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65" w:rsidRPr="00AF04FC" w:rsidRDefault="0027188D" w:rsidP="00EF3662">
      <w:pPr>
        <w:pStyle w:val="aa"/>
        <w:ind w:right="-7" w:firstLine="567"/>
        <w:jc w:val="right"/>
        <w:rPr>
          <w:rFonts w:ascii="Arial LatArm" w:hAnsi="Arial LatArm" w:cs="Sylfaen"/>
          <w:i/>
          <w:sz w:val="18"/>
        </w:rPr>
      </w:pPr>
      <w:r>
        <w:rPr>
          <w:rFonts w:ascii="Arial LatArm" w:hAnsi="Arial LatArm" w:cs="Sylfaen"/>
          <w:i/>
          <w:sz w:val="18"/>
        </w:rPr>
        <w:t>26</w:t>
      </w:r>
      <w:r w:rsidR="007B188A" w:rsidRPr="00AF04FC">
        <w:rPr>
          <w:rFonts w:ascii="Arial LatArm" w:hAnsi="Arial LatArm" w:cs="Sylfaen"/>
          <w:i/>
          <w:sz w:val="18"/>
        </w:rPr>
        <w:t xml:space="preserve">                                                                                           </w:t>
      </w:r>
      <w:r w:rsidR="00931A1F" w:rsidRPr="00AF04FC">
        <w:rPr>
          <w:rFonts w:ascii="Arial LatArm" w:hAnsi="Arial LatArm" w:cs="Sylfaen"/>
          <w:i/>
          <w:sz w:val="18"/>
        </w:rPr>
        <w:t xml:space="preserve"> </w:t>
      </w:r>
    </w:p>
    <w:p w:rsidR="00A4360B" w:rsidRPr="00AF04FC" w:rsidRDefault="00A4360B" w:rsidP="00E93CA2">
      <w:pPr>
        <w:pStyle w:val="aa"/>
        <w:spacing w:after="0" w:line="480" w:lineRule="auto"/>
        <w:ind w:firstLine="567"/>
        <w:jc w:val="right"/>
        <w:rPr>
          <w:rFonts w:ascii="Arial LatArm" w:hAnsi="Arial LatArm" w:cs="Sylfaen"/>
          <w:i/>
          <w:sz w:val="16"/>
        </w:rPr>
      </w:pPr>
      <w:r w:rsidRPr="00AF04FC">
        <w:rPr>
          <w:rFonts w:ascii="Arial" w:hAnsi="Arial" w:cs="Arial"/>
          <w:i/>
          <w:sz w:val="16"/>
        </w:rPr>
        <w:t>Հավելված</w:t>
      </w:r>
      <w:r w:rsidR="005939DE" w:rsidRPr="00AF04FC">
        <w:rPr>
          <w:rFonts w:ascii="Arial LatArm" w:hAnsi="Arial LatArm" w:cs="Sylfaen"/>
          <w:i/>
          <w:sz w:val="16"/>
        </w:rPr>
        <w:t xml:space="preserve"> </w:t>
      </w:r>
      <w:r w:rsidR="003B3A13" w:rsidRPr="00AF04FC">
        <w:rPr>
          <w:rFonts w:ascii="Arial LatArm" w:hAnsi="Arial LatArm" w:cs="Sylfaen"/>
          <w:i/>
          <w:sz w:val="16"/>
        </w:rPr>
        <w:t>N</w:t>
      </w:r>
      <w:r w:rsidR="00332EE7" w:rsidRPr="00AF04FC">
        <w:rPr>
          <w:rFonts w:ascii="Arial LatArm" w:hAnsi="Arial LatArm" w:cs="Sylfaen"/>
          <w:i/>
          <w:sz w:val="16"/>
        </w:rPr>
        <w:t xml:space="preserve"> </w:t>
      </w:r>
      <w:r w:rsidR="006265F4" w:rsidRPr="00AF04FC">
        <w:rPr>
          <w:rFonts w:ascii="Arial LatArm" w:hAnsi="Arial LatArm" w:cs="Sylfaen"/>
          <w:i/>
          <w:sz w:val="16"/>
        </w:rPr>
        <w:t>7</w:t>
      </w:r>
      <w:r w:rsidRPr="00AF04FC">
        <w:rPr>
          <w:rFonts w:ascii="Arial LatArm" w:hAnsi="Arial LatArm" w:cs="Sylfaen"/>
          <w:i/>
          <w:sz w:val="16"/>
        </w:rPr>
        <w:t xml:space="preserve"> </w:t>
      </w:r>
    </w:p>
    <w:p w:rsidR="005939DE" w:rsidRPr="00AF04FC" w:rsidRDefault="00A4360B" w:rsidP="00E93CA2">
      <w:pPr>
        <w:pStyle w:val="aa"/>
        <w:spacing w:after="0" w:line="480" w:lineRule="auto"/>
        <w:ind w:firstLine="567"/>
        <w:jc w:val="right"/>
        <w:rPr>
          <w:rFonts w:ascii="Arial LatArm" w:hAnsi="Arial LatArm" w:cs="Sylfaen"/>
          <w:i/>
          <w:sz w:val="16"/>
        </w:rPr>
      </w:pPr>
      <w:r w:rsidRPr="00AF04FC">
        <w:rPr>
          <w:rFonts w:ascii="Arial" w:hAnsi="Arial" w:cs="Arial"/>
          <w:i/>
          <w:sz w:val="16"/>
        </w:rPr>
        <w:t>ՀՀ</w:t>
      </w:r>
      <w:r w:rsidRPr="00AF04FC">
        <w:rPr>
          <w:rFonts w:ascii="Arial LatArm" w:hAnsi="Arial LatArm" w:cs="Sylfaen"/>
          <w:i/>
          <w:sz w:val="16"/>
        </w:rPr>
        <w:t xml:space="preserve"> </w:t>
      </w:r>
      <w:r w:rsidRPr="00AF04FC">
        <w:rPr>
          <w:rFonts w:ascii="Arial" w:hAnsi="Arial" w:cs="Arial"/>
          <w:i/>
          <w:sz w:val="16"/>
        </w:rPr>
        <w:t>ֆինանսների</w:t>
      </w:r>
      <w:r w:rsidRPr="00AF04FC">
        <w:rPr>
          <w:rFonts w:ascii="Arial LatArm" w:hAnsi="Arial LatArm" w:cs="Sylfaen"/>
          <w:i/>
          <w:sz w:val="16"/>
        </w:rPr>
        <w:t xml:space="preserve"> </w:t>
      </w:r>
      <w:r w:rsidRPr="00AF04FC">
        <w:rPr>
          <w:rFonts w:ascii="Arial" w:hAnsi="Arial" w:cs="Arial"/>
          <w:i/>
          <w:sz w:val="16"/>
        </w:rPr>
        <w:t>նախարարի</w:t>
      </w:r>
      <w:r w:rsidR="00B9796D" w:rsidRPr="00AF04FC">
        <w:rPr>
          <w:rFonts w:ascii="Arial LatArm" w:hAnsi="Arial LatArm" w:cs="Sylfaen"/>
          <w:i/>
          <w:sz w:val="16"/>
        </w:rPr>
        <w:t xml:space="preserve"> </w:t>
      </w:r>
      <w:r w:rsidR="005939DE" w:rsidRPr="00AF04FC">
        <w:rPr>
          <w:rFonts w:ascii="Arial LatArm" w:hAnsi="Arial LatArm" w:cs="Sylfaen"/>
          <w:i/>
          <w:sz w:val="16"/>
        </w:rPr>
        <w:t>201</w:t>
      </w:r>
      <w:r w:rsidR="006175DC" w:rsidRPr="00AF04FC">
        <w:rPr>
          <w:rFonts w:ascii="Arial LatArm" w:hAnsi="Arial LatArm" w:cs="Sylfaen"/>
          <w:i/>
          <w:sz w:val="16"/>
        </w:rPr>
        <w:t>9</w:t>
      </w:r>
      <w:r w:rsidR="005939DE" w:rsidRPr="00AF04FC">
        <w:rPr>
          <w:rFonts w:ascii="Arial LatArm" w:hAnsi="Arial LatArm" w:cs="Sylfaen"/>
          <w:i/>
          <w:sz w:val="16"/>
        </w:rPr>
        <w:t xml:space="preserve"> </w:t>
      </w:r>
      <w:r w:rsidR="005939DE" w:rsidRPr="00AF04FC">
        <w:rPr>
          <w:rFonts w:ascii="Arial" w:hAnsi="Arial" w:cs="Arial"/>
          <w:i/>
          <w:sz w:val="16"/>
        </w:rPr>
        <w:t>թվականի</w:t>
      </w:r>
      <w:r w:rsidR="005939DE" w:rsidRPr="00AF04FC">
        <w:rPr>
          <w:rFonts w:ascii="Arial LatArm" w:hAnsi="Arial LatArm" w:cs="Sylfaen"/>
          <w:i/>
          <w:sz w:val="16"/>
        </w:rPr>
        <w:t xml:space="preserve"> </w:t>
      </w:r>
    </w:p>
    <w:p w:rsidR="00096865" w:rsidRPr="00AF04FC" w:rsidRDefault="000E3900" w:rsidP="00EF3662">
      <w:pPr>
        <w:pStyle w:val="aa"/>
        <w:spacing w:after="0"/>
        <w:ind w:right="-7" w:firstLine="567"/>
        <w:jc w:val="right"/>
        <w:rPr>
          <w:rFonts w:ascii="Arial LatArm" w:hAnsi="Arial LatArm" w:cs="Sylfaen"/>
          <w:i/>
          <w:sz w:val="18"/>
          <w:szCs w:val="20"/>
          <w:lang w:val="af-ZA" w:eastAsia="ru-RU"/>
        </w:rPr>
      </w:pPr>
      <w:r w:rsidRPr="00AF04FC">
        <w:rPr>
          <w:rFonts w:ascii="Arial LatArm" w:hAnsi="Arial LatArm" w:cs="Sylfaen"/>
          <w:i/>
          <w:sz w:val="16"/>
        </w:rPr>
        <w:t xml:space="preserve">04 </w:t>
      </w:r>
      <w:r w:rsidRPr="00AF04FC">
        <w:rPr>
          <w:rFonts w:ascii="Arial" w:hAnsi="Arial" w:cs="Arial"/>
          <w:i/>
          <w:sz w:val="16"/>
        </w:rPr>
        <w:t>նոյեմբերի</w:t>
      </w:r>
      <w:r w:rsidRPr="00AF04FC">
        <w:rPr>
          <w:rFonts w:ascii="Arial LatArm" w:hAnsi="Arial LatArm" w:cs="Sylfaen"/>
          <w:i/>
          <w:sz w:val="16"/>
        </w:rPr>
        <w:t xml:space="preserve"> N 597-</w:t>
      </w:r>
      <w:proofErr w:type="gramStart"/>
      <w:r w:rsidRPr="00AF04FC">
        <w:rPr>
          <w:rFonts w:ascii="Arial" w:hAnsi="Arial" w:cs="Arial"/>
          <w:i/>
          <w:sz w:val="16"/>
        </w:rPr>
        <w:t>Ա</w:t>
      </w:r>
      <w:r w:rsidRPr="00AF04FC">
        <w:rPr>
          <w:rFonts w:ascii="Arial LatArm" w:hAnsi="Arial LatArm" w:cs="Sylfaen"/>
          <w:i/>
          <w:sz w:val="16"/>
        </w:rPr>
        <w:t xml:space="preserve">  </w:t>
      </w:r>
      <w:r w:rsidRPr="00AF04FC">
        <w:rPr>
          <w:rFonts w:ascii="Arial" w:hAnsi="Arial" w:cs="Arial"/>
          <w:i/>
          <w:sz w:val="16"/>
        </w:rPr>
        <w:t>հրամանի</w:t>
      </w:r>
      <w:proofErr w:type="gramEnd"/>
      <w:r w:rsidRPr="00AF04FC">
        <w:rPr>
          <w:rFonts w:ascii="Arial LatArm" w:hAnsi="Arial LatArm" w:cs="Sylfaen"/>
          <w:i/>
          <w:sz w:val="16"/>
        </w:rPr>
        <w:t xml:space="preserve">    </w:t>
      </w:r>
    </w:p>
    <w:p w:rsidR="00096865" w:rsidRPr="00AF04FC" w:rsidRDefault="00096865" w:rsidP="00EF3662">
      <w:pPr>
        <w:pStyle w:val="aa"/>
        <w:spacing w:after="0"/>
        <w:ind w:right="-7" w:firstLine="567"/>
        <w:jc w:val="right"/>
        <w:rPr>
          <w:rFonts w:ascii="Arial LatArm" w:hAnsi="Arial LatArm" w:cs="Sylfaen"/>
          <w:i/>
          <w:sz w:val="18"/>
          <w:szCs w:val="20"/>
          <w:lang w:val="af-ZA" w:eastAsia="ru-RU"/>
        </w:rPr>
      </w:pPr>
      <w:r w:rsidRPr="00AF04FC">
        <w:rPr>
          <w:rFonts w:ascii="Arial LatArm" w:hAnsi="Arial LatArm" w:cs="Sylfaen"/>
          <w:i/>
          <w:sz w:val="18"/>
          <w:szCs w:val="20"/>
          <w:lang w:val="af-ZA" w:eastAsia="ru-RU"/>
        </w:rPr>
        <w:tab/>
      </w:r>
    </w:p>
    <w:p w:rsidR="00096865" w:rsidRPr="00AF04FC" w:rsidRDefault="00096865" w:rsidP="00EF3662">
      <w:pPr>
        <w:pStyle w:val="a3"/>
        <w:spacing w:line="240" w:lineRule="auto"/>
        <w:jc w:val="center"/>
        <w:rPr>
          <w:i w:val="0"/>
          <w:lang w:val="af-ZA"/>
        </w:rPr>
      </w:pPr>
    </w:p>
    <w:p w:rsidR="00642EFE" w:rsidRPr="00AF04FC" w:rsidRDefault="00642EFE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ՀԱՅՏԱՐԱՐՈՒԹՅՈՒՆ</w:t>
      </w:r>
    </w:p>
    <w:p w:rsidR="00642EFE" w:rsidRPr="00AF04FC" w:rsidRDefault="00AF04FC" w:rsidP="00EF3662">
      <w:pPr>
        <w:pStyle w:val="a3"/>
        <w:spacing w:line="240" w:lineRule="auto"/>
        <w:jc w:val="center"/>
        <w:rPr>
          <w:i w:val="0"/>
          <w:color w:val="FF0000"/>
          <w:lang w:val="af-ZA"/>
        </w:rPr>
      </w:pPr>
      <w:r w:rsidRPr="00AF04FC">
        <w:rPr>
          <w:rFonts w:ascii="Arial" w:hAnsi="Arial" w:cs="Arial"/>
          <w:i w:val="0"/>
          <w:color w:val="FF0000"/>
          <w:lang w:val="ru-RU"/>
        </w:rPr>
        <w:t>ԳՆԱՆՇՄԱՆ</w:t>
      </w:r>
      <w:r w:rsidRPr="00AF04FC">
        <w:rPr>
          <w:rFonts w:ascii="Arial" w:hAnsi="Arial" w:cs="Arial"/>
          <w:i w:val="0"/>
          <w:color w:val="FF0000"/>
          <w:lang w:val="af-ZA"/>
        </w:rPr>
        <w:t xml:space="preserve"> </w:t>
      </w:r>
      <w:r w:rsidRPr="00AF04FC">
        <w:rPr>
          <w:rFonts w:ascii="Arial" w:hAnsi="Arial" w:cs="Arial"/>
          <w:i w:val="0"/>
          <w:color w:val="FF0000"/>
          <w:lang w:val="ru-RU"/>
        </w:rPr>
        <w:t>ՀԱՐՑՄԱՆ</w:t>
      </w:r>
      <w:r w:rsidRPr="00AF04FC">
        <w:rPr>
          <w:rFonts w:ascii="Arial" w:hAnsi="Arial" w:cs="Arial"/>
          <w:i w:val="0"/>
          <w:color w:val="FF0000"/>
          <w:lang w:val="af-ZA"/>
        </w:rPr>
        <w:t xml:space="preserve"> </w:t>
      </w:r>
      <w:r w:rsidRPr="00AF04FC">
        <w:rPr>
          <w:rFonts w:ascii="Arial" w:hAnsi="Arial" w:cs="Arial"/>
          <w:i w:val="0"/>
          <w:color w:val="FF0000"/>
          <w:lang w:val="ru-RU"/>
        </w:rPr>
        <w:t>ԸՆԹԱՑԱԿԱՐԳԻ</w:t>
      </w:r>
      <w:r w:rsidR="00642EFE" w:rsidRPr="00AF04FC">
        <w:rPr>
          <w:i w:val="0"/>
          <w:color w:val="FF0000"/>
          <w:lang w:val="af-ZA"/>
        </w:rPr>
        <w:t xml:space="preserve"> </w:t>
      </w:r>
      <w:r w:rsidR="00642EFE" w:rsidRPr="00AF04FC">
        <w:rPr>
          <w:rFonts w:ascii="Arial" w:hAnsi="Arial" w:cs="Arial"/>
          <w:i w:val="0"/>
          <w:color w:val="FF0000"/>
          <w:lang w:val="af-ZA"/>
        </w:rPr>
        <w:t>ՄԱՍԻՆ</w:t>
      </w:r>
      <w:r w:rsidR="00E449ED" w:rsidRPr="00AF04FC">
        <w:rPr>
          <w:i w:val="0"/>
          <w:color w:val="FF0000"/>
          <w:lang w:val="af-ZA"/>
        </w:rPr>
        <w:t>*</w:t>
      </w:r>
    </w:p>
    <w:p w:rsidR="00642EFE" w:rsidRPr="00AF04FC" w:rsidRDefault="00642EFE" w:rsidP="00EF3662">
      <w:pPr>
        <w:pStyle w:val="a3"/>
        <w:spacing w:line="240" w:lineRule="auto"/>
        <w:jc w:val="center"/>
        <w:rPr>
          <w:i w:val="0"/>
          <w:lang w:val="af-ZA"/>
        </w:rPr>
      </w:pPr>
    </w:p>
    <w:p w:rsidR="00642EFE" w:rsidRPr="00AF04FC" w:rsidRDefault="00642EFE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Հայտարարության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սույն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տեքստը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հաստատված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է</w:t>
      </w:r>
      <w:r w:rsidRPr="00AF04FC">
        <w:rPr>
          <w:i w:val="0"/>
          <w:lang w:val="af-ZA"/>
        </w:rPr>
        <w:t xml:space="preserve"> </w:t>
      </w:r>
      <w:r w:rsidR="00C0193C" w:rsidRPr="00AF04FC">
        <w:rPr>
          <w:rFonts w:ascii="Arial" w:hAnsi="Arial" w:cs="Arial"/>
          <w:i w:val="0"/>
          <w:lang w:val="af-ZA"/>
        </w:rPr>
        <w:t>գնահատող</w:t>
      </w:r>
      <w:r w:rsidR="00C0193C"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հանձնաժողովի</w:t>
      </w:r>
    </w:p>
    <w:p w:rsidR="0091042F" w:rsidRPr="00AF04FC" w:rsidRDefault="00642EFE" w:rsidP="00D21F8D">
      <w:pPr>
        <w:pStyle w:val="a3"/>
        <w:spacing w:line="240" w:lineRule="auto"/>
        <w:jc w:val="center"/>
        <w:rPr>
          <w:i w:val="0"/>
          <w:color w:val="FF0000"/>
          <w:lang w:val="af-ZA"/>
        </w:rPr>
      </w:pPr>
      <w:r w:rsidRPr="00AF04FC">
        <w:rPr>
          <w:i w:val="0"/>
          <w:color w:val="FF0000"/>
          <w:lang w:val="af-ZA"/>
        </w:rPr>
        <w:t>20</w:t>
      </w:r>
      <w:r w:rsidR="00AF04FC" w:rsidRPr="00151D36">
        <w:rPr>
          <w:rFonts w:ascii="Calibri" w:hAnsi="Calibri"/>
          <w:i w:val="0"/>
          <w:color w:val="FF0000"/>
          <w:lang w:val="af-ZA"/>
        </w:rPr>
        <w:t>19</w:t>
      </w:r>
      <w:r w:rsidR="00F5653D" w:rsidRPr="00AF04FC">
        <w:rPr>
          <w:i w:val="0"/>
          <w:color w:val="FF0000"/>
          <w:lang w:val="af-ZA"/>
        </w:rPr>
        <w:t xml:space="preserve"> </w:t>
      </w:r>
      <w:r w:rsidRPr="00AF04FC">
        <w:rPr>
          <w:rFonts w:ascii="Arial" w:hAnsi="Arial" w:cs="Arial"/>
          <w:i w:val="0"/>
          <w:color w:val="FF0000"/>
          <w:lang w:val="af-ZA"/>
        </w:rPr>
        <w:t>թվականի</w:t>
      </w:r>
      <w:r w:rsidRPr="00AF04FC">
        <w:rPr>
          <w:i w:val="0"/>
          <w:color w:val="FF0000"/>
          <w:lang w:val="af-ZA"/>
        </w:rPr>
        <w:t xml:space="preserve"> </w:t>
      </w:r>
      <w:r w:rsidR="00A76C15" w:rsidRPr="00AF04FC">
        <w:rPr>
          <w:i w:val="0"/>
          <w:color w:val="FF0000"/>
          <w:lang w:val="af-ZA"/>
        </w:rPr>
        <w:t>«</w:t>
      </w:r>
      <w:r w:rsidR="00AF04FC" w:rsidRPr="00AF04FC">
        <w:rPr>
          <w:rFonts w:ascii="Arial" w:hAnsi="Arial" w:cs="Arial"/>
          <w:i w:val="0"/>
          <w:color w:val="FF0000"/>
          <w:lang w:val="ru-RU"/>
        </w:rPr>
        <w:t>դեկտեմբերի</w:t>
      </w:r>
      <w:r w:rsidRPr="00AF04FC">
        <w:rPr>
          <w:i w:val="0"/>
          <w:color w:val="FF0000"/>
          <w:lang w:val="af-ZA"/>
        </w:rPr>
        <w:t xml:space="preserve">  </w:t>
      </w:r>
      <w:r w:rsidR="003C53D4" w:rsidRPr="00AF04FC">
        <w:rPr>
          <w:i w:val="0"/>
          <w:color w:val="FF0000"/>
          <w:lang w:val="af-ZA"/>
        </w:rPr>
        <w:t>«</w:t>
      </w:r>
      <w:r w:rsidR="00F9486B">
        <w:rPr>
          <w:i w:val="0"/>
          <w:color w:val="FF0000"/>
          <w:lang w:val="af-ZA"/>
        </w:rPr>
        <w:t>16</w:t>
      </w:r>
      <w:r w:rsidRPr="00AF04FC">
        <w:rPr>
          <w:i w:val="0"/>
          <w:color w:val="FF0000"/>
          <w:lang w:val="af-ZA"/>
        </w:rPr>
        <w:t xml:space="preserve"> </w:t>
      </w:r>
      <w:r w:rsidR="00A76C15" w:rsidRPr="00AF04FC">
        <w:rPr>
          <w:i w:val="0"/>
          <w:color w:val="FF0000"/>
          <w:lang w:val="af-ZA"/>
        </w:rPr>
        <w:t>«</w:t>
      </w:r>
      <w:r w:rsidR="00AF04FC">
        <w:rPr>
          <w:rFonts w:ascii="Arial" w:hAnsi="Arial" w:cs="Arial"/>
          <w:i w:val="0"/>
          <w:color w:val="FF0000"/>
          <w:lang w:val="ru-RU"/>
        </w:rPr>
        <w:t>թիվ</w:t>
      </w:r>
      <w:r w:rsidR="00AF04FC" w:rsidRPr="00AF04FC">
        <w:rPr>
          <w:rFonts w:ascii="Arial" w:hAnsi="Arial" w:cs="Arial"/>
          <w:i w:val="0"/>
          <w:color w:val="FF0000"/>
          <w:lang w:val="af-ZA"/>
        </w:rPr>
        <w:t xml:space="preserve"> 1 </w:t>
      </w:r>
      <w:r w:rsidR="003C53D4" w:rsidRPr="00AF04FC">
        <w:rPr>
          <w:i w:val="0"/>
          <w:color w:val="FF0000"/>
          <w:lang w:val="af-ZA"/>
        </w:rPr>
        <w:t xml:space="preserve"> </w:t>
      </w:r>
      <w:r w:rsidRPr="00AF04FC">
        <w:rPr>
          <w:rFonts w:ascii="Arial" w:hAnsi="Arial" w:cs="Arial"/>
          <w:i w:val="0"/>
          <w:color w:val="FF0000"/>
          <w:lang w:val="af-ZA"/>
        </w:rPr>
        <w:t>որոշմամբ</w:t>
      </w:r>
      <w:r w:rsidRPr="00AF04FC">
        <w:rPr>
          <w:i w:val="0"/>
          <w:color w:val="FF0000"/>
          <w:lang w:val="af-ZA"/>
        </w:rPr>
        <w:t xml:space="preserve"> </w:t>
      </w:r>
    </w:p>
    <w:p w:rsidR="0091042F" w:rsidRPr="00AF04FC" w:rsidRDefault="0091042F" w:rsidP="00EF3662">
      <w:pPr>
        <w:pStyle w:val="a3"/>
        <w:spacing w:line="240" w:lineRule="auto"/>
        <w:jc w:val="center"/>
        <w:rPr>
          <w:i w:val="0"/>
          <w:lang w:val="af-ZA"/>
        </w:rPr>
      </w:pPr>
    </w:p>
    <w:p w:rsidR="0091042F" w:rsidRPr="00AF04FC" w:rsidRDefault="00496E18" w:rsidP="00EF3662">
      <w:pPr>
        <w:pStyle w:val="a3"/>
        <w:spacing w:line="240" w:lineRule="auto"/>
        <w:jc w:val="center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Ընթացակարգի</w:t>
      </w:r>
      <w:r w:rsidRPr="00AF04FC">
        <w:rPr>
          <w:i w:val="0"/>
          <w:lang w:val="af-ZA"/>
        </w:rPr>
        <w:t xml:space="preserve"> </w:t>
      </w:r>
      <w:r w:rsidR="00642EFE" w:rsidRPr="00AF04FC">
        <w:rPr>
          <w:rFonts w:ascii="Arial" w:hAnsi="Arial" w:cs="Arial"/>
          <w:i w:val="0"/>
          <w:lang w:val="af-ZA"/>
        </w:rPr>
        <w:t>ծածկագիրը</w:t>
      </w:r>
      <w:r w:rsidR="00642EFE" w:rsidRPr="00AF04FC">
        <w:rPr>
          <w:i w:val="0"/>
          <w:lang w:val="af-ZA"/>
        </w:rPr>
        <w:t>`</w:t>
      </w:r>
      <w:r w:rsidR="0091042F" w:rsidRPr="00AF04FC">
        <w:rPr>
          <w:i w:val="0"/>
          <w:lang w:val="af-ZA"/>
        </w:rPr>
        <w:t xml:space="preserve"> </w:t>
      </w:r>
      <w:r w:rsidR="00316381" w:rsidRPr="00AF04FC">
        <w:rPr>
          <w:i w:val="0"/>
          <w:lang w:val="af-ZA"/>
        </w:rPr>
        <w:t xml:space="preserve"> </w:t>
      </w:r>
      <w:r w:rsidR="00F9486B">
        <w:rPr>
          <w:rFonts w:ascii="Sylfaen" w:hAnsi="Sylfaen"/>
          <w:i w:val="0"/>
          <w:lang w:val="ru-RU"/>
        </w:rPr>
        <w:t>ԱՄԱԳՄ</w:t>
      </w:r>
      <w:r w:rsidR="00F9486B" w:rsidRPr="00F9486B">
        <w:rPr>
          <w:rFonts w:ascii="Sylfaen" w:hAnsi="Sylfaen"/>
          <w:i w:val="0"/>
          <w:lang w:val="af-ZA"/>
        </w:rPr>
        <w:t>_</w:t>
      </w:r>
      <w:r w:rsidR="00F9486B">
        <w:rPr>
          <w:rFonts w:ascii="Sylfaen" w:hAnsi="Sylfaen"/>
          <w:i w:val="0"/>
          <w:lang w:val="ru-RU"/>
        </w:rPr>
        <w:t>ԳՀԱՊՁԲ</w:t>
      </w:r>
      <w:r w:rsidR="00F9486B" w:rsidRPr="00F9486B">
        <w:rPr>
          <w:rFonts w:ascii="Sylfaen" w:hAnsi="Sylfaen"/>
          <w:i w:val="0"/>
          <w:lang w:val="af-ZA"/>
        </w:rPr>
        <w:t xml:space="preserve"> </w:t>
      </w:r>
      <w:r w:rsidR="00AF04FC" w:rsidRPr="00C35D56">
        <w:rPr>
          <w:rFonts w:ascii="Arial" w:hAnsi="Arial" w:cs="Arial"/>
          <w:i w:val="0"/>
          <w:color w:val="FF0000"/>
          <w:lang w:val="af-ZA"/>
        </w:rPr>
        <w:t>-20/01</w:t>
      </w:r>
      <w:r w:rsidR="009F18D0" w:rsidRPr="00AF04FC">
        <w:rPr>
          <w:i w:val="0"/>
          <w:u w:val="single"/>
          <w:lang w:val="af-ZA"/>
        </w:rPr>
        <w:t xml:space="preserve">        </w:t>
      </w:r>
    </w:p>
    <w:p w:rsidR="0091042F" w:rsidRPr="00AF04FC" w:rsidRDefault="0091042F" w:rsidP="00EF3662">
      <w:pPr>
        <w:pStyle w:val="a3"/>
        <w:spacing w:line="240" w:lineRule="auto"/>
        <w:rPr>
          <w:i w:val="0"/>
          <w:lang w:val="af-ZA"/>
        </w:rPr>
      </w:pPr>
    </w:p>
    <w:p w:rsidR="00F9486B" w:rsidRDefault="00642EFE" w:rsidP="00F9486B">
      <w:pPr>
        <w:pStyle w:val="a3"/>
        <w:spacing w:line="240" w:lineRule="auto"/>
        <w:ind w:firstLine="708"/>
        <w:jc w:val="left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Պատվիրատուն</w:t>
      </w:r>
      <w:r w:rsidRPr="00AF04FC">
        <w:rPr>
          <w:i w:val="0"/>
          <w:lang w:val="af-ZA"/>
        </w:rPr>
        <w:t>`</w:t>
      </w:r>
      <w:r w:rsidR="0091042F" w:rsidRPr="00AF04FC">
        <w:rPr>
          <w:i w:val="0"/>
          <w:lang w:val="af-ZA"/>
        </w:rPr>
        <w:t xml:space="preserve"> </w:t>
      </w:r>
      <w:r w:rsidR="00311076" w:rsidRPr="00AF04FC">
        <w:rPr>
          <w:i w:val="0"/>
          <w:lang w:val="af-ZA"/>
        </w:rPr>
        <w:t>_</w:t>
      </w:r>
      <w:r w:rsidR="00F9486B" w:rsidRPr="00F9486B">
        <w:rPr>
          <w:rFonts w:ascii="Sylfaen" w:hAnsi="Sylfaen"/>
          <w:i w:val="0"/>
          <w:lang w:val="af-ZA"/>
        </w:rPr>
        <w:t>&lt;&lt;</w:t>
      </w:r>
      <w:r w:rsidR="00F9486B">
        <w:rPr>
          <w:rFonts w:ascii="Sylfaen" w:hAnsi="Sylfaen"/>
          <w:i w:val="0"/>
          <w:lang w:val="ru-RU"/>
        </w:rPr>
        <w:t>Արարատի</w:t>
      </w:r>
      <w:r w:rsidR="00F9486B" w:rsidRPr="00F9486B">
        <w:rPr>
          <w:rFonts w:ascii="Sylfaen" w:hAnsi="Sylfaen"/>
          <w:i w:val="0"/>
          <w:lang w:val="af-ZA"/>
        </w:rPr>
        <w:t xml:space="preserve"> </w:t>
      </w:r>
      <w:r w:rsidR="00F9486B">
        <w:rPr>
          <w:rFonts w:ascii="Sylfaen" w:hAnsi="Sylfaen"/>
          <w:i w:val="0"/>
          <w:lang w:val="ru-RU"/>
        </w:rPr>
        <w:t>մարզի</w:t>
      </w:r>
      <w:r w:rsidR="00F9486B" w:rsidRPr="00F9486B">
        <w:rPr>
          <w:rFonts w:ascii="Sylfaen" w:hAnsi="Sylfaen"/>
          <w:i w:val="0"/>
          <w:lang w:val="af-ZA"/>
        </w:rPr>
        <w:t xml:space="preserve"> </w:t>
      </w:r>
      <w:r w:rsidR="00F9486B">
        <w:rPr>
          <w:rFonts w:ascii="Sylfaen" w:hAnsi="Sylfaen"/>
          <w:i w:val="0"/>
          <w:lang w:val="ru-RU"/>
        </w:rPr>
        <w:t>Ա</w:t>
      </w:r>
      <w:r w:rsidR="00F9486B">
        <w:rPr>
          <w:rFonts w:ascii="Sylfaen" w:hAnsi="Sylfaen"/>
          <w:i w:val="0"/>
          <w:lang w:val="en-US"/>
        </w:rPr>
        <w:t>րարատ</w:t>
      </w:r>
      <w:r w:rsidR="00F9486B" w:rsidRPr="00F9486B">
        <w:rPr>
          <w:rFonts w:ascii="Sylfaen" w:hAnsi="Sylfaen"/>
          <w:i w:val="0"/>
          <w:lang w:val="af-ZA"/>
        </w:rPr>
        <w:t xml:space="preserve"> </w:t>
      </w:r>
      <w:r w:rsidR="00F9486B">
        <w:rPr>
          <w:rFonts w:ascii="Sylfaen" w:hAnsi="Sylfaen"/>
          <w:i w:val="0"/>
          <w:lang w:val="en-US"/>
        </w:rPr>
        <w:t>գյուղի</w:t>
      </w:r>
      <w:r w:rsidR="00F9486B" w:rsidRPr="00F9486B">
        <w:rPr>
          <w:rFonts w:ascii="Sylfaen" w:hAnsi="Sylfaen"/>
          <w:i w:val="0"/>
          <w:lang w:val="af-ZA"/>
        </w:rPr>
        <w:t xml:space="preserve">  </w:t>
      </w:r>
      <w:r w:rsidR="00F9486B">
        <w:rPr>
          <w:rFonts w:ascii="Sylfaen" w:hAnsi="Sylfaen"/>
          <w:i w:val="0"/>
          <w:lang w:val="en-US"/>
        </w:rPr>
        <w:t>մանկապարտեզ</w:t>
      </w:r>
      <w:r w:rsidR="00F9486B" w:rsidRPr="00F9486B">
        <w:rPr>
          <w:rFonts w:ascii="Sylfaen" w:hAnsi="Sylfaen"/>
          <w:i w:val="0"/>
          <w:lang w:val="af-ZA"/>
        </w:rPr>
        <w:t xml:space="preserve"> &gt;</w:t>
      </w:r>
      <w:r w:rsidR="00F9486B">
        <w:rPr>
          <w:rFonts w:ascii="Sylfaen" w:hAnsi="Sylfaen"/>
          <w:i w:val="0"/>
          <w:lang w:val="af-ZA"/>
        </w:rPr>
        <w:t xml:space="preserve"> ՀՈԱԿ </w:t>
      </w:r>
      <w:r w:rsidRPr="00AF04FC">
        <w:rPr>
          <w:i w:val="0"/>
          <w:lang w:val="af-ZA"/>
        </w:rPr>
        <w:t xml:space="preserve">, </w:t>
      </w:r>
      <w:r w:rsidRPr="00AF04FC">
        <w:rPr>
          <w:rFonts w:ascii="Arial" w:hAnsi="Arial" w:cs="Arial"/>
          <w:i w:val="0"/>
          <w:lang w:val="af-ZA"/>
        </w:rPr>
        <w:t>որը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գտնվում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է</w:t>
      </w:r>
      <w:r w:rsidR="00311076" w:rsidRPr="00AF04FC">
        <w:rPr>
          <w:i w:val="0"/>
          <w:lang w:val="af-ZA"/>
        </w:rPr>
        <w:t>_____</w:t>
      </w:r>
      <w:r w:rsidR="00F9486B">
        <w:rPr>
          <w:rFonts w:ascii="Sylfaen" w:hAnsi="Sylfaen"/>
          <w:i w:val="0"/>
          <w:lang w:val="af-ZA"/>
        </w:rPr>
        <w:t>գ</w:t>
      </w:r>
      <w:r w:rsidR="00AF04FC" w:rsidRPr="00AF04FC">
        <w:rPr>
          <w:rFonts w:ascii="Arial" w:hAnsi="Arial" w:cs="Arial"/>
          <w:i w:val="0"/>
          <w:lang w:val="af-ZA"/>
        </w:rPr>
        <w:t>.</w:t>
      </w:r>
      <w:r w:rsidR="00F9486B">
        <w:rPr>
          <w:rFonts w:ascii="Arial" w:hAnsi="Arial" w:cs="Arial"/>
          <w:i w:val="0"/>
          <w:lang w:val="ru-RU"/>
        </w:rPr>
        <w:t>Արարատ</w:t>
      </w:r>
      <w:r w:rsidR="00F9486B" w:rsidRPr="00F9486B">
        <w:rPr>
          <w:rFonts w:ascii="Arial" w:hAnsi="Arial" w:cs="Arial"/>
          <w:i w:val="0"/>
          <w:lang w:val="af-ZA"/>
        </w:rPr>
        <w:t xml:space="preserve"> </w:t>
      </w:r>
      <w:r w:rsidR="00F9486B">
        <w:rPr>
          <w:rFonts w:ascii="Sylfaen" w:hAnsi="Sylfaen" w:cs="Arial"/>
          <w:i w:val="0"/>
          <w:lang w:val="en-US"/>
        </w:rPr>
        <w:t>Ռ</w:t>
      </w:r>
      <w:r w:rsidR="00F9486B" w:rsidRPr="00F9486B">
        <w:rPr>
          <w:rFonts w:ascii="Sylfaen" w:hAnsi="Sylfaen" w:cs="Arial"/>
          <w:i w:val="0"/>
          <w:lang w:val="af-ZA"/>
        </w:rPr>
        <w:t>.</w:t>
      </w:r>
      <w:r w:rsidR="00F9486B">
        <w:rPr>
          <w:rFonts w:ascii="Sylfaen" w:hAnsi="Sylfaen" w:cs="Arial"/>
          <w:i w:val="0"/>
          <w:lang w:val="af-ZA"/>
        </w:rPr>
        <w:t>Վարդանյան</w:t>
      </w:r>
      <w:r w:rsidR="00311076" w:rsidRPr="00AF04FC">
        <w:rPr>
          <w:i w:val="0"/>
          <w:lang w:val="af-ZA"/>
        </w:rPr>
        <w:t>_</w:t>
      </w:r>
      <w:r w:rsidR="00F9486B">
        <w:rPr>
          <w:i w:val="0"/>
          <w:lang w:val="af-ZA"/>
        </w:rPr>
        <w:t>1</w:t>
      </w:r>
      <w:r w:rsidR="00311076" w:rsidRPr="00AF04FC">
        <w:rPr>
          <w:i w:val="0"/>
          <w:lang w:val="af-ZA"/>
        </w:rPr>
        <w:t xml:space="preserve">_ </w:t>
      </w:r>
      <w:r w:rsidRPr="00AF04FC">
        <w:rPr>
          <w:rFonts w:ascii="Arial" w:hAnsi="Arial" w:cs="Arial"/>
          <w:i w:val="0"/>
          <w:lang w:val="af-ZA"/>
        </w:rPr>
        <w:t>հասցեում</w:t>
      </w:r>
      <w:r w:rsidRPr="00AF04FC">
        <w:rPr>
          <w:i w:val="0"/>
          <w:lang w:val="af-ZA"/>
        </w:rPr>
        <w:t>,</w:t>
      </w:r>
    </w:p>
    <w:p w:rsidR="00347499" w:rsidRPr="00AF04FC" w:rsidRDefault="00F9486B" w:rsidP="00F9486B">
      <w:pPr>
        <w:pStyle w:val="a3"/>
        <w:spacing w:line="240" w:lineRule="auto"/>
        <w:ind w:firstLine="708"/>
        <w:jc w:val="left"/>
        <w:rPr>
          <w:i w:val="0"/>
          <w:lang w:val="af-ZA"/>
        </w:rPr>
      </w:pPr>
      <w:r>
        <w:rPr>
          <w:i w:val="0"/>
          <w:sz w:val="16"/>
          <w:szCs w:val="16"/>
          <w:lang w:val="af-ZA"/>
        </w:rPr>
        <w:t xml:space="preserve">  </w:t>
      </w:r>
      <w:r w:rsidR="00311076" w:rsidRPr="00AF04FC">
        <w:rPr>
          <w:i w:val="0"/>
          <w:sz w:val="16"/>
          <w:szCs w:val="16"/>
          <w:lang w:val="af-ZA"/>
        </w:rPr>
        <w:t xml:space="preserve">  </w:t>
      </w:r>
      <w:r w:rsidR="00347499" w:rsidRPr="00AF04FC">
        <w:rPr>
          <w:i w:val="0"/>
          <w:sz w:val="16"/>
          <w:szCs w:val="16"/>
          <w:lang w:val="af-ZA"/>
        </w:rPr>
        <w:t>(</w:t>
      </w:r>
      <w:r w:rsidR="00347499" w:rsidRPr="00AF04FC">
        <w:rPr>
          <w:rFonts w:ascii="Arial" w:hAnsi="Arial" w:cs="Arial"/>
          <w:i w:val="0"/>
          <w:sz w:val="16"/>
          <w:szCs w:val="16"/>
          <w:lang w:val="af-ZA"/>
        </w:rPr>
        <w:t>պատվիրատուի</w:t>
      </w:r>
      <w:r w:rsidR="00347499" w:rsidRPr="00AF04FC">
        <w:rPr>
          <w:i w:val="0"/>
          <w:sz w:val="16"/>
          <w:szCs w:val="16"/>
          <w:lang w:val="af-ZA"/>
        </w:rPr>
        <w:t xml:space="preserve"> </w:t>
      </w:r>
      <w:r w:rsidR="00347499" w:rsidRPr="00AF04FC">
        <w:rPr>
          <w:rFonts w:ascii="Arial" w:hAnsi="Arial" w:cs="Arial"/>
          <w:i w:val="0"/>
          <w:sz w:val="16"/>
          <w:szCs w:val="16"/>
          <w:lang w:val="af-ZA"/>
        </w:rPr>
        <w:t>անվանումը</w:t>
      </w:r>
      <w:r w:rsidR="00347499" w:rsidRPr="00AF04FC">
        <w:rPr>
          <w:i w:val="0"/>
          <w:sz w:val="16"/>
          <w:szCs w:val="16"/>
          <w:lang w:val="af-ZA"/>
        </w:rPr>
        <w:t>)</w:t>
      </w:r>
      <w:r w:rsidR="00347499" w:rsidRPr="00AF04FC">
        <w:rPr>
          <w:i w:val="0"/>
          <w:lang w:val="af-ZA"/>
        </w:rPr>
        <w:t xml:space="preserve">                      </w:t>
      </w:r>
      <w:r w:rsidR="00336F9A" w:rsidRPr="00AF04FC">
        <w:rPr>
          <w:i w:val="0"/>
          <w:lang w:val="af-ZA"/>
        </w:rPr>
        <w:t xml:space="preserve">    </w:t>
      </w:r>
      <w:r w:rsidR="00347499" w:rsidRPr="00AF04FC">
        <w:rPr>
          <w:i w:val="0"/>
          <w:lang w:val="af-ZA"/>
        </w:rPr>
        <w:t xml:space="preserve">   </w:t>
      </w:r>
      <w:r w:rsidR="00347499" w:rsidRPr="00AF04FC">
        <w:rPr>
          <w:i w:val="0"/>
          <w:sz w:val="16"/>
          <w:szCs w:val="16"/>
          <w:lang w:val="af-ZA"/>
        </w:rPr>
        <w:t>(</w:t>
      </w:r>
      <w:r w:rsidR="00347499" w:rsidRPr="00AF04FC">
        <w:rPr>
          <w:rFonts w:ascii="Arial" w:hAnsi="Arial" w:cs="Arial"/>
          <w:i w:val="0"/>
          <w:sz w:val="16"/>
          <w:szCs w:val="16"/>
          <w:lang w:val="af-ZA"/>
        </w:rPr>
        <w:t>պատվիրատուի</w:t>
      </w:r>
      <w:r w:rsidR="00347499" w:rsidRPr="00AF04FC">
        <w:rPr>
          <w:i w:val="0"/>
          <w:sz w:val="16"/>
          <w:szCs w:val="16"/>
          <w:lang w:val="af-ZA"/>
        </w:rPr>
        <w:t xml:space="preserve"> </w:t>
      </w:r>
      <w:r w:rsidR="00347499" w:rsidRPr="00AF04FC">
        <w:rPr>
          <w:rFonts w:ascii="Arial" w:hAnsi="Arial" w:cs="Arial"/>
          <w:i w:val="0"/>
          <w:sz w:val="16"/>
          <w:szCs w:val="16"/>
          <w:lang w:val="af-ZA"/>
        </w:rPr>
        <w:t>հասցեն</w:t>
      </w:r>
      <w:r w:rsidR="00347499" w:rsidRPr="00AF04FC">
        <w:rPr>
          <w:i w:val="0"/>
          <w:sz w:val="16"/>
          <w:szCs w:val="16"/>
          <w:lang w:val="af-ZA"/>
        </w:rPr>
        <w:t xml:space="preserve">)  </w:t>
      </w:r>
    </w:p>
    <w:p w:rsidR="00642EFE" w:rsidRPr="00AF04FC" w:rsidRDefault="00642EFE" w:rsidP="00EF3662">
      <w:pPr>
        <w:pStyle w:val="a3"/>
        <w:spacing w:line="240" w:lineRule="auto"/>
        <w:ind w:firstLine="0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հայտարարում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է</w:t>
      </w:r>
      <w:r w:rsidRPr="00AF04FC">
        <w:rPr>
          <w:i w:val="0"/>
          <w:lang w:val="af-ZA"/>
        </w:rPr>
        <w:t xml:space="preserve"> </w:t>
      </w:r>
      <w:r w:rsidR="00AF04FC" w:rsidRPr="00AF04FC">
        <w:rPr>
          <w:rFonts w:ascii="Arial" w:hAnsi="Arial" w:cs="Arial"/>
          <w:i w:val="0"/>
          <w:color w:val="FF0000"/>
          <w:lang w:val="ru-RU"/>
        </w:rPr>
        <w:t>գնանշման</w:t>
      </w:r>
      <w:r w:rsidR="00AF04FC" w:rsidRPr="00AF04FC">
        <w:rPr>
          <w:rFonts w:ascii="Arial" w:hAnsi="Arial" w:cs="Arial"/>
          <w:i w:val="0"/>
          <w:color w:val="FF0000"/>
          <w:lang w:val="af-ZA"/>
        </w:rPr>
        <w:t xml:space="preserve"> </w:t>
      </w:r>
      <w:r w:rsidR="00AF04FC" w:rsidRPr="00AF04FC">
        <w:rPr>
          <w:rFonts w:ascii="Arial" w:hAnsi="Arial" w:cs="Arial"/>
          <w:i w:val="0"/>
          <w:color w:val="FF0000"/>
          <w:lang w:val="ru-RU"/>
        </w:rPr>
        <w:t>հարցման</w:t>
      </w:r>
      <w:r w:rsidR="00AF04FC" w:rsidRPr="00AF04FC">
        <w:rPr>
          <w:rFonts w:ascii="Arial" w:hAnsi="Arial" w:cs="Arial"/>
          <w:i w:val="0"/>
          <w:color w:val="FF0000"/>
          <w:lang w:val="af-ZA"/>
        </w:rPr>
        <w:t xml:space="preserve"> </w:t>
      </w:r>
      <w:r w:rsidR="00AF04FC" w:rsidRPr="00AF04FC">
        <w:rPr>
          <w:rFonts w:ascii="Arial" w:hAnsi="Arial" w:cs="Arial"/>
          <w:i w:val="0"/>
          <w:color w:val="FF0000"/>
          <w:lang w:val="ru-RU"/>
        </w:rPr>
        <w:t>ընհթացակարգ</w:t>
      </w:r>
      <w:r w:rsidR="00A20B69" w:rsidRPr="00AF04FC">
        <w:rPr>
          <w:i w:val="0"/>
          <w:lang w:val="af-ZA"/>
        </w:rPr>
        <w:t xml:space="preserve">, </w:t>
      </w:r>
      <w:r w:rsidR="00A20B69" w:rsidRPr="00AF04FC">
        <w:rPr>
          <w:rFonts w:ascii="Arial" w:hAnsi="Arial" w:cs="Arial"/>
          <w:i w:val="0"/>
          <w:lang w:val="af-ZA"/>
        </w:rPr>
        <w:t>որն</w:t>
      </w:r>
      <w:r w:rsidR="00A20B69" w:rsidRPr="00AF04FC">
        <w:rPr>
          <w:i w:val="0"/>
          <w:lang w:val="af-ZA"/>
        </w:rPr>
        <w:t xml:space="preserve"> </w:t>
      </w:r>
      <w:r w:rsidR="00A20B69" w:rsidRPr="00AF04FC">
        <w:rPr>
          <w:rFonts w:ascii="Arial" w:hAnsi="Arial" w:cs="Arial"/>
          <w:i w:val="0"/>
          <w:lang w:val="af-ZA"/>
        </w:rPr>
        <w:t>իրականացվում</w:t>
      </w:r>
      <w:r w:rsidR="00A20B69" w:rsidRPr="00AF04FC">
        <w:rPr>
          <w:i w:val="0"/>
          <w:lang w:val="af-ZA"/>
        </w:rPr>
        <w:t xml:space="preserve"> </w:t>
      </w:r>
      <w:r w:rsidR="00A20B69" w:rsidRPr="00AF04FC">
        <w:rPr>
          <w:rFonts w:ascii="Arial" w:hAnsi="Arial" w:cs="Arial"/>
          <w:i w:val="0"/>
          <w:lang w:val="af-ZA"/>
        </w:rPr>
        <w:t>է</w:t>
      </w:r>
      <w:r w:rsidR="00A20B69" w:rsidRPr="00AF04FC">
        <w:rPr>
          <w:i w:val="0"/>
          <w:lang w:val="af-ZA"/>
        </w:rPr>
        <w:t xml:space="preserve"> </w:t>
      </w:r>
      <w:r w:rsidR="00A20B69" w:rsidRPr="00AF04FC">
        <w:rPr>
          <w:rFonts w:ascii="Arial" w:hAnsi="Arial" w:cs="Arial"/>
          <w:i w:val="0"/>
          <w:lang w:val="af-ZA"/>
        </w:rPr>
        <w:t>մեկ</w:t>
      </w:r>
      <w:r w:rsidR="00A20B69" w:rsidRPr="00AF04FC">
        <w:rPr>
          <w:i w:val="0"/>
          <w:lang w:val="af-ZA"/>
        </w:rPr>
        <w:t xml:space="preserve"> </w:t>
      </w:r>
      <w:r w:rsidR="00A20B69" w:rsidRPr="00AF04FC">
        <w:rPr>
          <w:rFonts w:ascii="Arial" w:hAnsi="Arial" w:cs="Arial"/>
          <w:i w:val="0"/>
          <w:lang w:val="af-ZA"/>
        </w:rPr>
        <w:t>փուլով</w:t>
      </w:r>
      <w:r w:rsidR="00236B75" w:rsidRPr="00AF04FC">
        <w:rPr>
          <w:i w:val="0"/>
          <w:lang w:val="af-ZA"/>
        </w:rPr>
        <w:t>:</w:t>
      </w:r>
    </w:p>
    <w:p w:rsidR="006265F4" w:rsidRPr="00AF04FC" w:rsidRDefault="00A20B69" w:rsidP="006265F4">
      <w:pPr>
        <w:pStyle w:val="a3"/>
        <w:spacing w:line="240" w:lineRule="auto"/>
        <w:ind w:firstLine="0"/>
        <w:rPr>
          <w:i w:val="0"/>
          <w:lang w:val="af-ZA"/>
        </w:rPr>
      </w:pPr>
      <w:r w:rsidRPr="00AF04FC">
        <w:rPr>
          <w:i w:val="0"/>
          <w:lang w:val="af-ZA"/>
        </w:rPr>
        <w:tab/>
      </w:r>
      <w:bookmarkStart w:id="0" w:name="_Hlk23167417"/>
      <w:r w:rsidR="00496E18" w:rsidRPr="00AF04FC">
        <w:rPr>
          <w:rFonts w:ascii="Arial" w:hAnsi="Arial" w:cs="Arial"/>
          <w:i w:val="0"/>
          <w:lang w:val="af-ZA"/>
        </w:rPr>
        <w:t>Սույն</w:t>
      </w:r>
      <w:r w:rsidR="00496E18" w:rsidRPr="00AF04FC">
        <w:rPr>
          <w:i w:val="0"/>
          <w:lang w:val="af-ZA"/>
        </w:rPr>
        <w:t xml:space="preserve"> </w:t>
      </w:r>
      <w:r w:rsidR="00496E18" w:rsidRPr="00AF04FC">
        <w:rPr>
          <w:rFonts w:ascii="Arial" w:hAnsi="Arial" w:cs="Arial"/>
          <w:i w:val="0"/>
          <w:lang w:val="af-ZA"/>
        </w:rPr>
        <w:t>ընթացակարգի</w:t>
      </w:r>
      <w:bookmarkEnd w:id="0"/>
      <w:r w:rsidR="00496E18" w:rsidRPr="00AF04FC">
        <w:rPr>
          <w:i w:val="0"/>
          <w:lang w:val="af-ZA"/>
        </w:rPr>
        <w:t xml:space="preserve"> </w:t>
      </w:r>
      <w:r w:rsidR="00496E18" w:rsidRPr="00AF04FC">
        <w:rPr>
          <w:rFonts w:ascii="Arial" w:hAnsi="Arial" w:cs="Arial"/>
          <w:i w:val="0"/>
          <w:lang w:val="af-ZA"/>
        </w:rPr>
        <w:t>արդյունքում</w:t>
      </w:r>
      <w:r w:rsidR="00642EFE" w:rsidRPr="00AF04FC">
        <w:rPr>
          <w:i w:val="0"/>
          <w:lang w:val="af-ZA"/>
        </w:rPr>
        <w:t xml:space="preserve"> </w:t>
      </w:r>
      <w:r w:rsidR="002E7EE1" w:rsidRPr="00AF04FC">
        <w:rPr>
          <w:rFonts w:ascii="Arial" w:hAnsi="Arial" w:cs="Arial"/>
          <w:i w:val="0"/>
          <w:lang w:val="hy-AM"/>
        </w:rPr>
        <w:t>ընտրված</w:t>
      </w:r>
      <w:r w:rsidR="00642EFE" w:rsidRPr="00AF04FC">
        <w:rPr>
          <w:i w:val="0"/>
          <w:lang w:val="af-ZA"/>
        </w:rPr>
        <w:t xml:space="preserve"> </w:t>
      </w:r>
      <w:r w:rsidR="00642EFE" w:rsidRPr="00AF04FC">
        <w:rPr>
          <w:rFonts w:ascii="Arial" w:hAnsi="Arial" w:cs="Arial"/>
          <w:i w:val="0"/>
          <w:lang w:val="af-ZA"/>
        </w:rPr>
        <w:t>մասնակցին</w:t>
      </w:r>
      <w:r w:rsidR="00642EFE" w:rsidRPr="00AF04FC">
        <w:rPr>
          <w:i w:val="0"/>
          <w:lang w:val="af-ZA"/>
        </w:rPr>
        <w:t xml:space="preserve"> </w:t>
      </w:r>
      <w:r w:rsidR="00642EFE" w:rsidRPr="00AF04FC">
        <w:rPr>
          <w:rFonts w:ascii="Arial" w:hAnsi="Arial" w:cs="Arial"/>
          <w:i w:val="0"/>
          <w:lang w:val="af-ZA"/>
        </w:rPr>
        <w:t>սահմանված</w:t>
      </w:r>
      <w:r w:rsidR="00642EFE" w:rsidRPr="00AF04FC">
        <w:rPr>
          <w:i w:val="0"/>
          <w:lang w:val="af-ZA"/>
        </w:rPr>
        <w:t xml:space="preserve"> </w:t>
      </w:r>
      <w:r w:rsidR="00642EFE" w:rsidRPr="00AF04FC">
        <w:rPr>
          <w:rFonts w:ascii="Arial" w:hAnsi="Arial" w:cs="Arial"/>
          <w:i w:val="0"/>
          <w:lang w:val="af-ZA"/>
        </w:rPr>
        <w:t>կարգով</w:t>
      </w:r>
      <w:r w:rsidR="00642EFE" w:rsidRPr="00AF04FC">
        <w:rPr>
          <w:i w:val="0"/>
          <w:lang w:val="af-ZA"/>
        </w:rPr>
        <w:t xml:space="preserve"> </w:t>
      </w:r>
      <w:r w:rsidR="00642EFE" w:rsidRPr="00AF04FC">
        <w:rPr>
          <w:rFonts w:ascii="Arial" w:hAnsi="Arial" w:cs="Arial"/>
          <w:i w:val="0"/>
          <w:lang w:val="af-ZA"/>
        </w:rPr>
        <w:t>կառաջարկվի</w:t>
      </w:r>
      <w:r w:rsidR="00642EFE" w:rsidRPr="00AF04FC">
        <w:rPr>
          <w:i w:val="0"/>
          <w:lang w:val="af-ZA"/>
        </w:rPr>
        <w:t xml:space="preserve"> </w:t>
      </w:r>
      <w:r w:rsidR="00642EFE" w:rsidRPr="00AF04FC">
        <w:rPr>
          <w:rFonts w:ascii="Arial" w:hAnsi="Arial" w:cs="Arial"/>
          <w:i w:val="0"/>
          <w:lang w:val="af-ZA"/>
        </w:rPr>
        <w:t>կնքել</w:t>
      </w:r>
      <w:r w:rsidR="00496E18" w:rsidRPr="00AF04FC">
        <w:rPr>
          <w:i w:val="0"/>
          <w:lang w:val="af-ZA"/>
        </w:rPr>
        <w:t xml:space="preserve"> </w:t>
      </w:r>
      <w:r w:rsidR="00311076" w:rsidRPr="00AF04FC">
        <w:rPr>
          <w:i w:val="0"/>
          <w:color w:val="FF0000"/>
          <w:lang w:val="af-ZA"/>
        </w:rPr>
        <w:t>______</w:t>
      </w:r>
      <w:r w:rsidR="00AF04FC" w:rsidRPr="00AF04FC">
        <w:rPr>
          <w:rFonts w:ascii="Arial" w:hAnsi="Arial" w:cs="Arial"/>
          <w:i w:val="0"/>
          <w:color w:val="FF0000"/>
          <w:lang w:val="ru-RU"/>
        </w:rPr>
        <w:t>սննդամթերքի</w:t>
      </w:r>
      <w:r w:rsidR="00E765B7" w:rsidRPr="00AF04FC">
        <w:rPr>
          <w:i w:val="0"/>
          <w:color w:val="FF0000"/>
          <w:lang w:val="af-ZA"/>
        </w:rPr>
        <w:t>__________</w:t>
      </w:r>
      <w:r w:rsidR="00E765B7" w:rsidRPr="00AF04FC">
        <w:rPr>
          <w:i w:val="0"/>
          <w:lang w:val="af-ZA"/>
        </w:rPr>
        <w:t xml:space="preserve">    </w:t>
      </w:r>
      <w:r w:rsidR="00341A74" w:rsidRPr="00AF04FC">
        <w:rPr>
          <w:rFonts w:ascii="Arial" w:hAnsi="Arial" w:cs="Arial"/>
          <w:i w:val="0"/>
          <w:lang w:val="af-ZA"/>
        </w:rPr>
        <w:t>մատակարարման</w:t>
      </w:r>
      <w:r w:rsidR="00341A74" w:rsidRPr="00AF04FC">
        <w:rPr>
          <w:i w:val="0"/>
          <w:lang w:val="af-ZA"/>
        </w:rPr>
        <w:t xml:space="preserve"> </w:t>
      </w:r>
      <w:r w:rsidR="00341A74" w:rsidRPr="00AF04FC">
        <w:rPr>
          <w:rFonts w:ascii="Arial" w:hAnsi="Arial" w:cs="Arial"/>
          <w:i w:val="0"/>
          <w:lang w:val="af-ZA"/>
        </w:rPr>
        <w:t>պայմանագիր</w:t>
      </w:r>
      <w:r w:rsidR="00341A74" w:rsidRPr="00AF04FC">
        <w:rPr>
          <w:i w:val="0"/>
          <w:lang w:val="af-ZA"/>
        </w:rPr>
        <w:t xml:space="preserve"> (</w:t>
      </w:r>
      <w:r w:rsidR="00341A74" w:rsidRPr="00AF04FC">
        <w:rPr>
          <w:rFonts w:ascii="Arial" w:hAnsi="Arial" w:cs="Arial"/>
          <w:i w:val="0"/>
          <w:lang w:val="af-ZA"/>
        </w:rPr>
        <w:t>այսուհետ</w:t>
      </w:r>
      <w:r w:rsidR="00341A74" w:rsidRPr="00AF04FC">
        <w:rPr>
          <w:i w:val="0"/>
          <w:lang w:val="af-ZA"/>
        </w:rPr>
        <w:t xml:space="preserve">` </w:t>
      </w:r>
      <w:r w:rsidR="006265F4" w:rsidRPr="00AF04FC">
        <w:rPr>
          <w:rFonts w:ascii="Arial" w:hAnsi="Arial" w:cs="Arial"/>
          <w:i w:val="0"/>
          <w:lang w:val="af-ZA"/>
        </w:rPr>
        <w:t>պայմանագիր</w:t>
      </w:r>
      <w:r w:rsidR="006265F4" w:rsidRPr="00AF04FC">
        <w:rPr>
          <w:i w:val="0"/>
          <w:lang w:val="af-ZA"/>
        </w:rPr>
        <w:t>)</w:t>
      </w:r>
      <w:r w:rsidR="006265F4" w:rsidRPr="00AF04FC">
        <w:rPr>
          <w:rFonts w:ascii="Arial" w:hAnsi="Arial" w:cs="Arial"/>
          <w:i w:val="0"/>
          <w:lang w:val="af-ZA"/>
        </w:rPr>
        <w:t>։</w:t>
      </w:r>
      <w:r w:rsidR="006265F4" w:rsidRPr="00AF04FC">
        <w:rPr>
          <w:i w:val="0"/>
          <w:lang w:val="af-ZA"/>
        </w:rPr>
        <w:t xml:space="preserve"> </w:t>
      </w:r>
    </w:p>
    <w:p w:rsidR="00496E18" w:rsidRPr="00AF04FC" w:rsidRDefault="00496E18" w:rsidP="00EF3662">
      <w:pPr>
        <w:pStyle w:val="a3"/>
        <w:spacing w:line="240" w:lineRule="auto"/>
        <w:ind w:firstLine="0"/>
        <w:rPr>
          <w:i w:val="0"/>
          <w:lang w:val="af-ZA"/>
        </w:rPr>
      </w:pPr>
      <w:r w:rsidRPr="00AF04FC">
        <w:rPr>
          <w:i w:val="0"/>
          <w:lang w:val="af-ZA"/>
        </w:rPr>
        <w:tab/>
      </w:r>
      <w:r w:rsidRPr="00AF04FC">
        <w:rPr>
          <w:rFonts w:ascii="Arial" w:hAnsi="Arial" w:cs="Arial"/>
          <w:i w:val="0"/>
          <w:sz w:val="16"/>
          <w:szCs w:val="16"/>
          <w:lang w:val="af-ZA"/>
        </w:rPr>
        <w:t>ապրանքի</w:t>
      </w:r>
      <w:r w:rsidRPr="00AF04FC">
        <w:rPr>
          <w:i w:val="0"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i w:val="0"/>
          <w:sz w:val="16"/>
          <w:szCs w:val="16"/>
          <w:lang w:val="af-ZA"/>
        </w:rPr>
        <w:t>անվանումը</w:t>
      </w:r>
    </w:p>
    <w:p w:rsidR="00357D48" w:rsidRPr="00AF04FC" w:rsidRDefault="00A20B69" w:rsidP="00EF3662">
      <w:pPr>
        <w:pStyle w:val="a3"/>
        <w:spacing w:line="240" w:lineRule="auto"/>
        <w:ind w:firstLine="0"/>
        <w:rPr>
          <w:i w:val="0"/>
          <w:lang w:val="af-ZA"/>
        </w:rPr>
      </w:pPr>
      <w:r w:rsidRPr="00AF04FC">
        <w:rPr>
          <w:i w:val="0"/>
          <w:lang w:val="af-ZA"/>
        </w:rPr>
        <w:tab/>
      </w:r>
      <w:r w:rsidR="00A76C15" w:rsidRPr="00AF04FC">
        <w:rPr>
          <w:i w:val="0"/>
          <w:lang w:val="af-ZA"/>
        </w:rPr>
        <w:t>«</w:t>
      </w:r>
      <w:r w:rsidR="00357D48" w:rsidRPr="00AF04FC">
        <w:rPr>
          <w:rFonts w:ascii="Arial" w:hAnsi="Arial" w:cs="Arial"/>
          <w:i w:val="0"/>
          <w:lang w:val="af-ZA"/>
        </w:rPr>
        <w:t>Գնումների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մասին</w:t>
      </w:r>
      <w:r w:rsidR="00A76C15" w:rsidRPr="00AF04FC">
        <w:rPr>
          <w:i w:val="0"/>
          <w:lang w:val="af-ZA"/>
        </w:rPr>
        <w:t>»</w:t>
      </w:r>
      <w:r w:rsidR="00A96293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ՀՀ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օրենքի</w:t>
      </w:r>
      <w:r w:rsidR="00357D48" w:rsidRPr="00AF04FC">
        <w:rPr>
          <w:i w:val="0"/>
          <w:lang w:val="af-ZA"/>
        </w:rPr>
        <w:t xml:space="preserve"> </w:t>
      </w:r>
      <w:r w:rsidR="00955E87" w:rsidRPr="00AF04FC">
        <w:rPr>
          <w:i w:val="0"/>
          <w:lang w:val="af-ZA"/>
        </w:rPr>
        <w:t>7</w:t>
      </w:r>
      <w:r w:rsidR="00357D48" w:rsidRPr="00AF04FC">
        <w:rPr>
          <w:i w:val="0"/>
          <w:lang w:val="af-ZA"/>
        </w:rPr>
        <w:t>-</w:t>
      </w:r>
      <w:r w:rsidR="00357D48" w:rsidRPr="00AF04FC">
        <w:rPr>
          <w:rFonts w:ascii="Arial" w:hAnsi="Arial" w:cs="Arial"/>
          <w:i w:val="0"/>
          <w:lang w:val="af-ZA"/>
        </w:rPr>
        <w:t>րդ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հոդվածի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համաձայն</w:t>
      </w:r>
      <w:r w:rsidR="00357D48" w:rsidRPr="00AF04FC">
        <w:rPr>
          <w:i w:val="0"/>
          <w:lang w:val="af-ZA"/>
        </w:rPr>
        <w:t xml:space="preserve">` </w:t>
      </w:r>
      <w:r w:rsidR="00DB4CC7" w:rsidRPr="00AF04FC">
        <w:rPr>
          <w:rFonts w:ascii="Arial" w:hAnsi="Arial" w:cs="Arial"/>
          <w:i w:val="0"/>
          <w:lang w:val="af-ZA"/>
        </w:rPr>
        <w:t>ցանկացած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անձ</w:t>
      </w:r>
      <w:r w:rsidR="00DB4CC7" w:rsidRPr="00AF04FC">
        <w:rPr>
          <w:i w:val="0"/>
          <w:lang w:val="af-ZA"/>
        </w:rPr>
        <w:t xml:space="preserve">, </w:t>
      </w:r>
      <w:r w:rsidR="00DB4CC7" w:rsidRPr="00AF04FC">
        <w:rPr>
          <w:rFonts w:ascii="Arial" w:hAnsi="Arial" w:cs="Arial"/>
          <w:i w:val="0"/>
          <w:lang w:val="af-ZA"/>
        </w:rPr>
        <w:t>անկախ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նրա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օտարերկրյա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ֆիզիկական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անձ</w:t>
      </w:r>
      <w:r w:rsidR="00DB4CC7" w:rsidRPr="00AF04FC">
        <w:rPr>
          <w:i w:val="0"/>
          <w:lang w:val="af-ZA"/>
        </w:rPr>
        <w:t xml:space="preserve">, </w:t>
      </w:r>
      <w:r w:rsidR="00DB4CC7" w:rsidRPr="00AF04FC">
        <w:rPr>
          <w:rFonts w:ascii="Arial" w:hAnsi="Arial" w:cs="Arial"/>
          <w:i w:val="0"/>
          <w:lang w:val="af-ZA"/>
        </w:rPr>
        <w:t>կազմակերպություն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կամ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քաղաքացիություն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չունեցող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անձ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լինելու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հանգամանքից</w:t>
      </w:r>
      <w:r w:rsidR="00DB4CC7" w:rsidRPr="00AF04FC">
        <w:rPr>
          <w:i w:val="0"/>
          <w:lang w:val="af-ZA"/>
        </w:rPr>
        <w:t xml:space="preserve">, </w:t>
      </w:r>
      <w:r w:rsidR="00DB4CC7" w:rsidRPr="00AF04FC">
        <w:rPr>
          <w:rFonts w:ascii="Arial" w:hAnsi="Arial" w:cs="Arial"/>
          <w:i w:val="0"/>
          <w:lang w:val="af-ZA"/>
        </w:rPr>
        <w:t>ունի</w:t>
      </w:r>
      <w:r w:rsidR="00DB4CC7" w:rsidRPr="00AF04FC">
        <w:rPr>
          <w:i w:val="0"/>
          <w:lang w:val="af-ZA"/>
        </w:rPr>
        <w:t xml:space="preserve"> </w:t>
      </w:r>
      <w:r w:rsidR="00677658" w:rsidRPr="00AF04FC">
        <w:rPr>
          <w:rFonts w:ascii="Arial" w:hAnsi="Arial" w:cs="Arial"/>
          <w:i w:val="0"/>
          <w:lang w:val="af-ZA"/>
        </w:rPr>
        <w:t>սույն</w:t>
      </w:r>
      <w:r w:rsidR="00677658" w:rsidRPr="00AF04FC">
        <w:rPr>
          <w:i w:val="0"/>
          <w:lang w:val="af-ZA"/>
        </w:rPr>
        <w:t xml:space="preserve"> </w:t>
      </w:r>
      <w:r w:rsidR="00496E18" w:rsidRPr="00AF04FC">
        <w:rPr>
          <w:rFonts w:ascii="Arial" w:hAnsi="Arial" w:cs="Arial"/>
          <w:i w:val="0"/>
          <w:lang w:val="af-ZA"/>
        </w:rPr>
        <w:t>ընթացակարգին</w:t>
      </w:r>
      <w:r w:rsidR="00496E18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մասնակցելու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հավասար</w:t>
      </w:r>
      <w:r w:rsidR="00DB4CC7" w:rsidRPr="00AF04FC">
        <w:rPr>
          <w:i w:val="0"/>
          <w:lang w:val="af-ZA"/>
        </w:rPr>
        <w:t xml:space="preserve"> </w:t>
      </w:r>
      <w:r w:rsidR="00DB4CC7" w:rsidRPr="00AF04FC">
        <w:rPr>
          <w:rFonts w:ascii="Arial" w:hAnsi="Arial" w:cs="Arial"/>
          <w:i w:val="0"/>
          <w:lang w:val="af-ZA"/>
        </w:rPr>
        <w:t>իրավունք</w:t>
      </w:r>
      <w:r w:rsidR="00DB4CC7" w:rsidRPr="00AF04FC">
        <w:rPr>
          <w:i w:val="0"/>
          <w:lang w:val="af-ZA"/>
        </w:rPr>
        <w:t>:</w:t>
      </w:r>
    </w:p>
    <w:p w:rsidR="00A20B69" w:rsidRPr="00AF04FC" w:rsidRDefault="00496E18" w:rsidP="00EF3662">
      <w:pPr>
        <w:ind w:firstLine="720"/>
        <w:jc w:val="both"/>
        <w:rPr>
          <w:rFonts w:ascii="Arial LatArm" w:hAnsi="Arial LatArm"/>
          <w:sz w:val="20"/>
          <w:szCs w:val="20"/>
          <w:lang w:val="af-ZA"/>
        </w:rPr>
      </w:pPr>
      <w:r w:rsidRPr="00AF04FC">
        <w:rPr>
          <w:rFonts w:ascii="Arial" w:hAnsi="Arial" w:cs="Arial"/>
          <w:sz w:val="20"/>
          <w:szCs w:val="20"/>
          <w:lang w:val="af-ZA"/>
        </w:rPr>
        <w:t>Սույն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ընթացակարգին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357D48" w:rsidRPr="00AF04FC">
        <w:rPr>
          <w:rFonts w:ascii="Arial" w:hAnsi="Arial" w:cs="Arial"/>
          <w:sz w:val="20"/>
          <w:szCs w:val="20"/>
          <w:lang w:val="af-ZA"/>
        </w:rPr>
        <w:t>մասնակցելու</w:t>
      </w:r>
      <w:r w:rsidR="00357D48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357D48" w:rsidRPr="00AF04FC">
        <w:rPr>
          <w:rFonts w:ascii="Arial" w:hAnsi="Arial" w:cs="Arial"/>
          <w:sz w:val="20"/>
          <w:szCs w:val="20"/>
          <w:lang w:val="af-ZA"/>
        </w:rPr>
        <w:t>իրավունք</w:t>
      </w:r>
      <w:r w:rsidR="00124461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3C3660" w:rsidRPr="00AF04FC">
        <w:rPr>
          <w:rFonts w:ascii="Arial" w:hAnsi="Arial" w:cs="Arial"/>
          <w:sz w:val="20"/>
          <w:szCs w:val="20"/>
          <w:lang w:val="af-ZA"/>
        </w:rPr>
        <w:t>չունեցող</w:t>
      </w:r>
      <w:r w:rsidR="003C3660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6E7947" w:rsidRPr="00AF04FC">
        <w:rPr>
          <w:rFonts w:ascii="Arial" w:hAnsi="Arial" w:cs="Arial"/>
          <w:sz w:val="20"/>
          <w:szCs w:val="20"/>
          <w:lang w:val="af-ZA"/>
        </w:rPr>
        <w:t>անձանց</w:t>
      </w:r>
      <w:r w:rsidR="006E7947" w:rsidRPr="00AF04FC">
        <w:rPr>
          <w:rFonts w:ascii="Arial LatArm" w:hAnsi="Arial LatArm"/>
          <w:sz w:val="20"/>
          <w:szCs w:val="20"/>
          <w:lang w:val="af-ZA"/>
        </w:rPr>
        <w:t xml:space="preserve">, </w:t>
      </w:r>
      <w:r w:rsidR="006E7947" w:rsidRPr="00AF04FC">
        <w:rPr>
          <w:rFonts w:ascii="Arial" w:hAnsi="Arial" w:cs="Arial"/>
          <w:sz w:val="20"/>
          <w:szCs w:val="20"/>
          <w:lang w:val="af-ZA"/>
        </w:rPr>
        <w:t>ինչպես</w:t>
      </w:r>
      <w:r w:rsidR="006E7947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AF04FC">
        <w:rPr>
          <w:rFonts w:ascii="Arial" w:hAnsi="Arial" w:cs="Arial"/>
          <w:sz w:val="20"/>
          <w:szCs w:val="20"/>
          <w:lang w:val="af-ZA"/>
        </w:rPr>
        <w:t>նաև</w:t>
      </w:r>
      <w:r w:rsidR="00A20B69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AF04FC">
        <w:rPr>
          <w:rFonts w:ascii="Arial" w:hAnsi="Arial" w:cs="Arial"/>
          <w:sz w:val="20"/>
          <w:szCs w:val="20"/>
          <w:lang w:val="af-ZA"/>
        </w:rPr>
        <w:t>մասնակիցներին</w:t>
      </w:r>
      <w:r w:rsidR="00A20B69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AF04FC">
        <w:rPr>
          <w:rFonts w:ascii="Arial" w:hAnsi="Arial" w:cs="Arial"/>
          <w:sz w:val="20"/>
          <w:szCs w:val="20"/>
          <w:lang w:val="af-ZA"/>
        </w:rPr>
        <w:t>ներկայացվող</w:t>
      </w:r>
      <w:r w:rsidR="00A20B69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8A511D" w:rsidRPr="00AF04FC">
        <w:rPr>
          <w:rFonts w:ascii="Arial" w:hAnsi="Arial" w:cs="Arial"/>
          <w:sz w:val="20"/>
          <w:szCs w:val="20"/>
          <w:lang w:val="af-ZA"/>
        </w:rPr>
        <w:t>պայմանները</w:t>
      </w:r>
      <w:r w:rsidR="008A511D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AF04FC">
        <w:rPr>
          <w:rFonts w:ascii="Arial" w:hAnsi="Arial" w:cs="Arial"/>
          <w:sz w:val="20"/>
          <w:szCs w:val="20"/>
          <w:lang w:val="af-ZA"/>
        </w:rPr>
        <w:t>սահմանված</w:t>
      </w:r>
      <w:r w:rsidR="00A20B69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AF04FC">
        <w:rPr>
          <w:rFonts w:ascii="Arial" w:hAnsi="Arial" w:cs="Arial"/>
          <w:sz w:val="20"/>
          <w:szCs w:val="20"/>
          <w:lang w:val="af-ZA"/>
        </w:rPr>
        <w:t>են</w:t>
      </w:r>
      <w:r w:rsidR="00A20B69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AF04FC">
        <w:rPr>
          <w:rFonts w:ascii="Arial" w:hAnsi="Arial" w:cs="Arial"/>
          <w:sz w:val="20"/>
          <w:szCs w:val="20"/>
          <w:lang w:val="af-ZA"/>
        </w:rPr>
        <w:t>սույն</w:t>
      </w:r>
      <w:r w:rsidR="00A20B69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AF04FC">
        <w:rPr>
          <w:rFonts w:ascii="Arial" w:hAnsi="Arial" w:cs="Arial"/>
          <w:sz w:val="20"/>
          <w:szCs w:val="20"/>
          <w:lang w:val="af-ZA"/>
        </w:rPr>
        <w:t>ընթացակարգի</w:t>
      </w:r>
      <w:r w:rsidR="00A20B69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20B69" w:rsidRPr="00AF04FC">
        <w:rPr>
          <w:rFonts w:ascii="Arial" w:hAnsi="Arial" w:cs="Arial"/>
          <w:sz w:val="20"/>
          <w:szCs w:val="20"/>
          <w:lang w:val="af-ZA"/>
        </w:rPr>
        <w:t>հրավերով</w:t>
      </w:r>
      <w:r w:rsidR="00A20B69" w:rsidRPr="00AF04FC">
        <w:rPr>
          <w:rFonts w:ascii="Arial LatArm" w:hAnsi="Arial LatArm"/>
          <w:sz w:val="20"/>
          <w:szCs w:val="20"/>
          <w:lang w:val="af-ZA"/>
        </w:rPr>
        <w:t>:</w:t>
      </w:r>
    </w:p>
    <w:p w:rsidR="00357D48" w:rsidRPr="00AF04FC" w:rsidRDefault="00EE73A8" w:rsidP="00EF3662">
      <w:pPr>
        <w:pStyle w:val="a3"/>
        <w:spacing w:line="240" w:lineRule="auto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Ընտրված</w:t>
      </w:r>
      <w:r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մասնակիցը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որոշվում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է</w:t>
      </w:r>
      <w:r w:rsidR="00357D48" w:rsidRPr="00AF04FC">
        <w:rPr>
          <w:i w:val="0"/>
          <w:lang w:val="af-ZA"/>
        </w:rPr>
        <w:t xml:space="preserve"> </w:t>
      </w:r>
      <w:bookmarkStart w:id="1" w:name="_Hlk23167512"/>
      <w:r w:rsidR="00496E18" w:rsidRPr="00AF04FC">
        <w:rPr>
          <w:rFonts w:ascii="Arial" w:hAnsi="Arial" w:cs="Arial"/>
          <w:i w:val="0"/>
          <w:lang w:val="af-ZA"/>
        </w:rPr>
        <w:t>ոչ</w:t>
      </w:r>
      <w:r w:rsidR="00496E18" w:rsidRPr="00AF04FC">
        <w:rPr>
          <w:i w:val="0"/>
          <w:lang w:val="af-ZA"/>
        </w:rPr>
        <w:t xml:space="preserve"> </w:t>
      </w:r>
      <w:r w:rsidR="00496E18" w:rsidRPr="00AF04FC">
        <w:rPr>
          <w:rFonts w:ascii="Arial" w:hAnsi="Arial" w:cs="Arial"/>
          <w:i w:val="0"/>
          <w:lang w:val="af-ZA"/>
        </w:rPr>
        <w:t>գնային</w:t>
      </w:r>
      <w:r w:rsidR="00496E18" w:rsidRPr="00AF04FC">
        <w:rPr>
          <w:i w:val="0"/>
          <w:lang w:val="af-ZA"/>
        </w:rPr>
        <w:t xml:space="preserve"> </w:t>
      </w:r>
      <w:r w:rsidR="00496E18" w:rsidRPr="00AF04FC">
        <w:rPr>
          <w:rFonts w:ascii="Arial" w:hAnsi="Arial" w:cs="Arial"/>
          <w:i w:val="0"/>
          <w:lang w:val="af-ZA"/>
        </w:rPr>
        <w:t>պայմաններով</w:t>
      </w:r>
      <w:r w:rsidR="00496E18" w:rsidRPr="00AF04FC">
        <w:rPr>
          <w:i w:val="0"/>
          <w:lang w:val="af-ZA"/>
        </w:rPr>
        <w:t xml:space="preserve"> </w:t>
      </w:r>
      <w:r w:rsidR="00496E18" w:rsidRPr="00AF04FC">
        <w:rPr>
          <w:rFonts w:ascii="Arial" w:hAnsi="Arial" w:cs="Arial"/>
          <w:i w:val="0"/>
          <w:lang w:val="af-ZA"/>
        </w:rPr>
        <w:t>բավարար</w:t>
      </w:r>
      <w:r w:rsidR="00496E18" w:rsidRPr="00AF04FC">
        <w:rPr>
          <w:i w:val="0"/>
          <w:lang w:val="af-ZA"/>
        </w:rPr>
        <w:t xml:space="preserve"> </w:t>
      </w:r>
      <w:r w:rsidR="00496E18" w:rsidRPr="00AF04FC">
        <w:rPr>
          <w:rFonts w:ascii="Arial" w:hAnsi="Arial" w:cs="Arial"/>
          <w:i w:val="0"/>
          <w:lang w:val="af-ZA"/>
        </w:rPr>
        <w:t>գնահատված</w:t>
      </w:r>
      <w:r w:rsidR="00496E18" w:rsidRPr="00AF04FC">
        <w:rPr>
          <w:i w:val="0"/>
          <w:lang w:val="af-ZA"/>
        </w:rPr>
        <w:t xml:space="preserve"> </w:t>
      </w:r>
      <w:bookmarkEnd w:id="1"/>
      <w:r w:rsidR="00357D48" w:rsidRPr="00AF04FC">
        <w:rPr>
          <w:rFonts w:ascii="Arial" w:hAnsi="Arial" w:cs="Arial"/>
          <w:i w:val="0"/>
          <w:lang w:val="af-ZA"/>
        </w:rPr>
        <w:t>հայտեր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ներկայացրած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մասնակիցների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թվից</w:t>
      </w:r>
      <w:r w:rsidR="00357D48" w:rsidRPr="00AF04FC">
        <w:rPr>
          <w:i w:val="0"/>
          <w:lang w:val="af-ZA"/>
        </w:rPr>
        <w:t xml:space="preserve">` </w:t>
      </w:r>
      <w:r w:rsidR="00357D48" w:rsidRPr="00AF04FC">
        <w:rPr>
          <w:rFonts w:ascii="Arial" w:hAnsi="Arial" w:cs="Arial"/>
          <w:i w:val="0"/>
          <w:lang w:val="af-ZA"/>
        </w:rPr>
        <w:t>նվազագույն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գնային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առաջարկ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ներկայացրած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մասնակցին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նախապատվություն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տալու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սկզբունքով</w:t>
      </w:r>
      <w:r w:rsidR="004D5671" w:rsidRPr="00AF04FC">
        <w:rPr>
          <w:rFonts w:ascii="Arial" w:hAnsi="Arial" w:cs="Arial"/>
          <w:i w:val="0"/>
          <w:lang w:val="af-ZA"/>
        </w:rPr>
        <w:t>։</w:t>
      </w:r>
      <w:r w:rsidR="00357D48" w:rsidRPr="00AF04FC">
        <w:rPr>
          <w:i w:val="0"/>
          <w:lang w:val="af-ZA"/>
        </w:rPr>
        <w:t xml:space="preserve"> </w:t>
      </w:r>
    </w:p>
    <w:p w:rsidR="0067579A" w:rsidRPr="00AF04FC" w:rsidRDefault="00496E18" w:rsidP="00EF3662">
      <w:pPr>
        <w:pStyle w:val="a3"/>
        <w:spacing w:line="240" w:lineRule="auto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Ընթացակարգի</w:t>
      </w:r>
      <w:r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հրավերը</w:t>
      </w:r>
      <w:r w:rsidR="007E15A7" w:rsidRPr="00AF04FC">
        <w:rPr>
          <w:i w:val="0"/>
          <w:lang w:val="af-ZA"/>
        </w:rPr>
        <w:t xml:space="preserve"> </w:t>
      </w:r>
      <w:r w:rsidR="00A20B69" w:rsidRPr="00AF04FC">
        <w:rPr>
          <w:rFonts w:ascii="Arial" w:hAnsi="Arial" w:cs="Arial"/>
          <w:i w:val="0"/>
          <w:lang w:val="af-ZA"/>
        </w:rPr>
        <w:t>թղթային</w:t>
      </w:r>
      <w:r w:rsidR="00A20B69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ստանալու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համար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անհրաժեշտ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է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դիմել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պատվիրատուին</w:t>
      </w:r>
      <w:r w:rsidR="007E15A7" w:rsidRPr="00AF04FC">
        <w:rPr>
          <w:i w:val="0"/>
          <w:lang w:val="af-ZA"/>
        </w:rPr>
        <w:t xml:space="preserve">, </w:t>
      </w:r>
      <w:r w:rsidR="007E15A7" w:rsidRPr="00AF04FC">
        <w:rPr>
          <w:rFonts w:ascii="Arial" w:hAnsi="Arial" w:cs="Arial"/>
          <w:i w:val="0"/>
          <w:lang w:val="af-ZA"/>
        </w:rPr>
        <w:t>մինչև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սույն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հայտարարության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հրապարակման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օրվանից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հաշված</w:t>
      </w:r>
      <w:r w:rsidR="007E15A7" w:rsidRPr="00AF04FC">
        <w:rPr>
          <w:i w:val="0"/>
          <w:color w:val="FF0000"/>
          <w:lang w:val="af-ZA"/>
        </w:rPr>
        <w:t xml:space="preserve">` </w:t>
      </w:r>
      <w:r w:rsidR="005939DE" w:rsidRPr="00AF04FC">
        <w:rPr>
          <w:i w:val="0"/>
          <w:color w:val="FF0000"/>
          <w:u w:val="single"/>
          <w:lang w:val="af-ZA"/>
        </w:rPr>
        <w:t xml:space="preserve">  </w:t>
      </w:r>
      <w:r w:rsidR="00AF04FC" w:rsidRPr="00151D36">
        <w:rPr>
          <w:rFonts w:ascii="Calibri" w:hAnsi="Calibri"/>
          <w:i w:val="0"/>
          <w:color w:val="FF0000"/>
          <w:u w:val="single"/>
          <w:lang w:val="af-ZA"/>
        </w:rPr>
        <w:t>7</w:t>
      </w:r>
      <w:r w:rsidR="005939DE" w:rsidRPr="00AF04FC">
        <w:rPr>
          <w:i w:val="0"/>
          <w:color w:val="FF0000"/>
          <w:u w:val="single"/>
          <w:lang w:val="af-ZA"/>
        </w:rPr>
        <w:t xml:space="preserve">   </w:t>
      </w:r>
      <w:r w:rsidR="00F06F30" w:rsidRPr="00AF04FC">
        <w:rPr>
          <w:i w:val="0"/>
          <w:color w:val="FF0000"/>
          <w:lang w:val="af-ZA"/>
        </w:rPr>
        <w:t>-</w:t>
      </w:r>
      <w:r w:rsidR="00F06F30" w:rsidRPr="00AF04FC">
        <w:rPr>
          <w:rFonts w:ascii="Arial" w:hAnsi="Arial" w:cs="Arial"/>
          <w:i w:val="0"/>
          <w:color w:val="FF0000"/>
          <w:lang w:val="af-ZA"/>
        </w:rPr>
        <w:t>րդ</w:t>
      </w:r>
      <w:r w:rsidR="00F06F30" w:rsidRPr="00AF04FC">
        <w:rPr>
          <w:i w:val="0"/>
          <w:color w:val="FF0000"/>
          <w:lang w:val="af-ZA"/>
        </w:rPr>
        <w:t xml:space="preserve"> </w:t>
      </w:r>
      <w:r w:rsidR="00F06F30" w:rsidRPr="00AF04FC">
        <w:rPr>
          <w:rFonts w:ascii="Arial" w:hAnsi="Arial" w:cs="Arial"/>
          <w:i w:val="0"/>
          <w:color w:val="FF0000"/>
          <w:lang w:val="af-ZA"/>
        </w:rPr>
        <w:t>օրը</w:t>
      </w:r>
      <w:r w:rsidR="00F06F30" w:rsidRPr="00AF04FC">
        <w:rPr>
          <w:i w:val="0"/>
          <w:color w:val="FF0000"/>
          <w:lang w:val="af-ZA"/>
        </w:rPr>
        <w:t xml:space="preserve"> </w:t>
      </w:r>
      <w:r w:rsidR="00F06F30" w:rsidRPr="00AF04FC">
        <w:rPr>
          <w:rFonts w:ascii="Arial" w:hAnsi="Arial" w:cs="Arial"/>
          <w:i w:val="0"/>
          <w:color w:val="FF0000"/>
          <w:lang w:val="af-ZA"/>
        </w:rPr>
        <w:t>ժամը</w:t>
      </w:r>
      <w:r w:rsidR="00F06F30" w:rsidRPr="00AF04FC">
        <w:rPr>
          <w:i w:val="0"/>
          <w:color w:val="FF0000"/>
          <w:lang w:val="af-ZA"/>
        </w:rPr>
        <w:t xml:space="preserve"> </w:t>
      </w:r>
      <w:r w:rsidR="00F9486B">
        <w:rPr>
          <w:i w:val="0"/>
          <w:color w:val="FF0000"/>
          <w:lang w:val="af-ZA"/>
        </w:rPr>
        <w:t>09</w:t>
      </w:r>
      <w:r w:rsidR="00AF04FC" w:rsidRPr="00151D36">
        <w:rPr>
          <w:rFonts w:ascii="Calibri" w:hAnsi="Calibri"/>
          <w:i w:val="0"/>
          <w:color w:val="FF0000"/>
          <w:lang w:val="af-ZA"/>
        </w:rPr>
        <w:t>-00</w:t>
      </w:r>
      <w:r w:rsidR="00F06F30" w:rsidRPr="00AF04FC">
        <w:rPr>
          <w:i w:val="0"/>
          <w:color w:val="FF0000"/>
          <w:lang w:val="af-ZA"/>
        </w:rPr>
        <w:t>_-</w:t>
      </w:r>
      <w:r w:rsidR="00F06F30" w:rsidRPr="00AF04FC">
        <w:rPr>
          <w:rFonts w:ascii="Arial" w:hAnsi="Arial" w:cs="Arial"/>
          <w:i w:val="0"/>
          <w:color w:val="FF0000"/>
          <w:lang w:val="af-ZA"/>
        </w:rPr>
        <w:t>ը</w:t>
      </w:r>
      <w:r w:rsidR="007E15A7" w:rsidRPr="00AF04FC">
        <w:rPr>
          <w:rFonts w:ascii="Arial" w:hAnsi="Arial" w:cs="Arial"/>
          <w:i w:val="0"/>
          <w:lang w:val="af-ZA"/>
        </w:rPr>
        <w:t>։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Ընդ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որում</w:t>
      </w:r>
      <w:r w:rsidR="007E15A7" w:rsidRPr="00AF04FC">
        <w:rPr>
          <w:i w:val="0"/>
          <w:lang w:val="af-ZA"/>
        </w:rPr>
        <w:t xml:space="preserve">, </w:t>
      </w:r>
      <w:r w:rsidR="00A20B69" w:rsidRPr="00AF04FC">
        <w:rPr>
          <w:rFonts w:ascii="Arial" w:hAnsi="Arial" w:cs="Arial"/>
          <w:i w:val="0"/>
          <w:lang w:val="af-ZA"/>
        </w:rPr>
        <w:t>թղթային</w:t>
      </w:r>
      <w:r w:rsidR="00A20B69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ձևով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հրավեր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ստանալու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համար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պատվիրատուին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պետք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է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ներկայացնել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գրավոր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դիմում։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Պատվիրատուն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ապահովում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է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թղթային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ձևով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հրավերի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տրամադրումն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անվճար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այդպիսի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պահանջ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ստանալուն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հաջորդող</w:t>
      </w:r>
      <w:r w:rsidR="007E15A7" w:rsidRPr="00AF04FC">
        <w:rPr>
          <w:i w:val="0"/>
          <w:lang w:val="af-ZA"/>
        </w:rPr>
        <w:t xml:space="preserve"> </w:t>
      </w:r>
      <w:r w:rsidR="00E20B3E" w:rsidRPr="00AF04FC">
        <w:rPr>
          <w:rFonts w:ascii="Arial" w:hAnsi="Arial" w:cs="Arial"/>
          <w:i w:val="0"/>
          <w:lang w:val="af-ZA"/>
        </w:rPr>
        <w:t>առաջին</w:t>
      </w:r>
      <w:r w:rsidR="00E20B3E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աշխատանքային</w:t>
      </w:r>
      <w:r w:rsidR="007E15A7" w:rsidRPr="00AF04FC">
        <w:rPr>
          <w:i w:val="0"/>
          <w:lang w:val="af-ZA"/>
        </w:rPr>
        <w:t xml:space="preserve"> </w:t>
      </w:r>
      <w:r w:rsidR="007E15A7" w:rsidRPr="00AF04FC">
        <w:rPr>
          <w:rFonts w:ascii="Arial" w:hAnsi="Arial" w:cs="Arial"/>
          <w:i w:val="0"/>
          <w:lang w:val="af-ZA"/>
        </w:rPr>
        <w:t>օրը</w:t>
      </w:r>
      <w:r w:rsidR="007E15A7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Էլեկտրոնային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ձևով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հրավեր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տրամադրելու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պահանջի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դեպքում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պատվիրատուն</w:t>
      </w:r>
      <w:r w:rsidR="00357D48" w:rsidRPr="00AF04FC">
        <w:rPr>
          <w:i w:val="0"/>
          <w:lang w:val="af-ZA"/>
        </w:rPr>
        <w:t xml:space="preserve"> </w:t>
      </w:r>
      <w:r w:rsidR="00E222A7" w:rsidRPr="00AF04FC">
        <w:rPr>
          <w:rFonts w:ascii="Arial" w:hAnsi="Arial" w:cs="Arial"/>
          <w:i w:val="0"/>
          <w:lang w:val="af-ZA"/>
        </w:rPr>
        <w:t>անվճար</w:t>
      </w:r>
      <w:r w:rsidR="00E222A7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ապահովում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է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հրավերի</w:t>
      </w:r>
      <w:r w:rsidR="00357D48" w:rsidRPr="00AF04FC">
        <w:rPr>
          <w:i w:val="0"/>
          <w:lang w:val="af-ZA"/>
        </w:rPr>
        <w:t xml:space="preserve">` </w:t>
      </w:r>
      <w:r w:rsidR="00357D48" w:rsidRPr="00AF04FC">
        <w:rPr>
          <w:rFonts w:ascii="Arial" w:hAnsi="Arial" w:cs="Arial"/>
          <w:i w:val="0"/>
          <w:lang w:val="af-ZA"/>
        </w:rPr>
        <w:t>էլեկտրոնային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ձևով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տրամադրումը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դիմում</w:t>
      </w:r>
      <w:r w:rsidR="0006311D" w:rsidRPr="00AF04FC">
        <w:rPr>
          <w:rFonts w:ascii="Arial" w:hAnsi="Arial" w:cs="Arial"/>
          <w:i w:val="0"/>
          <w:lang w:val="af-ZA"/>
        </w:rPr>
        <w:t>ը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ստանալու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օրվան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հաջորդող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աշխատանքային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օրվա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ընթացքում</w:t>
      </w:r>
      <w:r w:rsidR="004D5671" w:rsidRPr="00AF04FC">
        <w:rPr>
          <w:rFonts w:ascii="Arial" w:hAnsi="Arial" w:cs="Arial"/>
          <w:i w:val="0"/>
          <w:lang w:val="af-ZA"/>
        </w:rPr>
        <w:t>։</w:t>
      </w:r>
      <w:r w:rsidR="00357D48" w:rsidRPr="00AF04FC">
        <w:rPr>
          <w:i w:val="0"/>
          <w:lang w:val="af-ZA"/>
        </w:rPr>
        <w:t xml:space="preserve"> </w:t>
      </w:r>
    </w:p>
    <w:p w:rsidR="0067579A" w:rsidRPr="00AF04FC" w:rsidRDefault="00363E98" w:rsidP="00EF3662">
      <w:pPr>
        <w:pStyle w:val="a3"/>
        <w:spacing w:line="240" w:lineRule="auto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Հ</w:t>
      </w:r>
      <w:r w:rsidR="0067579A" w:rsidRPr="00AF04FC">
        <w:rPr>
          <w:rFonts w:ascii="Arial" w:hAnsi="Arial" w:cs="Arial"/>
          <w:i w:val="0"/>
          <w:lang w:val="af-ZA"/>
        </w:rPr>
        <w:t>րավեր</w:t>
      </w:r>
      <w:r w:rsidR="0067579A" w:rsidRPr="00AF04FC">
        <w:rPr>
          <w:i w:val="0"/>
          <w:lang w:val="af-ZA"/>
        </w:rPr>
        <w:t xml:space="preserve"> </w:t>
      </w:r>
      <w:r w:rsidR="0067579A" w:rsidRPr="00AF04FC">
        <w:rPr>
          <w:rFonts w:ascii="Arial" w:hAnsi="Arial" w:cs="Arial"/>
          <w:i w:val="0"/>
          <w:lang w:val="af-ZA"/>
        </w:rPr>
        <w:t>չստանալը</w:t>
      </w:r>
      <w:r w:rsidR="0067579A" w:rsidRPr="00AF04FC">
        <w:rPr>
          <w:i w:val="0"/>
          <w:lang w:val="af-ZA"/>
        </w:rPr>
        <w:t xml:space="preserve"> </w:t>
      </w:r>
      <w:r w:rsidR="0067579A" w:rsidRPr="00AF04FC">
        <w:rPr>
          <w:rFonts w:ascii="Arial" w:hAnsi="Arial" w:cs="Arial"/>
          <w:i w:val="0"/>
          <w:lang w:val="af-ZA"/>
        </w:rPr>
        <w:t>չի</w:t>
      </w:r>
      <w:r w:rsidR="0067579A" w:rsidRPr="00AF04FC">
        <w:rPr>
          <w:i w:val="0"/>
          <w:lang w:val="af-ZA"/>
        </w:rPr>
        <w:t xml:space="preserve"> </w:t>
      </w:r>
      <w:r w:rsidR="0067579A" w:rsidRPr="00AF04FC">
        <w:rPr>
          <w:rFonts w:ascii="Arial" w:hAnsi="Arial" w:cs="Arial"/>
          <w:i w:val="0"/>
          <w:lang w:val="af-ZA"/>
        </w:rPr>
        <w:t>սահմանափակում</w:t>
      </w:r>
      <w:r w:rsidR="0067579A" w:rsidRPr="00AF04FC">
        <w:rPr>
          <w:i w:val="0"/>
          <w:lang w:val="af-ZA"/>
        </w:rPr>
        <w:t xml:space="preserve"> </w:t>
      </w:r>
      <w:r w:rsidR="0067579A" w:rsidRPr="00AF04FC">
        <w:rPr>
          <w:rFonts w:ascii="Arial" w:hAnsi="Arial" w:cs="Arial"/>
          <w:i w:val="0"/>
          <w:lang w:val="af-ZA"/>
        </w:rPr>
        <w:t>մասնակցի</w:t>
      </w:r>
      <w:r w:rsidR="0067579A" w:rsidRPr="00AF04FC">
        <w:rPr>
          <w:i w:val="0"/>
          <w:lang w:val="af-ZA"/>
        </w:rPr>
        <w:t xml:space="preserve">` </w:t>
      </w:r>
      <w:r w:rsidR="0067579A" w:rsidRPr="00AF04FC">
        <w:rPr>
          <w:rFonts w:ascii="Arial" w:hAnsi="Arial" w:cs="Arial"/>
          <w:i w:val="0"/>
          <w:lang w:val="af-ZA"/>
        </w:rPr>
        <w:t>սույն</w:t>
      </w:r>
      <w:r w:rsidR="0067579A" w:rsidRPr="00AF04FC">
        <w:rPr>
          <w:i w:val="0"/>
          <w:lang w:val="af-ZA"/>
        </w:rPr>
        <w:t xml:space="preserve"> </w:t>
      </w:r>
      <w:r w:rsidR="0067579A" w:rsidRPr="00AF04FC">
        <w:rPr>
          <w:rFonts w:ascii="Arial" w:hAnsi="Arial" w:cs="Arial"/>
          <w:i w:val="0"/>
          <w:lang w:val="af-ZA"/>
        </w:rPr>
        <w:t>ընթացակարգին</w:t>
      </w:r>
      <w:r w:rsidR="0067579A" w:rsidRPr="00AF04FC">
        <w:rPr>
          <w:i w:val="0"/>
          <w:lang w:val="af-ZA"/>
        </w:rPr>
        <w:t xml:space="preserve"> </w:t>
      </w:r>
      <w:r w:rsidR="0067579A" w:rsidRPr="00AF04FC">
        <w:rPr>
          <w:rFonts w:ascii="Arial" w:hAnsi="Arial" w:cs="Arial"/>
          <w:i w:val="0"/>
          <w:lang w:val="af-ZA"/>
        </w:rPr>
        <w:t>մասնակցելու</w:t>
      </w:r>
      <w:r w:rsidR="0067579A" w:rsidRPr="00AF04FC">
        <w:rPr>
          <w:i w:val="0"/>
          <w:lang w:val="af-ZA"/>
        </w:rPr>
        <w:t xml:space="preserve"> </w:t>
      </w:r>
      <w:r w:rsidR="0067579A" w:rsidRPr="00AF04FC">
        <w:rPr>
          <w:rFonts w:ascii="Arial" w:hAnsi="Arial" w:cs="Arial"/>
          <w:i w:val="0"/>
          <w:lang w:val="af-ZA"/>
        </w:rPr>
        <w:t>իրավունքը</w:t>
      </w:r>
      <w:r w:rsidR="004D5671" w:rsidRPr="00AF04FC">
        <w:rPr>
          <w:rFonts w:ascii="Arial" w:hAnsi="Arial" w:cs="Arial"/>
          <w:i w:val="0"/>
          <w:lang w:val="af-ZA"/>
        </w:rPr>
        <w:t>։</w:t>
      </w:r>
      <w:r w:rsidR="0067579A" w:rsidRPr="00AF04FC">
        <w:rPr>
          <w:i w:val="0"/>
          <w:lang w:val="af-ZA"/>
        </w:rPr>
        <w:t xml:space="preserve"> </w:t>
      </w:r>
    </w:p>
    <w:p w:rsidR="00332EE7" w:rsidRPr="00AF04FC" w:rsidRDefault="00332EE7" w:rsidP="00332EE7">
      <w:pPr>
        <w:pStyle w:val="a3"/>
        <w:spacing w:line="240" w:lineRule="auto"/>
        <w:rPr>
          <w:i w:val="0"/>
          <w:color w:val="FF0000"/>
          <w:lang w:val="af-ZA"/>
        </w:rPr>
      </w:pPr>
      <w:r w:rsidRPr="00AF04FC">
        <w:rPr>
          <w:rFonts w:ascii="Arial" w:hAnsi="Arial" w:cs="Arial"/>
          <w:i w:val="0"/>
          <w:lang w:val="af-ZA"/>
        </w:rPr>
        <w:t>Սույն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ընթացակարգին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մասնակցության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հայտերն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անհրաժեշտ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է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ներկայացնել</w:t>
      </w:r>
      <w:r w:rsidRPr="00AF04FC">
        <w:rPr>
          <w:i w:val="0"/>
          <w:lang w:val="af-ZA" w:eastAsia="ru-RU"/>
        </w:rPr>
        <w:t xml:space="preserve">    </w:t>
      </w:r>
      <w:r w:rsidRPr="00AF04FC">
        <w:rPr>
          <w:i w:val="0"/>
          <w:color w:val="FF0000"/>
          <w:lang w:val="af-ZA"/>
        </w:rPr>
        <w:t>______</w:t>
      </w:r>
      <w:r w:rsidR="00F9486B">
        <w:rPr>
          <w:rFonts w:ascii="Sylfaen" w:hAnsi="Sylfaen"/>
          <w:i w:val="0"/>
          <w:color w:val="FF0000"/>
          <w:lang w:val="af-ZA"/>
        </w:rPr>
        <w:t>գ</w:t>
      </w:r>
      <w:r w:rsidR="00AF04FC" w:rsidRPr="00AF04FC">
        <w:rPr>
          <w:rFonts w:ascii="Arial" w:hAnsi="Arial" w:cs="Arial"/>
          <w:i w:val="0"/>
          <w:color w:val="FF0000"/>
          <w:lang w:val="af-ZA"/>
        </w:rPr>
        <w:t>.</w:t>
      </w:r>
      <w:r w:rsidR="00F9486B">
        <w:rPr>
          <w:rFonts w:ascii="Sylfaen" w:hAnsi="Sylfaen" w:cs="Arial"/>
          <w:i w:val="0"/>
          <w:color w:val="FF0000"/>
          <w:lang w:val="af-ZA"/>
        </w:rPr>
        <w:t xml:space="preserve">Արարատ  </w:t>
      </w:r>
      <w:r w:rsidR="00AF04FC" w:rsidRPr="00AF04FC">
        <w:rPr>
          <w:rFonts w:ascii="Arial" w:hAnsi="Arial" w:cs="Arial"/>
          <w:i w:val="0"/>
          <w:color w:val="FF0000"/>
          <w:lang w:val="ru-RU"/>
        </w:rPr>
        <w:t>ատ</w:t>
      </w:r>
      <w:r w:rsidR="00AF04FC" w:rsidRPr="00AF04FC">
        <w:rPr>
          <w:rFonts w:ascii="Arial" w:hAnsi="Arial" w:cs="Arial"/>
          <w:i w:val="0"/>
          <w:color w:val="FF0000"/>
          <w:lang w:val="af-ZA"/>
        </w:rPr>
        <w:t xml:space="preserve"> </w:t>
      </w:r>
      <w:r w:rsidR="00F9486B">
        <w:rPr>
          <w:rFonts w:ascii="Sylfaen" w:hAnsi="Sylfaen" w:cs="Arial"/>
          <w:i w:val="0"/>
          <w:color w:val="FF0000"/>
          <w:lang w:val="af-ZA"/>
        </w:rPr>
        <w:t>Ռ.Վարդանյան</w:t>
      </w:r>
      <w:r w:rsidR="00AF04FC" w:rsidRPr="00AF04FC">
        <w:rPr>
          <w:rFonts w:ascii="Arial" w:hAnsi="Arial" w:cs="Arial"/>
          <w:i w:val="0"/>
          <w:color w:val="FF0000"/>
          <w:lang w:val="af-ZA"/>
        </w:rPr>
        <w:t xml:space="preserve"> </w:t>
      </w:r>
      <w:r w:rsidRPr="00AF04FC">
        <w:rPr>
          <w:i w:val="0"/>
          <w:color w:val="FF0000"/>
          <w:lang w:val="af-ZA"/>
        </w:rPr>
        <w:t xml:space="preserve">______ </w:t>
      </w:r>
      <w:r w:rsidRPr="00AF04FC">
        <w:rPr>
          <w:rFonts w:ascii="Arial" w:hAnsi="Arial" w:cs="Arial"/>
          <w:i w:val="0"/>
          <w:color w:val="FF0000"/>
          <w:lang w:val="af-ZA"/>
        </w:rPr>
        <w:t>հասցեով</w:t>
      </w:r>
      <w:r w:rsidRPr="00AF04FC">
        <w:rPr>
          <w:i w:val="0"/>
          <w:color w:val="FF0000"/>
          <w:lang w:val="af-ZA"/>
        </w:rPr>
        <w:t xml:space="preserve">, </w:t>
      </w:r>
      <w:r w:rsidR="006265F4" w:rsidRPr="00AF04FC">
        <w:rPr>
          <w:rFonts w:ascii="Arial" w:hAnsi="Arial" w:cs="Arial"/>
          <w:i w:val="0"/>
          <w:color w:val="FF0000"/>
          <w:lang w:val="af-ZA"/>
        </w:rPr>
        <w:t>փաստաթղթային</w:t>
      </w:r>
      <w:r w:rsidR="006265F4" w:rsidRPr="00AF04FC">
        <w:rPr>
          <w:i w:val="0"/>
          <w:color w:val="FF0000"/>
          <w:lang w:val="af-ZA"/>
        </w:rPr>
        <w:t xml:space="preserve"> </w:t>
      </w:r>
      <w:r w:rsidR="006265F4" w:rsidRPr="00AF04FC">
        <w:rPr>
          <w:rFonts w:ascii="Arial" w:hAnsi="Arial" w:cs="Arial"/>
          <w:i w:val="0"/>
          <w:color w:val="FF0000"/>
          <w:lang w:val="af-ZA"/>
        </w:rPr>
        <w:t>ձևով</w:t>
      </w:r>
      <w:r w:rsidR="006265F4" w:rsidRPr="00AF04FC">
        <w:rPr>
          <w:i w:val="0"/>
          <w:color w:val="FF0000"/>
          <w:lang w:val="af-ZA" w:eastAsia="ru-RU"/>
        </w:rPr>
        <w:t xml:space="preserve"> </w:t>
      </w:r>
      <w:r w:rsidR="006265F4" w:rsidRPr="00AF04FC">
        <w:rPr>
          <w:rFonts w:ascii="Arial" w:hAnsi="Arial" w:cs="Arial"/>
          <w:i w:val="0"/>
          <w:color w:val="FF0000"/>
          <w:lang w:val="af-ZA"/>
        </w:rPr>
        <w:t>մինչև</w:t>
      </w:r>
      <w:r w:rsidR="006265F4" w:rsidRPr="00AF04FC">
        <w:rPr>
          <w:i w:val="0"/>
          <w:color w:val="FF0000"/>
          <w:lang w:val="af-ZA"/>
        </w:rPr>
        <w:t xml:space="preserve"> </w:t>
      </w:r>
      <w:r w:rsidR="006265F4" w:rsidRPr="00AF04FC">
        <w:rPr>
          <w:rFonts w:ascii="Arial" w:hAnsi="Arial" w:cs="Arial"/>
          <w:i w:val="0"/>
          <w:color w:val="FF0000"/>
          <w:lang w:val="af-ZA"/>
        </w:rPr>
        <w:t>սույն</w:t>
      </w:r>
      <w:r w:rsidR="006265F4" w:rsidRPr="00AF04FC">
        <w:rPr>
          <w:i w:val="0"/>
          <w:color w:val="FF0000"/>
          <w:lang w:val="af-ZA"/>
        </w:rPr>
        <w:t xml:space="preserve"> </w:t>
      </w:r>
      <w:r w:rsidR="006265F4" w:rsidRPr="00AF04FC">
        <w:rPr>
          <w:rFonts w:ascii="Arial" w:hAnsi="Arial" w:cs="Arial"/>
          <w:i w:val="0"/>
          <w:color w:val="FF0000"/>
          <w:lang w:val="af-ZA"/>
        </w:rPr>
        <w:t>հայտարարության</w:t>
      </w:r>
      <w:r w:rsidR="006265F4" w:rsidRPr="00AF04FC">
        <w:rPr>
          <w:i w:val="0"/>
          <w:color w:val="FF0000"/>
          <w:lang w:val="af-ZA"/>
        </w:rPr>
        <w:t xml:space="preserve"> </w:t>
      </w:r>
    </w:p>
    <w:p w:rsidR="00332EE7" w:rsidRPr="00AF04FC" w:rsidRDefault="00332EE7" w:rsidP="00332EE7">
      <w:pPr>
        <w:pStyle w:val="a3"/>
        <w:spacing w:line="240" w:lineRule="auto"/>
        <w:rPr>
          <w:i w:val="0"/>
          <w:lang w:val="af-ZA"/>
        </w:rPr>
      </w:pPr>
      <w:r w:rsidRPr="00AF04FC">
        <w:rPr>
          <w:i w:val="0"/>
          <w:sz w:val="16"/>
          <w:szCs w:val="16"/>
          <w:lang w:val="af-ZA"/>
        </w:rPr>
        <w:t>(</w:t>
      </w:r>
      <w:r w:rsidRPr="00AF04FC">
        <w:rPr>
          <w:rFonts w:ascii="Arial" w:hAnsi="Arial" w:cs="Arial"/>
          <w:i w:val="0"/>
          <w:sz w:val="16"/>
          <w:szCs w:val="16"/>
          <w:lang w:val="af-ZA"/>
        </w:rPr>
        <w:t>պատվիրատուի</w:t>
      </w:r>
      <w:r w:rsidRPr="00AF04FC">
        <w:rPr>
          <w:i w:val="0"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i w:val="0"/>
          <w:sz w:val="16"/>
          <w:szCs w:val="16"/>
          <w:lang w:val="af-ZA"/>
        </w:rPr>
        <w:t>հասցեն</w:t>
      </w:r>
      <w:r w:rsidRPr="00AF04FC">
        <w:rPr>
          <w:i w:val="0"/>
          <w:sz w:val="16"/>
          <w:szCs w:val="16"/>
          <w:lang w:val="af-ZA"/>
        </w:rPr>
        <w:t xml:space="preserve">)  </w:t>
      </w:r>
    </w:p>
    <w:p w:rsidR="00332EE7" w:rsidRPr="00AF04FC" w:rsidRDefault="006265F4" w:rsidP="00332EE7">
      <w:pPr>
        <w:pStyle w:val="a3"/>
        <w:spacing w:line="240" w:lineRule="auto"/>
        <w:ind w:firstLine="0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հրապարակման</w:t>
      </w:r>
      <w:r w:rsidRPr="00AF04FC">
        <w:rPr>
          <w:i w:val="0"/>
          <w:lang w:val="af-ZA"/>
        </w:rPr>
        <w:t xml:space="preserve"> </w:t>
      </w:r>
      <w:r w:rsidR="00332EE7" w:rsidRPr="00AF04FC">
        <w:rPr>
          <w:rFonts w:ascii="Arial" w:hAnsi="Arial" w:cs="Arial"/>
          <w:i w:val="0"/>
          <w:lang w:val="af-ZA"/>
        </w:rPr>
        <w:t>օրվանից</w:t>
      </w:r>
      <w:r w:rsidR="00332EE7" w:rsidRPr="00AF04FC">
        <w:rPr>
          <w:i w:val="0"/>
          <w:lang w:val="af-ZA"/>
        </w:rPr>
        <w:t xml:space="preserve"> </w:t>
      </w:r>
      <w:r w:rsidR="00332EE7" w:rsidRPr="00AF04FC">
        <w:rPr>
          <w:rFonts w:ascii="Arial" w:hAnsi="Arial" w:cs="Arial"/>
          <w:i w:val="0"/>
          <w:lang w:val="af-ZA"/>
        </w:rPr>
        <w:t>հաշվ</w:t>
      </w:r>
      <w:r w:rsidR="00332EE7" w:rsidRPr="00AF04FC">
        <w:rPr>
          <w:rFonts w:ascii="Arial" w:hAnsi="Arial" w:cs="Arial"/>
          <w:i w:val="0"/>
          <w:color w:val="FF0000"/>
          <w:lang w:val="af-ZA"/>
        </w:rPr>
        <w:t>ած</w:t>
      </w:r>
      <w:r w:rsidR="00332EE7" w:rsidRPr="00AF04FC">
        <w:rPr>
          <w:i w:val="0"/>
          <w:color w:val="FF0000"/>
          <w:lang w:val="af-ZA"/>
        </w:rPr>
        <w:t xml:space="preserve"> </w:t>
      </w:r>
      <w:r w:rsidR="00332EE7" w:rsidRPr="00AF04FC">
        <w:rPr>
          <w:i w:val="0"/>
          <w:color w:val="FF0000"/>
          <w:u w:val="single"/>
          <w:lang w:val="af-ZA"/>
        </w:rPr>
        <w:t xml:space="preserve">  </w:t>
      </w:r>
      <w:r w:rsidR="00AF04FC" w:rsidRPr="00151D36">
        <w:rPr>
          <w:rFonts w:ascii="Calibri" w:hAnsi="Calibri"/>
          <w:i w:val="0"/>
          <w:color w:val="FF0000"/>
          <w:u w:val="single"/>
          <w:lang w:val="af-ZA"/>
        </w:rPr>
        <w:t>7</w:t>
      </w:r>
      <w:r w:rsidR="00332EE7" w:rsidRPr="00AF04FC">
        <w:rPr>
          <w:i w:val="0"/>
          <w:color w:val="FF0000"/>
          <w:u w:val="single"/>
          <w:lang w:val="af-ZA"/>
        </w:rPr>
        <w:t xml:space="preserve">    </w:t>
      </w:r>
      <w:r w:rsidR="00332EE7" w:rsidRPr="00AF04FC">
        <w:rPr>
          <w:i w:val="0"/>
          <w:color w:val="FF0000"/>
          <w:lang w:val="af-ZA"/>
        </w:rPr>
        <w:t>-</w:t>
      </w:r>
      <w:r w:rsidR="00332EE7" w:rsidRPr="00AF04FC">
        <w:rPr>
          <w:rFonts w:ascii="Arial" w:hAnsi="Arial" w:cs="Arial"/>
          <w:i w:val="0"/>
          <w:color w:val="FF0000"/>
          <w:lang w:val="af-ZA"/>
        </w:rPr>
        <w:t>րդ</w:t>
      </w:r>
      <w:r w:rsidR="00332EE7" w:rsidRPr="00AF04FC">
        <w:rPr>
          <w:i w:val="0"/>
          <w:color w:val="FF0000"/>
          <w:lang w:val="af-ZA"/>
        </w:rPr>
        <w:t xml:space="preserve"> </w:t>
      </w:r>
      <w:r w:rsidR="00332EE7" w:rsidRPr="00AF04FC">
        <w:rPr>
          <w:rFonts w:ascii="Arial" w:hAnsi="Arial" w:cs="Arial"/>
          <w:i w:val="0"/>
          <w:color w:val="FF0000"/>
          <w:lang w:val="af-ZA"/>
        </w:rPr>
        <w:t>օրվա</w:t>
      </w:r>
      <w:r w:rsidR="00332EE7" w:rsidRPr="00AF04FC">
        <w:rPr>
          <w:i w:val="0"/>
          <w:color w:val="FF0000"/>
          <w:lang w:val="af-ZA"/>
        </w:rPr>
        <w:t xml:space="preserve"> </w:t>
      </w:r>
      <w:r w:rsidR="00332EE7" w:rsidRPr="00AF04FC">
        <w:rPr>
          <w:rFonts w:ascii="Arial" w:hAnsi="Arial" w:cs="Arial"/>
          <w:i w:val="0"/>
          <w:color w:val="FF0000"/>
          <w:lang w:val="af-ZA"/>
        </w:rPr>
        <w:t>ժամը</w:t>
      </w:r>
      <w:r w:rsidR="00332EE7" w:rsidRPr="00AF04FC">
        <w:rPr>
          <w:i w:val="0"/>
          <w:color w:val="FF0000"/>
          <w:lang w:val="af-ZA"/>
        </w:rPr>
        <w:t xml:space="preserve"> </w:t>
      </w:r>
      <w:r w:rsidR="00332EE7" w:rsidRPr="00AF04FC">
        <w:rPr>
          <w:i w:val="0"/>
          <w:color w:val="FF0000"/>
          <w:u w:val="single"/>
          <w:lang w:val="af-ZA"/>
        </w:rPr>
        <w:t xml:space="preserve">   </w:t>
      </w:r>
      <w:r w:rsidR="00F9486B">
        <w:rPr>
          <w:i w:val="0"/>
          <w:color w:val="FF0000"/>
          <w:u w:val="single"/>
          <w:lang w:val="af-ZA"/>
        </w:rPr>
        <w:t>09</w:t>
      </w:r>
      <w:r w:rsidR="00AF04FC" w:rsidRPr="00151D36">
        <w:rPr>
          <w:rFonts w:ascii="Calibri" w:hAnsi="Calibri"/>
          <w:i w:val="0"/>
          <w:color w:val="FF0000"/>
          <w:u w:val="single"/>
          <w:lang w:val="af-ZA"/>
        </w:rPr>
        <w:t>-00</w:t>
      </w:r>
      <w:r w:rsidR="00332EE7" w:rsidRPr="00AF04FC">
        <w:rPr>
          <w:i w:val="0"/>
          <w:color w:val="FF0000"/>
          <w:u w:val="single"/>
          <w:lang w:val="af-ZA"/>
        </w:rPr>
        <w:t xml:space="preserve">   </w:t>
      </w:r>
      <w:r w:rsidR="00332EE7" w:rsidRPr="00AF04FC">
        <w:rPr>
          <w:i w:val="0"/>
          <w:color w:val="FF0000"/>
          <w:lang w:val="af-ZA"/>
        </w:rPr>
        <w:t>-</w:t>
      </w:r>
      <w:r w:rsidR="00332EE7" w:rsidRPr="00AF04FC">
        <w:rPr>
          <w:rFonts w:ascii="Arial" w:hAnsi="Arial" w:cs="Arial"/>
          <w:i w:val="0"/>
          <w:color w:val="FF0000"/>
          <w:lang w:val="af-ZA"/>
        </w:rPr>
        <w:t>ը</w:t>
      </w:r>
      <w:r w:rsidR="00332EE7" w:rsidRPr="00AF04FC">
        <w:rPr>
          <w:i w:val="0"/>
          <w:color w:val="FF0000"/>
          <w:lang w:val="af-ZA"/>
        </w:rPr>
        <w:t xml:space="preserve">: </w:t>
      </w:r>
    </w:p>
    <w:p w:rsidR="00357D48" w:rsidRPr="00AF04FC" w:rsidRDefault="000076A1" w:rsidP="006265F4">
      <w:pPr>
        <w:pStyle w:val="a3"/>
        <w:spacing w:line="240" w:lineRule="auto"/>
        <w:ind w:firstLine="708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Հայտերը</w:t>
      </w:r>
      <w:r w:rsidRPr="00AF04FC">
        <w:rPr>
          <w:i w:val="0"/>
          <w:lang w:val="af-ZA"/>
        </w:rPr>
        <w:t xml:space="preserve">, </w:t>
      </w:r>
      <w:r w:rsidRPr="00AF04FC">
        <w:rPr>
          <w:rFonts w:ascii="Arial" w:hAnsi="Arial" w:cs="Arial"/>
          <w:i w:val="0"/>
          <w:lang w:val="af-ZA"/>
        </w:rPr>
        <w:t>հայերենից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բացի</w:t>
      </w:r>
      <w:r w:rsidRPr="00AF04FC">
        <w:rPr>
          <w:i w:val="0"/>
          <w:lang w:val="af-ZA"/>
        </w:rPr>
        <w:t xml:space="preserve">, </w:t>
      </w:r>
      <w:r w:rsidRPr="00AF04FC">
        <w:rPr>
          <w:rFonts w:ascii="Arial" w:hAnsi="Arial" w:cs="Arial"/>
          <w:i w:val="0"/>
          <w:lang w:val="af-ZA"/>
        </w:rPr>
        <w:t>կարող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են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ներկայացվել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նաև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անգլերեն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կամ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ռուսերեն</w:t>
      </w:r>
      <w:r w:rsidRPr="00AF04FC">
        <w:rPr>
          <w:i w:val="0"/>
          <w:lang w:val="af-ZA"/>
        </w:rPr>
        <w:t>:</w:t>
      </w:r>
      <w:r w:rsidR="00357D48" w:rsidRPr="00AF04FC">
        <w:rPr>
          <w:i w:val="0"/>
          <w:lang w:val="af-ZA"/>
        </w:rPr>
        <w:t xml:space="preserve"> </w:t>
      </w:r>
    </w:p>
    <w:p w:rsidR="00332EE7" w:rsidRPr="00AF04FC" w:rsidRDefault="00332EE7" w:rsidP="00332EE7">
      <w:pPr>
        <w:pStyle w:val="a3"/>
        <w:spacing w:line="240" w:lineRule="auto"/>
        <w:ind w:firstLine="708"/>
        <w:rPr>
          <w:i w:val="0"/>
          <w:color w:val="FF0000"/>
          <w:lang w:val="af-ZA"/>
        </w:rPr>
      </w:pPr>
      <w:r w:rsidRPr="00AF04FC">
        <w:rPr>
          <w:rFonts w:ascii="Arial" w:hAnsi="Arial" w:cs="Arial"/>
          <w:i w:val="0"/>
          <w:color w:val="FF0000"/>
          <w:lang w:val="af-ZA"/>
        </w:rPr>
        <w:t>Հայտերի</w:t>
      </w:r>
      <w:r w:rsidRPr="00AF04FC">
        <w:rPr>
          <w:i w:val="0"/>
          <w:color w:val="FF0000"/>
          <w:lang w:val="af-ZA"/>
        </w:rPr>
        <w:t xml:space="preserve"> </w:t>
      </w:r>
      <w:r w:rsidRPr="00AF04FC">
        <w:rPr>
          <w:rFonts w:ascii="Arial" w:hAnsi="Arial" w:cs="Arial"/>
          <w:i w:val="0"/>
          <w:color w:val="FF0000"/>
          <w:lang w:val="af-ZA"/>
        </w:rPr>
        <w:t>բացումը</w:t>
      </w:r>
      <w:r w:rsidRPr="00AF04FC">
        <w:rPr>
          <w:i w:val="0"/>
          <w:color w:val="FF0000"/>
          <w:lang w:val="af-ZA"/>
        </w:rPr>
        <w:t xml:space="preserve"> </w:t>
      </w:r>
      <w:r w:rsidRPr="00AF04FC">
        <w:rPr>
          <w:rFonts w:ascii="Arial" w:hAnsi="Arial" w:cs="Arial"/>
          <w:i w:val="0"/>
          <w:color w:val="FF0000"/>
          <w:lang w:val="af-ZA"/>
        </w:rPr>
        <w:t>տեղի</w:t>
      </w:r>
      <w:r w:rsidRPr="00AF04FC">
        <w:rPr>
          <w:i w:val="0"/>
          <w:color w:val="FF0000"/>
          <w:lang w:val="af-ZA"/>
        </w:rPr>
        <w:t xml:space="preserve"> </w:t>
      </w:r>
      <w:r w:rsidRPr="00AF04FC">
        <w:rPr>
          <w:rFonts w:ascii="Arial" w:hAnsi="Arial" w:cs="Arial"/>
          <w:i w:val="0"/>
          <w:color w:val="FF0000"/>
          <w:lang w:val="af-ZA"/>
        </w:rPr>
        <w:t>կունենա</w:t>
      </w:r>
      <w:r w:rsidRPr="00AF04FC">
        <w:rPr>
          <w:i w:val="0"/>
          <w:color w:val="FF0000"/>
          <w:lang w:val="af-ZA"/>
        </w:rPr>
        <w:t xml:space="preserve"> ___</w:t>
      </w:r>
      <w:r w:rsidR="00F9486B">
        <w:rPr>
          <w:rFonts w:ascii="Sylfaen" w:hAnsi="Sylfaen" w:cs="Arial"/>
          <w:i w:val="0"/>
          <w:color w:val="FF0000"/>
          <w:lang w:val="en-US"/>
        </w:rPr>
        <w:t>գ</w:t>
      </w:r>
      <w:r w:rsidR="00F9486B" w:rsidRPr="00F9486B">
        <w:rPr>
          <w:rFonts w:ascii="Sylfaen" w:hAnsi="Sylfaen" w:cs="Arial"/>
          <w:i w:val="0"/>
          <w:color w:val="FF0000"/>
          <w:lang w:val="af-ZA"/>
        </w:rPr>
        <w:t>.</w:t>
      </w:r>
      <w:r w:rsidR="00F9486B">
        <w:rPr>
          <w:rFonts w:ascii="Sylfaen" w:hAnsi="Sylfaen" w:cs="Arial"/>
          <w:i w:val="0"/>
          <w:color w:val="FF0000"/>
          <w:lang w:val="en-US"/>
        </w:rPr>
        <w:t>Արարատ</w:t>
      </w:r>
      <w:r w:rsidR="00F9486B" w:rsidRPr="00F9486B">
        <w:rPr>
          <w:rFonts w:ascii="Sylfaen" w:hAnsi="Sylfaen" w:cs="Arial"/>
          <w:i w:val="0"/>
          <w:color w:val="FF0000"/>
          <w:lang w:val="af-ZA"/>
        </w:rPr>
        <w:t xml:space="preserve"> </w:t>
      </w:r>
      <w:r w:rsidR="00E50B82">
        <w:rPr>
          <w:rFonts w:ascii="Sylfaen" w:hAnsi="Sylfaen" w:cs="Arial"/>
          <w:i w:val="0"/>
          <w:color w:val="FF0000"/>
          <w:lang w:val="en-US"/>
        </w:rPr>
        <w:t>Ռ</w:t>
      </w:r>
      <w:r w:rsidR="00E50B82" w:rsidRPr="00E50B82">
        <w:rPr>
          <w:rFonts w:ascii="Sylfaen" w:hAnsi="Sylfaen" w:cs="Arial"/>
          <w:i w:val="0"/>
          <w:color w:val="FF0000"/>
          <w:lang w:val="af-ZA"/>
        </w:rPr>
        <w:t>.</w:t>
      </w:r>
      <w:r w:rsidR="00F9486B" w:rsidRPr="00F9486B">
        <w:rPr>
          <w:rFonts w:ascii="Sylfaen" w:hAnsi="Sylfaen" w:cs="Arial"/>
          <w:i w:val="0"/>
          <w:color w:val="FF0000"/>
          <w:lang w:val="af-ZA"/>
        </w:rPr>
        <w:t xml:space="preserve"> </w:t>
      </w:r>
      <w:r w:rsidR="00F9486B">
        <w:rPr>
          <w:rFonts w:ascii="Sylfaen" w:hAnsi="Sylfaen" w:cs="Arial"/>
          <w:i w:val="0"/>
          <w:color w:val="FF0000"/>
          <w:lang w:val="en-US"/>
        </w:rPr>
        <w:t>Վ</w:t>
      </w:r>
      <w:r w:rsidR="00E50B82">
        <w:rPr>
          <w:rFonts w:ascii="Sylfaen" w:hAnsi="Sylfaen" w:cs="Arial"/>
          <w:i w:val="0"/>
          <w:color w:val="FF0000"/>
          <w:lang w:val="en-US"/>
        </w:rPr>
        <w:t>արդանյան</w:t>
      </w:r>
      <w:r w:rsidR="00E50B82" w:rsidRPr="00E50B82">
        <w:rPr>
          <w:rFonts w:ascii="Sylfaen" w:hAnsi="Sylfaen" w:cs="Arial"/>
          <w:i w:val="0"/>
          <w:color w:val="FF0000"/>
          <w:lang w:val="af-ZA"/>
        </w:rPr>
        <w:t xml:space="preserve"> 1</w:t>
      </w:r>
      <w:r w:rsidR="00AF04FC" w:rsidRPr="00AF04FC">
        <w:rPr>
          <w:rFonts w:ascii="Arial" w:hAnsi="Arial" w:cs="Arial"/>
          <w:i w:val="0"/>
          <w:color w:val="FF0000"/>
          <w:lang w:val="af-ZA"/>
        </w:rPr>
        <w:t xml:space="preserve"> </w:t>
      </w:r>
      <w:r w:rsidRPr="00AF04FC">
        <w:rPr>
          <w:i w:val="0"/>
          <w:color w:val="FF0000"/>
          <w:lang w:val="af-ZA"/>
        </w:rPr>
        <w:t>____</w:t>
      </w:r>
      <w:r w:rsidRPr="00AF04FC">
        <w:rPr>
          <w:rFonts w:ascii="Arial" w:hAnsi="Arial" w:cs="Arial"/>
          <w:i w:val="0"/>
          <w:color w:val="FF0000"/>
          <w:lang w:val="af-ZA"/>
        </w:rPr>
        <w:t>հասցեում</w:t>
      </w:r>
      <w:proofErr w:type="gramStart"/>
      <w:r w:rsidRPr="00AF04FC">
        <w:rPr>
          <w:i w:val="0"/>
          <w:color w:val="FF0000"/>
          <w:lang w:val="af-ZA"/>
        </w:rPr>
        <w:t xml:space="preserve">,  </w:t>
      </w:r>
      <w:r w:rsidRPr="00AF04FC">
        <w:rPr>
          <w:rFonts w:cs="Arial LatArm"/>
          <w:i w:val="0"/>
          <w:color w:val="FF0000"/>
          <w:lang w:val="af-ZA"/>
        </w:rPr>
        <w:t>«</w:t>
      </w:r>
      <w:proofErr w:type="gramEnd"/>
      <w:r w:rsidRPr="00AF04FC">
        <w:rPr>
          <w:i w:val="0"/>
          <w:color w:val="FF0000"/>
          <w:lang w:val="af-ZA"/>
        </w:rPr>
        <w:t xml:space="preserve"> </w:t>
      </w:r>
      <w:r w:rsidR="00AF04FC" w:rsidRPr="00AF04FC">
        <w:rPr>
          <w:rFonts w:ascii="Arial" w:hAnsi="Arial" w:cs="Arial"/>
          <w:i w:val="0"/>
          <w:color w:val="FF0000"/>
          <w:lang w:val="af-ZA"/>
        </w:rPr>
        <w:t>2019</w:t>
      </w:r>
      <w:r w:rsidRPr="00AF04FC">
        <w:rPr>
          <w:i w:val="0"/>
          <w:color w:val="FF0000"/>
          <w:lang w:val="af-ZA"/>
        </w:rPr>
        <w:t xml:space="preserve"> </w:t>
      </w:r>
      <w:r w:rsidRPr="00AF04FC">
        <w:rPr>
          <w:rFonts w:cs="Arial LatArm"/>
          <w:i w:val="0"/>
          <w:color w:val="FF0000"/>
          <w:lang w:val="af-ZA"/>
        </w:rPr>
        <w:t>«</w:t>
      </w:r>
      <w:r w:rsidRPr="00AF04FC">
        <w:rPr>
          <w:i w:val="0"/>
          <w:color w:val="FF0000"/>
          <w:lang w:val="af-ZA"/>
        </w:rPr>
        <w:t xml:space="preserve"> </w:t>
      </w:r>
      <w:r w:rsidR="00AF04FC" w:rsidRPr="00AF04FC">
        <w:rPr>
          <w:rFonts w:ascii="Arial" w:hAnsi="Arial" w:cs="Arial"/>
          <w:i w:val="0"/>
          <w:color w:val="FF0000"/>
          <w:lang w:val="ru-RU"/>
        </w:rPr>
        <w:t>դեկտեմբեր</w:t>
      </w:r>
      <w:r w:rsidRPr="00AF04FC">
        <w:rPr>
          <w:i w:val="0"/>
          <w:color w:val="FF0000"/>
          <w:lang w:val="af-ZA"/>
        </w:rPr>
        <w:t xml:space="preserve"> </w:t>
      </w:r>
      <w:r w:rsidRPr="00AF04FC">
        <w:rPr>
          <w:rFonts w:cs="Arial LatArm"/>
          <w:i w:val="0"/>
          <w:color w:val="FF0000"/>
          <w:lang w:val="af-ZA"/>
        </w:rPr>
        <w:t>«</w:t>
      </w:r>
      <w:r w:rsidRPr="00AF04FC">
        <w:rPr>
          <w:i w:val="0"/>
          <w:color w:val="FF0000"/>
          <w:lang w:val="af-ZA"/>
        </w:rPr>
        <w:t xml:space="preserve"> </w:t>
      </w:r>
      <w:r w:rsidR="00AF04FC" w:rsidRPr="00E50B82">
        <w:rPr>
          <w:rFonts w:ascii="Arial" w:hAnsi="Arial" w:cs="Arial"/>
          <w:i w:val="0"/>
          <w:color w:val="FF0000"/>
          <w:shd w:val="clear" w:color="auto" w:fill="00B050"/>
          <w:lang w:val="af-ZA"/>
        </w:rPr>
        <w:t xml:space="preserve"> </w:t>
      </w:r>
      <w:r w:rsidR="0027188D">
        <w:rPr>
          <w:rFonts w:ascii="Arial" w:hAnsi="Arial" w:cs="Arial"/>
          <w:i w:val="0"/>
          <w:color w:val="FF0000"/>
          <w:shd w:val="clear" w:color="auto" w:fill="00B050"/>
          <w:lang w:val="af-ZA"/>
        </w:rPr>
        <w:t>26</w:t>
      </w:r>
      <w:r w:rsidRPr="00E50B82">
        <w:rPr>
          <w:i w:val="0"/>
          <w:color w:val="FF0000"/>
          <w:shd w:val="clear" w:color="auto" w:fill="00B050"/>
          <w:lang w:val="af-ZA"/>
        </w:rPr>
        <w:t xml:space="preserve"> </w:t>
      </w:r>
      <w:r w:rsidRPr="00AF04FC">
        <w:rPr>
          <w:i w:val="0"/>
          <w:color w:val="FF0000"/>
          <w:lang w:val="af-ZA"/>
        </w:rPr>
        <w:t>-</w:t>
      </w:r>
      <w:r w:rsidRPr="00AF04FC">
        <w:rPr>
          <w:rFonts w:ascii="Arial" w:hAnsi="Arial" w:cs="Arial"/>
          <w:i w:val="0"/>
          <w:color w:val="FF0000"/>
          <w:lang w:val="af-ZA"/>
        </w:rPr>
        <w:t>ին</w:t>
      </w:r>
      <w:r w:rsidRPr="00AF04FC">
        <w:rPr>
          <w:i w:val="0"/>
          <w:color w:val="FF0000"/>
          <w:lang w:val="af-ZA"/>
        </w:rPr>
        <w:t xml:space="preserve"> </w:t>
      </w:r>
      <w:r w:rsidRPr="00AF04FC">
        <w:rPr>
          <w:rFonts w:ascii="Arial" w:hAnsi="Arial" w:cs="Arial"/>
          <w:i w:val="0"/>
          <w:color w:val="FF0000"/>
          <w:lang w:val="af-ZA"/>
        </w:rPr>
        <w:t>ժամը</w:t>
      </w:r>
      <w:r w:rsidRPr="00AF04FC">
        <w:rPr>
          <w:i w:val="0"/>
          <w:color w:val="FF0000"/>
          <w:lang w:val="af-ZA"/>
        </w:rPr>
        <w:t xml:space="preserve">  _</w:t>
      </w:r>
      <w:r w:rsidR="00E50B82">
        <w:rPr>
          <w:i w:val="0"/>
          <w:color w:val="FF0000"/>
          <w:lang w:val="af-ZA"/>
        </w:rPr>
        <w:t>09</w:t>
      </w:r>
      <w:r w:rsidR="00AF04FC" w:rsidRPr="00151D36">
        <w:rPr>
          <w:rFonts w:ascii="Calibri" w:hAnsi="Calibri"/>
          <w:i w:val="0"/>
          <w:color w:val="FF0000"/>
          <w:lang w:val="af-ZA"/>
        </w:rPr>
        <w:t>-00</w:t>
      </w:r>
      <w:r w:rsidRPr="00AF04FC">
        <w:rPr>
          <w:i w:val="0"/>
          <w:color w:val="FF0000"/>
          <w:lang w:val="af-ZA"/>
        </w:rPr>
        <w:t>__-</w:t>
      </w:r>
      <w:r w:rsidRPr="00AF04FC">
        <w:rPr>
          <w:rFonts w:ascii="Arial" w:hAnsi="Arial" w:cs="Arial"/>
          <w:i w:val="0"/>
          <w:color w:val="FF0000"/>
          <w:lang w:val="af-ZA"/>
        </w:rPr>
        <w:t>ին։</w:t>
      </w:r>
      <w:r w:rsidRPr="00AF04FC">
        <w:rPr>
          <w:i w:val="0"/>
          <w:color w:val="FF0000"/>
          <w:lang w:val="af-ZA"/>
        </w:rPr>
        <w:t xml:space="preserve">   </w:t>
      </w:r>
    </w:p>
    <w:p w:rsidR="00357D48" w:rsidRPr="00AF04FC" w:rsidRDefault="001305C6" w:rsidP="00EF3662">
      <w:pPr>
        <w:pStyle w:val="a3"/>
        <w:spacing w:line="240" w:lineRule="auto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Սույն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ընթացակար</w:t>
      </w:r>
      <w:r w:rsidR="00347499" w:rsidRPr="00AF04FC">
        <w:rPr>
          <w:rFonts w:ascii="Arial" w:hAnsi="Arial" w:cs="Arial"/>
          <w:i w:val="0"/>
          <w:lang w:val="af-ZA"/>
        </w:rPr>
        <w:t>գ</w:t>
      </w:r>
      <w:r w:rsidR="00357D48" w:rsidRPr="00AF04FC">
        <w:rPr>
          <w:rFonts w:ascii="Arial" w:hAnsi="Arial" w:cs="Arial"/>
          <w:i w:val="0"/>
          <w:lang w:val="af-ZA"/>
        </w:rPr>
        <w:t>ի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վերաբերյալ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բողոքները</w:t>
      </w:r>
      <w:r w:rsidR="00BE439E"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պետք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է</w:t>
      </w:r>
      <w:r w:rsidR="0060526C"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ներկայացնել</w:t>
      </w:r>
      <w:r w:rsidR="00357D48" w:rsidRPr="00AF04FC">
        <w:rPr>
          <w:i w:val="0"/>
          <w:lang w:val="af-ZA"/>
        </w:rPr>
        <w:t xml:space="preserve"> </w:t>
      </w:r>
      <w:r w:rsidR="00776E6C" w:rsidRPr="00AF04FC">
        <w:rPr>
          <w:rFonts w:ascii="Arial" w:hAnsi="Arial" w:cs="Arial"/>
          <w:i w:val="0"/>
          <w:lang w:val="af-ZA"/>
        </w:rPr>
        <w:t>գնումների</w:t>
      </w:r>
      <w:r w:rsidR="00776E6C" w:rsidRPr="00AF04FC">
        <w:rPr>
          <w:i w:val="0"/>
          <w:lang w:val="af-ZA"/>
        </w:rPr>
        <w:t xml:space="preserve"> </w:t>
      </w:r>
      <w:r w:rsidR="00776E6C" w:rsidRPr="00AF04FC">
        <w:rPr>
          <w:rFonts w:ascii="Arial" w:hAnsi="Arial" w:cs="Arial"/>
          <w:i w:val="0"/>
          <w:lang w:val="af-ZA"/>
        </w:rPr>
        <w:t>հետ</w:t>
      </w:r>
      <w:r w:rsidR="00776E6C" w:rsidRPr="00AF04FC">
        <w:rPr>
          <w:i w:val="0"/>
          <w:lang w:val="af-ZA"/>
        </w:rPr>
        <w:t xml:space="preserve"> </w:t>
      </w:r>
      <w:r w:rsidR="00776E6C" w:rsidRPr="00AF04FC">
        <w:rPr>
          <w:rFonts w:ascii="Arial" w:hAnsi="Arial" w:cs="Arial"/>
          <w:i w:val="0"/>
          <w:lang w:val="af-ZA"/>
        </w:rPr>
        <w:t>կապված</w:t>
      </w:r>
      <w:r w:rsidR="00776E6C" w:rsidRPr="00AF04FC">
        <w:rPr>
          <w:i w:val="0"/>
          <w:lang w:val="af-ZA"/>
        </w:rPr>
        <w:t xml:space="preserve"> </w:t>
      </w:r>
      <w:r w:rsidR="00776E6C" w:rsidRPr="00AF04FC">
        <w:rPr>
          <w:rFonts w:ascii="Arial" w:hAnsi="Arial" w:cs="Arial"/>
          <w:i w:val="0"/>
          <w:lang w:val="af-ZA"/>
        </w:rPr>
        <w:t>բողոքներ</w:t>
      </w:r>
      <w:r w:rsidR="00776E6C" w:rsidRPr="00AF04FC">
        <w:rPr>
          <w:i w:val="0"/>
          <w:lang w:val="af-ZA"/>
        </w:rPr>
        <w:t xml:space="preserve"> </w:t>
      </w:r>
      <w:r w:rsidR="00776E6C" w:rsidRPr="00AF04FC">
        <w:rPr>
          <w:rFonts w:ascii="Arial" w:hAnsi="Arial" w:cs="Arial"/>
          <w:i w:val="0"/>
          <w:lang w:val="af-ZA"/>
        </w:rPr>
        <w:t>քննող</w:t>
      </w:r>
      <w:r w:rsidR="00776E6C" w:rsidRPr="00AF04FC">
        <w:rPr>
          <w:i w:val="0"/>
          <w:lang w:val="af-ZA"/>
        </w:rPr>
        <w:t xml:space="preserve"> </w:t>
      </w:r>
      <w:r w:rsidR="00776E6C" w:rsidRPr="00AF04FC">
        <w:rPr>
          <w:rFonts w:ascii="Arial" w:hAnsi="Arial" w:cs="Arial"/>
          <w:i w:val="0"/>
          <w:lang w:val="af-ZA"/>
        </w:rPr>
        <w:t>անձին</w:t>
      </w:r>
      <w:r w:rsidR="00357D48" w:rsidRPr="00AF04FC">
        <w:rPr>
          <w:i w:val="0"/>
          <w:lang w:val="af-ZA"/>
        </w:rPr>
        <w:t xml:space="preserve">` </w:t>
      </w:r>
      <w:r w:rsidR="00357D48" w:rsidRPr="00AF04FC">
        <w:rPr>
          <w:rFonts w:ascii="Arial" w:hAnsi="Arial" w:cs="Arial"/>
          <w:i w:val="0"/>
          <w:lang w:val="af-ZA"/>
        </w:rPr>
        <w:t>ք</w:t>
      </w:r>
      <w:r w:rsidR="00357D48" w:rsidRPr="00AF04FC">
        <w:rPr>
          <w:i w:val="0"/>
          <w:lang w:val="af-ZA"/>
        </w:rPr>
        <w:t xml:space="preserve">. </w:t>
      </w:r>
      <w:r w:rsidR="00357D48" w:rsidRPr="00AF04FC">
        <w:rPr>
          <w:rFonts w:ascii="Arial" w:hAnsi="Arial" w:cs="Arial"/>
          <w:i w:val="0"/>
          <w:lang w:val="af-ZA"/>
        </w:rPr>
        <w:t>Երևան</w:t>
      </w:r>
      <w:r w:rsidR="00357D48" w:rsidRPr="00AF04FC">
        <w:rPr>
          <w:i w:val="0"/>
          <w:lang w:val="af-ZA"/>
        </w:rPr>
        <w:t xml:space="preserve">, </w:t>
      </w:r>
      <w:r w:rsidR="000076A1" w:rsidRPr="00AF04FC">
        <w:rPr>
          <w:rFonts w:ascii="Arial" w:hAnsi="Arial" w:cs="Arial"/>
          <w:i w:val="0"/>
          <w:lang w:val="af-ZA"/>
        </w:rPr>
        <w:t>Մելիք</w:t>
      </w:r>
      <w:r w:rsidR="000076A1" w:rsidRPr="00AF04FC">
        <w:rPr>
          <w:i w:val="0"/>
          <w:lang w:val="af-ZA"/>
        </w:rPr>
        <w:t>-</w:t>
      </w:r>
      <w:r w:rsidR="000076A1" w:rsidRPr="00AF04FC">
        <w:rPr>
          <w:rFonts w:ascii="Arial" w:hAnsi="Arial" w:cs="Arial"/>
          <w:i w:val="0"/>
          <w:lang w:val="af-ZA"/>
        </w:rPr>
        <w:t>Ադամյան</w:t>
      </w:r>
      <w:r w:rsidR="000076A1" w:rsidRPr="00AF04FC">
        <w:rPr>
          <w:i w:val="0"/>
          <w:lang w:val="af-ZA"/>
        </w:rPr>
        <w:t xml:space="preserve"> </w:t>
      </w:r>
      <w:r w:rsidR="000076A1" w:rsidRPr="00AF04FC">
        <w:rPr>
          <w:rFonts w:ascii="Arial" w:hAnsi="Arial" w:cs="Arial"/>
          <w:i w:val="0"/>
          <w:lang w:val="af-ZA"/>
        </w:rPr>
        <w:t>փող</w:t>
      </w:r>
      <w:r w:rsidR="00E327B8" w:rsidRPr="00AF04FC">
        <w:rPr>
          <w:i w:val="0"/>
          <w:lang w:val="af-ZA"/>
        </w:rPr>
        <w:t>.</w:t>
      </w:r>
      <w:r w:rsidR="00677658" w:rsidRPr="00AF04FC">
        <w:rPr>
          <w:i w:val="0"/>
          <w:lang w:val="af-ZA"/>
        </w:rPr>
        <w:t xml:space="preserve"> </w:t>
      </w:r>
      <w:r w:rsidR="000076A1" w:rsidRPr="00AF04FC">
        <w:rPr>
          <w:i w:val="0"/>
          <w:lang w:val="af-ZA"/>
        </w:rPr>
        <w:t xml:space="preserve">1 </w:t>
      </w:r>
      <w:r w:rsidR="00357D48" w:rsidRPr="00AF04FC">
        <w:rPr>
          <w:i w:val="0"/>
          <w:lang w:val="af-ZA"/>
        </w:rPr>
        <w:t xml:space="preserve"> </w:t>
      </w:r>
      <w:r w:rsidR="00357D48" w:rsidRPr="00AF04FC">
        <w:rPr>
          <w:rFonts w:ascii="Arial" w:hAnsi="Arial" w:cs="Arial"/>
          <w:i w:val="0"/>
          <w:lang w:val="af-ZA"/>
        </w:rPr>
        <w:t>հասցեով</w:t>
      </w:r>
      <w:r w:rsidR="004D5671" w:rsidRPr="00AF04FC">
        <w:rPr>
          <w:rFonts w:ascii="Arial" w:hAnsi="Arial" w:cs="Arial"/>
          <w:i w:val="0"/>
          <w:lang w:val="af-ZA"/>
        </w:rPr>
        <w:t>։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Բողոքարկումն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իր</w:t>
      </w:r>
      <w:r w:rsidR="00EE73A8" w:rsidRPr="00AF04FC">
        <w:rPr>
          <w:rFonts w:ascii="Arial" w:hAnsi="Arial" w:cs="Arial"/>
          <w:i w:val="0"/>
          <w:lang w:val="af-ZA"/>
        </w:rPr>
        <w:t>ա</w:t>
      </w:r>
      <w:r w:rsidRPr="00AF04FC">
        <w:rPr>
          <w:rFonts w:ascii="Arial" w:hAnsi="Arial" w:cs="Arial"/>
          <w:i w:val="0"/>
          <w:lang w:val="af-ZA"/>
        </w:rPr>
        <w:t>կանացվում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է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սույն</w:t>
      </w:r>
      <w:r w:rsidRPr="00AF04FC">
        <w:rPr>
          <w:i w:val="0"/>
          <w:lang w:val="af-ZA"/>
        </w:rPr>
        <w:t xml:space="preserve"> </w:t>
      </w:r>
      <w:r w:rsidR="00677658" w:rsidRPr="00AF04FC">
        <w:rPr>
          <w:rFonts w:ascii="Arial" w:hAnsi="Arial" w:cs="Arial"/>
          <w:i w:val="0"/>
          <w:lang w:val="af-ZA"/>
        </w:rPr>
        <w:t>մրցույթի</w:t>
      </w:r>
      <w:r w:rsidR="00677658"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հրավեր</w:t>
      </w:r>
      <w:r w:rsidR="00677658" w:rsidRPr="00AF04FC">
        <w:rPr>
          <w:rFonts w:ascii="Arial" w:hAnsi="Arial" w:cs="Arial"/>
          <w:i w:val="0"/>
          <w:lang w:val="af-ZA"/>
        </w:rPr>
        <w:t>ով</w:t>
      </w:r>
      <w:r w:rsidR="00677658"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սահմանված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կարգով</w:t>
      </w:r>
      <w:r w:rsidR="004D5671" w:rsidRPr="00AF04FC">
        <w:rPr>
          <w:rFonts w:ascii="Arial" w:hAnsi="Arial" w:cs="Arial"/>
          <w:i w:val="0"/>
          <w:lang w:val="af-ZA"/>
        </w:rPr>
        <w:t>։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Բողոքը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ներկայացնելու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համար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պահանջվում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է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վճար</w:t>
      </w:r>
      <w:r w:rsidR="006E35A0" w:rsidRPr="00AF04FC">
        <w:rPr>
          <w:i w:val="0"/>
          <w:lang w:val="af-ZA"/>
        </w:rPr>
        <w:t>` 30 000 (</w:t>
      </w:r>
      <w:r w:rsidR="006E35A0" w:rsidRPr="00AF04FC">
        <w:rPr>
          <w:rFonts w:ascii="Arial" w:hAnsi="Arial" w:cs="Arial"/>
          <w:i w:val="0"/>
          <w:lang w:val="af-ZA"/>
        </w:rPr>
        <w:t>երեսուն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հազար</w:t>
      </w:r>
      <w:r w:rsidR="006E35A0" w:rsidRPr="00AF04FC">
        <w:rPr>
          <w:i w:val="0"/>
          <w:lang w:val="af-ZA"/>
        </w:rPr>
        <w:t xml:space="preserve">) </w:t>
      </w:r>
      <w:r w:rsidR="006E35A0" w:rsidRPr="00AF04FC">
        <w:rPr>
          <w:rFonts w:ascii="Arial" w:hAnsi="Arial" w:cs="Arial"/>
          <w:i w:val="0"/>
          <w:lang w:val="af-ZA"/>
        </w:rPr>
        <w:t>ՀՀ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դրամի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չափով</w:t>
      </w:r>
      <w:r w:rsidR="006E35A0" w:rsidRPr="00AF04FC">
        <w:rPr>
          <w:i w:val="0"/>
          <w:lang w:val="af-ZA"/>
        </w:rPr>
        <w:t xml:space="preserve">, </w:t>
      </w:r>
      <w:r w:rsidR="006E35A0" w:rsidRPr="00AF04FC">
        <w:rPr>
          <w:rFonts w:ascii="Arial" w:hAnsi="Arial" w:cs="Arial"/>
          <w:i w:val="0"/>
          <w:lang w:val="af-ZA"/>
        </w:rPr>
        <w:t>որը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պետք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է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փոխանցվի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Հայաստանի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Հանրապետության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ֆինանսների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նախարարության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անվամբ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բացված</w:t>
      </w:r>
      <w:r w:rsidR="006E35A0" w:rsidRPr="00AF04FC">
        <w:rPr>
          <w:i w:val="0"/>
          <w:lang w:val="af-ZA"/>
        </w:rPr>
        <w:t xml:space="preserve"> </w:t>
      </w:r>
      <w:r w:rsidR="00304436" w:rsidRPr="00AF04FC">
        <w:rPr>
          <w:i w:val="0"/>
          <w:lang w:val="af-ZA"/>
        </w:rPr>
        <w:t xml:space="preserve">«900008000482» </w:t>
      </w:r>
      <w:r w:rsidR="006E35A0" w:rsidRPr="00AF04FC">
        <w:rPr>
          <w:rFonts w:ascii="Arial" w:hAnsi="Arial" w:cs="Arial"/>
          <w:i w:val="0"/>
          <w:lang w:val="af-ZA"/>
        </w:rPr>
        <w:t>գանձապետական</w:t>
      </w:r>
      <w:r w:rsidR="006E35A0" w:rsidRPr="00AF04FC">
        <w:rPr>
          <w:i w:val="0"/>
          <w:lang w:val="af-ZA"/>
        </w:rPr>
        <w:t xml:space="preserve"> </w:t>
      </w:r>
      <w:r w:rsidR="006E35A0" w:rsidRPr="00AF04FC">
        <w:rPr>
          <w:rFonts w:ascii="Arial" w:hAnsi="Arial" w:cs="Arial"/>
          <w:i w:val="0"/>
          <w:lang w:val="af-ZA"/>
        </w:rPr>
        <w:t>հաշվեհամարին</w:t>
      </w:r>
      <w:r w:rsidR="006E35A0" w:rsidRPr="00AF04FC">
        <w:rPr>
          <w:i w:val="0"/>
          <w:lang w:val="af-ZA"/>
        </w:rPr>
        <w:t xml:space="preserve">: </w:t>
      </w:r>
    </w:p>
    <w:p w:rsidR="009F18D0" w:rsidRPr="00AF04FC" w:rsidRDefault="00754697" w:rsidP="008B6E07">
      <w:pPr>
        <w:pStyle w:val="a3"/>
        <w:spacing w:line="240" w:lineRule="auto"/>
        <w:rPr>
          <w:i w:val="0"/>
          <w:lang w:val="af-ZA"/>
        </w:rPr>
      </w:pPr>
      <w:r w:rsidRPr="00AF04FC">
        <w:rPr>
          <w:rFonts w:ascii="Arial" w:hAnsi="Arial" w:cs="Arial"/>
          <w:i w:val="0"/>
          <w:lang w:val="af-ZA"/>
        </w:rPr>
        <w:t>Սույն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հայտարարության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հետ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կապված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լրացուցիչ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տեղեկություններ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ստանալու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համար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կարող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եք</w:t>
      </w:r>
      <w:r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դիմել</w:t>
      </w:r>
      <w:r w:rsidRPr="00AF04FC">
        <w:rPr>
          <w:i w:val="0"/>
          <w:lang w:val="af-ZA"/>
        </w:rPr>
        <w:t xml:space="preserve"> </w:t>
      </w:r>
      <w:r w:rsidR="00F9448B" w:rsidRPr="00AF04FC">
        <w:rPr>
          <w:rFonts w:ascii="Arial" w:hAnsi="Arial" w:cs="Arial"/>
          <w:i w:val="0"/>
          <w:lang w:val="af-ZA"/>
        </w:rPr>
        <w:t>գնահատող</w:t>
      </w:r>
      <w:r w:rsidR="00F9448B" w:rsidRPr="00AF04FC">
        <w:rPr>
          <w:i w:val="0"/>
          <w:lang w:val="af-ZA"/>
        </w:rPr>
        <w:t xml:space="preserve"> </w:t>
      </w:r>
      <w:r w:rsidR="00F9448B" w:rsidRPr="00AF04FC">
        <w:rPr>
          <w:rFonts w:ascii="Arial" w:hAnsi="Arial" w:cs="Arial"/>
          <w:i w:val="0"/>
          <w:lang w:val="af-ZA"/>
        </w:rPr>
        <w:t>հանձնաժողովի</w:t>
      </w:r>
      <w:r w:rsidR="00F9448B" w:rsidRPr="00AF04FC">
        <w:rPr>
          <w:i w:val="0"/>
          <w:lang w:val="af-ZA"/>
        </w:rPr>
        <w:t xml:space="preserve"> </w:t>
      </w:r>
      <w:r w:rsidR="00F9448B" w:rsidRPr="00AF04FC">
        <w:rPr>
          <w:rFonts w:ascii="Arial" w:hAnsi="Arial" w:cs="Arial"/>
          <w:i w:val="0"/>
          <w:lang w:val="af-ZA"/>
        </w:rPr>
        <w:t>քարտուղար</w:t>
      </w:r>
      <w:r w:rsidR="00F9448B" w:rsidRPr="00AF04FC">
        <w:rPr>
          <w:i w:val="0"/>
          <w:lang w:val="af-ZA"/>
        </w:rPr>
        <w:t xml:space="preserve"> </w:t>
      </w:r>
      <w:r w:rsidR="008B6E07">
        <w:rPr>
          <w:rFonts w:ascii="Sylfaen" w:hAnsi="Sylfaen"/>
          <w:i w:val="0"/>
          <w:lang w:val="af-ZA"/>
        </w:rPr>
        <w:t>Հռիփսիկ Կարապետյան</w:t>
      </w:r>
      <w:r w:rsidR="009F18D0" w:rsidRPr="00AF04FC">
        <w:rPr>
          <w:i w:val="0"/>
          <w:lang w:val="af-ZA"/>
        </w:rPr>
        <w:tab/>
      </w:r>
      <w:r w:rsidR="009F18D0" w:rsidRPr="00AF04FC">
        <w:rPr>
          <w:i w:val="0"/>
          <w:lang w:val="af-ZA"/>
        </w:rPr>
        <w:tab/>
      </w:r>
      <w:r w:rsidR="009F18D0" w:rsidRPr="00AF04FC">
        <w:rPr>
          <w:i w:val="0"/>
          <w:lang w:val="af-ZA"/>
        </w:rPr>
        <w:tab/>
      </w:r>
      <w:r w:rsidR="009F18D0" w:rsidRPr="00AF04FC">
        <w:rPr>
          <w:i w:val="0"/>
          <w:lang w:val="af-ZA"/>
        </w:rPr>
        <w:tab/>
      </w:r>
      <w:r w:rsidR="009F18D0" w:rsidRPr="00AF04FC">
        <w:rPr>
          <w:i w:val="0"/>
          <w:lang w:val="af-ZA"/>
        </w:rPr>
        <w:tab/>
        <w:t xml:space="preserve">             </w:t>
      </w:r>
      <w:r w:rsidR="009F18D0" w:rsidRPr="00AF04FC">
        <w:rPr>
          <w:rFonts w:ascii="Arial" w:hAnsi="Arial" w:cs="Arial"/>
          <w:i w:val="0"/>
          <w:sz w:val="16"/>
          <w:szCs w:val="16"/>
          <w:lang w:val="af-ZA"/>
        </w:rPr>
        <w:t>անունը</w:t>
      </w:r>
      <w:r w:rsidR="009F18D0" w:rsidRPr="00AF04FC">
        <w:rPr>
          <w:i w:val="0"/>
          <w:sz w:val="16"/>
          <w:szCs w:val="16"/>
          <w:lang w:val="af-ZA"/>
        </w:rPr>
        <w:t xml:space="preserve">, </w:t>
      </w:r>
      <w:r w:rsidR="009F18D0" w:rsidRPr="00AF04FC">
        <w:rPr>
          <w:rFonts w:ascii="Arial" w:hAnsi="Arial" w:cs="Arial"/>
          <w:i w:val="0"/>
          <w:sz w:val="16"/>
          <w:szCs w:val="16"/>
          <w:lang w:val="af-ZA"/>
        </w:rPr>
        <w:t>ազգանունը</w:t>
      </w:r>
    </w:p>
    <w:p w:rsidR="00754697" w:rsidRPr="00AF04FC" w:rsidRDefault="00754697" w:rsidP="00EF3662">
      <w:pPr>
        <w:pStyle w:val="a3"/>
        <w:spacing w:line="240" w:lineRule="auto"/>
        <w:rPr>
          <w:i w:val="0"/>
          <w:u w:val="single"/>
          <w:lang w:val="af-ZA"/>
        </w:rPr>
      </w:pPr>
      <w:r w:rsidRPr="00AF04FC">
        <w:rPr>
          <w:i w:val="0"/>
          <w:lang w:val="af-ZA"/>
        </w:rPr>
        <w:t xml:space="preserve">                                      </w:t>
      </w:r>
      <w:r w:rsidRPr="00AF04FC">
        <w:rPr>
          <w:rFonts w:ascii="Arial" w:hAnsi="Arial" w:cs="Arial"/>
          <w:i w:val="0"/>
          <w:lang w:val="af-ZA"/>
        </w:rPr>
        <w:t>Հեռախոս</w:t>
      </w:r>
      <w:r w:rsidR="009F18D0" w:rsidRPr="00AF04FC">
        <w:rPr>
          <w:i w:val="0"/>
          <w:lang w:val="af-ZA"/>
        </w:rPr>
        <w:t xml:space="preserve"> </w:t>
      </w:r>
      <w:r w:rsidR="009F18D0" w:rsidRPr="00AF04FC">
        <w:rPr>
          <w:i w:val="0"/>
          <w:u w:val="single"/>
          <w:lang w:val="af-ZA"/>
        </w:rPr>
        <w:tab/>
      </w:r>
      <w:r w:rsidR="008B6E07">
        <w:rPr>
          <w:i w:val="0"/>
          <w:u w:val="single"/>
          <w:lang w:val="af-ZA"/>
        </w:rPr>
        <w:t>094-34-90-89</w:t>
      </w:r>
      <w:r w:rsidR="009F18D0" w:rsidRPr="00AF04FC">
        <w:rPr>
          <w:i w:val="0"/>
          <w:u w:val="single"/>
          <w:lang w:val="af-ZA"/>
        </w:rPr>
        <w:tab/>
      </w:r>
    </w:p>
    <w:p w:rsidR="00754697" w:rsidRPr="00AF04FC" w:rsidRDefault="00754697" w:rsidP="00EF3662">
      <w:pPr>
        <w:pStyle w:val="a3"/>
        <w:spacing w:line="240" w:lineRule="auto"/>
        <w:rPr>
          <w:i w:val="0"/>
          <w:u w:val="single"/>
          <w:lang w:val="af-ZA"/>
        </w:rPr>
      </w:pPr>
      <w:r w:rsidRPr="00AF04FC">
        <w:rPr>
          <w:i w:val="0"/>
          <w:lang w:val="af-ZA"/>
        </w:rPr>
        <w:t xml:space="preserve">                                        </w:t>
      </w:r>
      <w:r w:rsidRPr="00AF04FC">
        <w:rPr>
          <w:rFonts w:ascii="Arial" w:hAnsi="Arial" w:cs="Arial"/>
          <w:i w:val="0"/>
          <w:lang w:val="af-ZA"/>
        </w:rPr>
        <w:t>Էլ</w:t>
      </w:r>
      <w:r w:rsidRPr="00AF04FC">
        <w:rPr>
          <w:i w:val="0"/>
          <w:lang w:val="af-ZA"/>
        </w:rPr>
        <w:t>.</w:t>
      </w:r>
      <w:r w:rsidR="009F18D0" w:rsidRPr="00AF04FC">
        <w:rPr>
          <w:i w:val="0"/>
          <w:lang w:val="af-ZA"/>
        </w:rPr>
        <w:t xml:space="preserve"> </w:t>
      </w:r>
      <w:r w:rsidRPr="00AF04FC">
        <w:rPr>
          <w:rFonts w:ascii="Arial" w:hAnsi="Arial" w:cs="Arial"/>
          <w:i w:val="0"/>
          <w:lang w:val="af-ZA"/>
        </w:rPr>
        <w:t>փոստ</w:t>
      </w:r>
      <w:r w:rsidR="009F18D0" w:rsidRPr="00AF04FC">
        <w:rPr>
          <w:i w:val="0"/>
          <w:lang w:val="af-ZA"/>
        </w:rPr>
        <w:t xml:space="preserve"> </w:t>
      </w:r>
      <w:r w:rsidR="009F18D0" w:rsidRPr="00AF04FC">
        <w:rPr>
          <w:i w:val="0"/>
          <w:u w:val="single"/>
          <w:lang w:val="af-ZA"/>
        </w:rPr>
        <w:tab/>
      </w:r>
      <w:hyperlink r:id="rId9" w:history="1">
        <w:r w:rsidR="00731A3A" w:rsidRPr="00731A3A">
          <w:rPr>
            <w:rFonts w:ascii="Arial" w:hAnsi="Arial" w:cs="Arial"/>
            <w:i w:val="0"/>
            <w:color w:val="005BD1"/>
            <w:sz w:val="23"/>
            <w:szCs w:val="23"/>
            <w:shd w:val="clear" w:color="auto" w:fill="FFFFFF"/>
            <w:lang w:val="af-ZA"/>
          </w:rPr>
          <w:t>melanyasimonyan@mail.ru</w:t>
        </w:r>
      </w:hyperlink>
    </w:p>
    <w:p w:rsidR="009F18D0" w:rsidRPr="00AF04FC" w:rsidRDefault="009F18D0" w:rsidP="00EF3662">
      <w:pPr>
        <w:pStyle w:val="a3"/>
        <w:spacing w:line="240" w:lineRule="auto"/>
        <w:rPr>
          <w:i w:val="0"/>
          <w:lang w:val="af-ZA"/>
        </w:rPr>
      </w:pPr>
    </w:p>
    <w:p w:rsidR="009F18D0" w:rsidRPr="00AF04FC" w:rsidRDefault="009F18D0" w:rsidP="00EF3662">
      <w:pPr>
        <w:pStyle w:val="a3"/>
        <w:spacing w:line="240" w:lineRule="auto"/>
        <w:rPr>
          <w:i w:val="0"/>
          <w:lang w:val="af-ZA"/>
        </w:rPr>
      </w:pPr>
    </w:p>
    <w:p w:rsidR="009F18D0" w:rsidRPr="00AF04FC" w:rsidRDefault="009F18D0" w:rsidP="00EF3662">
      <w:pPr>
        <w:pStyle w:val="a3"/>
        <w:spacing w:line="240" w:lineRule="auto"/>
        <w:rPr>
          <w:i w:val="0"/>
          <w:lang w:val="af-ZA"/>
        </w:rPr>
      </w:pPr>
    </w:p>
    <w:p w:rsidR="00754697" w:rsidRPr="00AF04FC" w:rsidRDefault="00754697" w:rsidP="00EF3662">
      <w:pPr>
        <w:pStyle w:val="a3"/>
        <w:spacing w:line="240" w:lineRule="auto"/>
        <w:ind w:firstLine="0"/>
        <w:jc w:val="left"/>
        <w:rPr>
          <w:i w:val="0"/>
          <w:u w:val="single"/>
          <w:lang w:val="af-ZA"/>
        </w:rPr>
      </w:pPr>
      <w:r w:rsidRPr="00AF04FC">
        <w:rPr>
          <w:rFonts w:ascii="Arial" w:hAnsi="Arial" w:cs="Arial"/>
          <w:i w:val="0"/>
          <w:lang w:val="af-ZA"/>
        </w:rPr>
        <w:t>Պատվիրատու</w:t>
      </w:r>
      <w:r w:rsidR="009F18D0" w:rsidRPr="00AF04FC">
        <w:rPr>
          <w:i w:val="0"/>
          <w:lang w:val="af-ZA"/>
        </w:rPr>
        <w:t xml:space="preserve"> </w:t>
      </w:r>
      <w:r w:rsidR="009F18D0" w:rsidRPr="00AF04FC">
        <w:rPr>
          <w:i w:val="0"/>
          <w:u w:val="single"/>
          <w:lang w:val="af-ZA"/>
        </w:rPr>
        <w:tab/>
      </w:r>
      <w:r w:rsidR="009F18D0" w:rsidRPr="00AF04FC">
        <w:rPr>
          <w:i w:val="0"/>
          <w:u w:val="single"/>
          <w:lang w:val="af-ZA"/>
        </w:rPr>
        <w:tab/>
      </w:r>
      <w:r w:rsidR="00731A3A" w:rsidRPr="00AF04FC">
        <w:rPr>
          <w:i w:val="0"/>
          <w:lang w:val="af-ZA"/>
        </w:rPr>
        <w:t>_</w:t>
      </w:r>
      <w:r w:rsidR="00731A3A" w:rsidRPr="00F9486B">
        <w:rPr>
          <w:rFonts w:ascii="Sylfaen" w:hAnsi="Sylfaen"/>
          <w:i w:val="0"/>
          <w:lang w:val="af-ZA"/>
        </w:rPr>
        <w:t>&lt;&lt;</w:t>
      </w:r>
      <w:r w:rsidR="00731A3A">
        <w:rPr>
          <w:rFonts w:ascii="Sylfaen" w:hAnsi="Sylfaen"/>
          <w:i w:val="0"/>
          <w:lang w:val="ru-RU"/>
        </w:rPr>
        <w:t>Արարատի</w:t>
      </w:r>
      <w:r w:rsidR="00731A3A" w:rsidRPr="00F9486B">
        <w:rPr>
          <w:rFonts w:ascii="Sylfaen" w:hAnsi="Sylfaen"/>
          <w:i w:val="0"/>
          <w:lang w:val="af-ZA"/>
        </w:rPr>
        <w:t xml:space="preserve"> </w:t>
      </w:r>
      <w:r w:rsidR="00731A3A">
        <w:rPr>
          <w:rFonts w:ascii="Sylfaen" w:hAnsi="Sylfaen"/>
          <w:i w:val="0"/>
          <w:lang w:val="ru-RU"/>
        </w:rPr>
        <w:t>մարզի</w:t>
      </w:r>
      <w:r w:rsidR="00731A3A" w:rsidRPr="00F9486B">
        <w:rPr>
          <w:rFonts w:ascii="Sylfaen" w:hAnsi="Sylfaen"/>
          <w:i w:val="0"/>
          <w:lang w:val="af-ZA"/>
        </w:rPr>
        <w:t xml:space="preserve"> </w:t>
      </w:r>
      <w:r w:rsidR="00731A3A">
        <w:rPr>
          <w:rFonts w:ascii="Sylfaen" w:hAnsi="Sylfaen"/>
          <w:i w:val="0"/>
          <w:lang w:val="ru-RU"/>
        </w:rPr>
        <w:t>Ա</w:t>
      </w:r>
      <w:r w:rsidR="00731A3A">
        <w:rPr>
          <w:rFonts w:ascii="Sylfaen" w:hAnsi="Sylfaen"/>
          <w:i w:val="0"/>
          <w:lang w:val="en-US"/>
        </w:rPr>
        <w:t>րարատ</w:t>
      </w:r>
      <w:r w:rsidR="00731A3A" w:rsidRPr="00F9486B">
        <w:rPr>
          <w:rFonts w:ascii="Sylfaen" w:hAnsi="Sylfaen"/>
          <w:i w:val="0"/>
          <w:lang w:val="af-ZA"/>
        </w:rPr>
        <w:t xml:space="preserve"> </w:t>
      </w:r>
      <w:r w:rsidR="00731A3A">
        <w:rPr>
          <w:rFonts w:ascii="Sylfaen" w:hAnsi="Sylfaen"/>
          <w:i w:val="0"/>
          <w:lang w:val="en-US"/>
        </w:rPr>
        <w:t>գյուղի</w:t>
      </w:r>
      <w:r w:rsidR="00731A3A" w:rsidRPr="00F9486B">
        <w:rPr>
          <w:rFonts w:ascii="Sylfaen" w:hAnsi="Sylfaen"/>
          <w:i w:val="0"/>
          <w:lang w:val="af-ZA"/>
        </w:rPr>
        <w:t xml:space="preserve">  </w:t>
      </w:r>
      <w:r w:rsidR="00731A3A">
        <w:rPr>
          <w:rFonts w:ascii="Sylfaen" w:hAnsi="Sylfaen"/>
          <w:i w:val="0"/>
          <w:lang w:val="en-US"/>
        </w:rPr>
        <w:t>մանկապարտեզ</w:t>
      </w:r>
      <w:r w:rsidR="00731A3A" w:rsidRPr="00F9486B">
        <w:rPr>
          <w:rFonts w:ascii="Sylfaen" w:hAnsi="Sylfaen"/>
          <w:i w:val="0"/>
          <w:lang w:val="af-ZA"/>
        </w:rPr>
        <w:t xml:space="preserve"> &gt;</w:t>
      </w:r>
      <w:r w:rsidR="00731A3A">
        <w:rPr>
          <w:rFonts w:ascii="Sylfaen" w:hAnsi="Sylfaen"/>
          <w:i w:val="0"/>
          <w:lang w:val="af-ZA"/>
        </w:rPr>
        <w:t xml:space="preserve"> ՀՈԱԿ </w:t>
      </w:r>
      <w:r w:rsidR="00AF04FC" w:rsidRPr="00AF04FC">
        <w:rPr>
          <w:rFonts w:ascii="Arial" w:hAnsi="Arial" w:cs="Arial"/>
          <w:i w:val="0"/>
          <w:color w:val="FF0000"/>
          <w:u w:val="single"/>
          <w:lang w:val="af-ZA"/>
        </w:rPr>
        <w:t xml:space="preserve"> </w:t>
      </w:r>
      <w:r w:rsidR="009F18D0" w:rsidRPr="00AF04FC">
        <w:rPr>
          <w:i w:val="0"/>
          <w:color w:val="FF0000"/>
          <w:u w:val="single"/>
          <w:lang w:val="af-ZA"/>
        </w:rPr>
        <w:tab/>
      </w:r>
    </w:p>
    <w:p w:rsidR="009F18D0" w:rsidRPr="00AF04FC" w:rsidRDefault="009F18D0" w:rsidP="00EF3662">
      <w:pPr>
        <w:pStyle w:val="a3"/>
        <w:spacing w:line="240" w:lineRule="auto"/>
        <w:ind w:firstLine="0"/>
        <w:rPr>
          <w:i w:val="0"/>
          <w:lang w:val="af-ZA"/>
        </w:rPr>
      </w:pPr>
      <w:r w:rsidRPr="00AF04FC">
        <w:rPr>
          <w:i w:val="0"/>
          <w:lang w:val="af-ZA"/>
        </w:rPr>
        <w:tab/>
      </w:r>
      <w:r w:rsidRPr="00AF04FC">
        <w:rPr>
          <w:i w:val="0"/>
          <w:lang w:val="af-ZA"/>
        </w:rPr>
        <w:tab/>
      </w:r>
      <w:r w:rsidRPr="00AF04FC">
        <w:rPr>
          <w:i w:val="0"/>
          <w:lang w:val="af-ZA"/>
        </w:rPr>
        <w:tab/>
      </w:r>
      <w:r w:rsidRPr="00AF04FC">
        <w:rPr>
          <w:rFonts w:ascii="Arial" w:hAnsi="Arial" w:cs="Arial"/>
          <w:i w:val="0"/>
          <w:sz w:val="16"/>
          <w:szCs w:val="16"/>
          <w:lang w:val="af-ZA"/>
        </w:rPr>
        <w:t>անվանումը</w:t>
      </w:r>
    </w:p>
    <w:p w:rsidR="00754697" w:rsidRPr="00AF04FC" w:rsidRDefault="00754697" w:rsidP="00EF3662">
      <w:pPr>
        <w:pStyle w:val="31"/>
        <w:spacing w:after="240" w:line="240" w:lineRule="auto"/>
        <w:ind w:firstLine="709"/>
        <w:rPr>
          <w:rFonts w:ascii="Arial LatArm" w:hAnsi="Arial LatArm" w:cs="Sylfaen"/>
          <w:b/>
          <w:lang w:val="es-ES"/>
        </w:rPr>
      </w:pPr>
    </w:p>
    <w:p w:rsidR="00754697" w:rsidRPr="00AF04FC" w:rsidRDefault="00754697" w:rsidP="00EF3662">
      <w:pPr>
        <w:pStyle w:val="a3"/>
        <w:spacing w:line="240" w:lineRule="auto"/>
        <w:ind w:left="1404"/>
        <w:rPr>
          <w:i w:val="0"/>
          <w:lang w:val="af-ZA"/>
        </w:rPr>
      </w:pPr>
    </w:p>
    <w:p w:rsidR="00A12C95" w:rsidRPr="00AF04FC" w:rsidRDefault="00A12C95" w:rsidP="00EF3662">
      <w:pPr>
        <w:pStyle w:val="a3"/>
        <w:spacing w:line="240" w:lineRule="auto"/>
        <w:ind w:left="1404"/>
        <w:rPr>
          <w:i w:val="0"/>
          <w:lang w:val="af-ZA"/>
        </w:rPr>
      </w:pPr>
    </w:p>
    <w:p w:rsidR="00096865" w:rsidRPr="00AF04FC" w:rsidRDefault="00096865" w:rsidP="00EF3662">
      <w:pPr>
        <w:pStyle w:val="aa"/>
        <w:spacing w:after="0"/>
        <w:ind w:firstLine="567"/>
        <w:jc w:val="right"/>
        <w:rPr>
          <w:rFonts w:ascii="Arial LatArm" w:hAnsi="Arial LatArm" w:cs="Sylfaen"/>
          <w:i/>
          <w:color w:val="FF0000"/>
          <w:sz w:val="20"/>
          <w:szCs w:val="20"/>
          <w:lang w:val="af-ZA"/>
        </w:rPr>
      </w:pPr>
      <w:r w:rsidRPr="00AF04FC">
        <w:rPr>
          <w:rFonts w:ascii="Arial" w:hAnsi="Arial" w:cs="Arial"/>
          <w:i/>
          <w:color w:val="FF0000"/>
          <w:sz w:val="20"/>
          <w:szCs w:val="20"/>
        </w:rPr>
        <w:t>Հաստատված</w:t>
      </w:r>
      <w:r w:rsidRPr="00AF04FC">
        <w:rPr>
          <w:rFonts w:ascii="Arial LatArm" w:hAnsi="Arial LatArm" w:cs="Times Armenian"/>
          <w:i/>
          <w:color w:val="FF0000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i/>
          <w:color w:val="FF0000"/>
          <w:sz w:val="20"/>
          <w:szCs w:val="20"/>
        </w:rPr>
        <w:t>է</w:t>
      </w:r>
    </w:p>
    <w:p w:rsidR="00096865" w:rsidRPr="00AF04FC" w:rsidRDefault="00731A3A" w:rsidP="00EF3662">
      <w:pPr>
        <w:pStyle w:val="aa"/>
        <w:spacing w:after="0"/>
        <w:ind w:firstLine="567"/>
        <w:jc w:val="right"/>
        <w:rPr>
          <w:rFonts w:ascii="Arial LatArm" w:hAnsi="Arial LatArm" w:cs="Sylfaen"/>
          <w:i/>
          <w:color w:val="FF0000"/>
          <w:sz w:val="20"/>
          <w:szCs w:val="20"/>
          <w:lang w:val="af-ZA"/>
        </w:rPr>
      </w:pPr>
      <w:r w:rsidRPr="00AF04FC">
        <w:rPr>
          <w:i/>
          <w:lang w:val="af-ZA"/>
        </w:rPr>
        <w:t xml:space="preserve">`  </w:t>
      </w:r>
      <w:r>
        <w:rPr>
          <w:rFonts w:ascii="Sylfaen" w:hAnsi="Sylfaen"/>
          <w:i/>
          <w:lang w:val="ru-RU"/>
        </w:rPr>
        <w:t>ԱՄԱԳՄ</w:t>
      </w:r>
      <w:r w:rsidRPr="00F9486B">
        <w:rPr>
          <w:rFonts w:ascii="Sylfaen" w:hAnsi="Sylfaen"/>
          <w:i/>
          <w:lang w:val="af-ZA"/>
        </w:rPr>
        <w:t>_</w:t>
      </w:r>
      <w:r>
        <w:rPr>
          <w:rFonts w:ascii="Sylfaen" w:hAnsi="Sylfaen"/>
          <w:i/>
          <w:lang w:val="ru-RU"/>
        </w:rPr>
        <w:t>ԳՀԱՊՁԲ</w:t>
      </w:r>
      <w:r w:rsidRPr="00F9486B">
        <w:rPr>
          <w:rFonts w:ascii="Sylfaen" w:hAnsi="Sylfaen"/>
          <w:i/>
          <w:lang w:val="af-ZA"/>
        </w:rPr>
        <w:t xml:space="preserve"> </w:t>
      </w:r>
      <w:r w:rsidRPr="00C35D56">
        <w:rPr>
          <w:rFonts w:ascii="Arial" w:hAnsi="Arial" w:cs="Arial"/>
          <w:i/>
          <w:color w:val="FF0000"/>
          <w:lang w:val="af-ZA"/>
        </w:rPr>
        <w:t>-20/01</w:t>
      </w:r>
      <w:r w:rsidRPr="00AF04FC">
        <w:rPr>
          <w:i/>
          <w:u w:val="single"/>
          <w:lang w:val="af-ZA"/>
        </w:rPr>
        <w:t xml:space="preserve">        </w:t>
      </w:r>
      <w:r w:rsidR="00096865" w:rsidRPr="00AF04FC">
        <w:rPr>
          <w:rFonts w:ascii="Arial" w:hAnsi="Arial" w:cs="Arial"/>
          <w:i/>
          <w:color w:val="FF0000"/>
          <w:sz w:val="20"/>
          <w:szCs w:val="20"/>
        </w:rPr>
        <w:t>ծածկագրով</w:t>
      </w:r>
      <w:r w:rsidR="00096865" w:rsidRPr="00AF04FC">
        <w:rPr>
          <w:rFonts w:ascii="Arial LatArm" w:hAnsi="Arial LatArm" w:cs="Times Armenian"/>
          <w:i/>
          <w:color w:val="FF0000"/>
          <w:sz w:val="20"/>
          <w:szCs w:val="20"/>
          <w:lang w:val="af-ZA"/>
        </w:rPr>
        <w:t xml:space="preserve"> </w:t>
      </w:r>
    </w:p>
    <w:p w:rsidR="00096865" w:rsidRPr="00AF04FC" w:rsidRDefault="00AF04FC" w:rsidP="00EF3662">
      <w:pPr>
        <w:pStyle w:val="aa"/>
        <w:spacing w:after="0"/>
        <w:ind w:firstLine="567"/>
        <w:jc w:val="right"/>
        <w:rPr>
          <w:rFonts w:ascii="Arial LatArm" w:hAnsi="Arial LatArm" w:cs="Times Armenian"/>
          <w:i/>
          <w:color w:val="FF0000"/>
          <w:sz w:val="20"/>
          <w:szCs w:val="20"/>
          <w:lang w:val="af-ZA"/>
        </w:rPr>
      </w:pPr>
      <w:r>
        <w:rPr>
          <w:rFonts w:ascii="Arial" w:hAnsi="Arial" w:cs="Arial"/>
          <w:i/>
          <w:color w:val="FF0000"/>
          <w:sz w:val="20"/>
          <w:szCs w:val="20"/>
          <w:lang w:val="ru-RU"/>
        </w:rPr>
        <w:t>Գնանշման</w:t>
      </w:r>
      <w:r w:rsidRPr="00AF04FC">
        <w:rPr>
          <w:rFonts w:ascii="Arial" w:hAnsi="Arial" w:cs="Arial"/>
          <w:i/>
          <w:color w:val="FF0000"/>
          <w:sz w:val="20"/>
          <w:szCs w:val="20"/>
          <w:lang w:val="af-ZA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  <w:lang w:val="ru-RU"/>
        </w:rPr>
        <w:t>հարցման</w:t>
      </w:r>
      <w:r w:rsidRPr="00AF04FC">
        <w:rPr>
          <w:rFonts w:ascii="Arial" w:hAnsi="Arial" w:cs="Arial"/>
          <w:i/>
          <w:color w:val="FF0000"/>
          <w:sz w:val="20"/>
          <w:szCs w:val="20"/>
          <w:lang w:val="af-ZA"/>
        </w:rPr>
        <w:t xml:space="preserve"> </w:t>
      </w:r>
      <w:r>
        <w:rPr>
          <w:rFonts w:ascii="Arial" w:hAnsi="Arial" w:cs="Arial"/>
          <w:i/>
          <w:color w:val="FF0000"/>
          <w:sz w:val="20"/>
          <w:szCs w:val="20"/>
          <w:lang w:val="ru-RU"/>
        </w:rPr>
        <w:t>ընթացակարգի</w:t>
      </w:r>
      <w:r w:rsidR="00096865" w:rsidRPr="00AF04FC">
        <w:rPr>
          <w:rFonts w:ascii="Arial LatArm" w:hAnsi="Arial LatArm" w:cs="Times Armenian"/>
          <w:i/>
          <w:color w:val="FF0000"/>
          <w:sz w:val="20"/>
          <w:szCs w:val="20"/>
          <w:lang w:val="af-ZA"/>
        </w:rPr>
        <w:t xml:space="preserve"> </w:t>
      </w:r>
      <w:r w:rsidR="00EE5855" w:rsidRPr="00AF04FC">
        <w:rPr>
          <w:rFonts w:ascii="Arial" w:hAnsi="Arial" w:cs="Arial"/>
          <w:i/>
          <w:color w:val="FF0000"/>
          <w:sz w:val="20"/>
          <w:szCs w:val="20"/>
          <w:lang w:val="af-ZA"/>
        </w:rPr>
        <w:t>գնահատող</w:t>
      </w:r>
      <w:r w:rsidR="00EE5855" w:rsidRPr="00AF04FC">
        <w:rPr>
          <w:rFonts w:ascii="Arial LatArm" w:hAnsi="Arial LatArm" w:cs="Times Armenian"/>
          <w:i/>
          <w:color w:val="FF0000"/>
          <w:sz w:val="20"/>
          <w:szCs w:val="20"/>
          <w:lang w:val="af-ZA"/>
        </w:rPr>
        <w:t xml:space="preserve"> </w:t>
      </w:r>
      <w:r w:rsidR="00096865" w:rsidRPr="00AF04FC">
        <w:rPr>
          <w:rFonts w:ascii="Arial" w:hAnsi="Arial" w:cs="Arial"/>
          <w:i/>
          <w:color w:val="FF0000"/>
          <w:sz w:val="20"/>
          <w:szCs w:val="20"/>
        </w:rPr>
        <w:t>հանձնաժողովի</w:t>
      </w:r>
    </w:p>
    <w:p w:rsidR="00096865" w:rsidRPr="00AF04FC" w:rsidRDefault="00096865" w:rsidP="00EF3662">
      <w:pPr>
        <w:pStyle w:val="aa"/>
        <w:spacing w:after="0"/>
        <w:ind w:firstLine="567"/>
        <w:jc w:val="right"/>
        <w:rPr>
          <w:rFonts w:ascii="Arial LatArm" w:hAnsi="Arial LatArm"/>
          <w:i/>
          <w:color w:val="FF0000"/>
          <w:sz w:val="20"/>
          <w:szCs w:val="20"/>
          <w:lang w:val="af-ZA"/>
        </w:rPr>
      </w:pPr>
      <w:r w:rsidRPr="00AF04FC">
        <w:rPr>
          <w:rFonts w:ascii="Arial LatArm" w:hAnsi="Arial LatArm" w:cs="Sylfaen"/>
          <w:i/>
          <w:color w:val="FF0000"/>
          <w:sz w:val="20"/>
          <w:szCs w:val="20"/>
          <w:lang w:val="af-ZA"/>
        </w:rPr>
        <w:t xml:space="preserve"> 20</w:t>
      </w:r>
      <w:r w:rsidR="00AF04FC" w:rsidRPr="00151D36">
        <w:rPr>
          <w:rFonts w:ascii="Calibri" w:hAnsi="Calibri" w:cs="Sylfaen"/>
          <w:i/>
          <w:color w:val="FF0000"/>
          <w:sz w:val="20"/>
          <w:szCs w:val="20"/>
          <w:lang w:val="af-ZA"/>
        </w:rPr>
        <w:t>19</w:t>
      </w:r>
      <w:r w:rsidRPr="00AF04FC">
        <w:rPr>
          <w:rFonts w:ascii="Arial" w:hAnsi="Arial" w:cs="Arial"/>
          <w:i/>
          <w:color w:val="FF0000"/>
          <w:sz w:val="20"/>
          <w:szCs w:val="20"/>
        </w:rPr>
        <w:t>թ</w:t>
      </w:r>
      <w:r w:rsidRPr="00AF04FC">
        <w:rPr>
          <w:rFonts w:ascii="Arial LatArm" w:hAnsi="Arial LatArm" w:cs="Times Armenian"/>
          <w:i/>
          <w:color w:val="FF0000"/>
          <w:sz w:val="20"/>
          <w:szCs w:val="20"/>
          <w:lang w:val="af-ZA"/>
        </w:rPr>
        <w:t xml:space="preserve">.  </w:t>
      </w:r>
      <w:r w:rsidR="005C6159" w:rsidRPr="00AF04FC">
        <w:rPr>
          <w:rFonts w:ascii="Arial LatArm" w:hAnsi="Arial LatArm" w:cs="Times Armenian"/>
          <w:i/>
          <w:color w:val="FF0000"/>
          <w:sz w:val="20"/>
          <w:szCs w:val="20"/>
          <w:u w:val="single"/>
          <w:lang w:val="af-ZA"/>
        </w:rPr>
        <w:t xml:space="preserve">  </w:t>
      </w:r>
      <w:r w:rsidR="00AF04FC">
        <w:rPr>
          <w:rFonts w:ascii="Arial" w:hAnsi="Arial" w:cs="Arial"/>
          <w:i/>
          <w:color w:val="FF0000"/>
          <w:sz w:val="20"/>
          <w:szCs w:val="20"/>
          <w:u w:val="single"/>
          <w:lang w:val="ru-RU"/>
        </w:rPr>
        <w:t>Դեկտեմբերի</w:t>
      </w:r>
      <w:r w:rsidR="00AF04FC" w:rsidRPr="00AF04FC">
        <w:rPr>
          <w:rFonts w:ascii="Arial" w:hAnsi="Arial" w:cs="Arial"/>
          <w:i/>
          <w:color w:val="FF0000"/>
          <w:sz w:val="20"/>
          <w:szCs w:val="20"/>
          <w:u w:val="single"/>
          <w:lang w:val="af-ZA"/>
        </w:rPr>
        <w:t xml:space="preserve"> </w:t>
      </w:r>
      <w:r w:rsidR="00731A3A" w:rsidRPr="00731A3A">
        <w:rPr>
          <w:rFonts w:ascii="Arial" w:hAnsi="Arial" w:cs="Arial"/>
          <w:i/>
          <w:color w:val="FF0000"/>
          <w:sz w:val="20"/>
          <w:szCs w:val="20"/>
          <w:u w:val="single"/>
          <w:lang w:val="af-ZA"/>
        </w:rPr>
        <w:t>16</w:t>
      </w:r>
      <w:r w:rsidR="005C6159" w:rsidRPr="00AF04FC">
        <w:rPr>
          <w:rFonts w:ascii="Arial LatArm" w:hAnsi="Arial LatArm" w:cs="Times Armenian"/>
          <w:i/>
          <w:color w:val="FF0000"/>
          <w:sz w:val="20"/>
          <w:szCs w:val="20"/>
          <w:u w:val="single"/>
          <w:lang w:val="af-ZA"/>
        </w:rPr>
        <w:t xml:space="preserve">   </w:t>
      </w:r>
      <w:r w:rsidR="005C6159" w:rsidRPr="00AF04FC">
        <w:rPr>
          <w:rFonts w:ascii="Arial LatArm" w:hAnsi="Arial LatArm" w:cs="Times Armenian"/>
          <w:i/>
          <w:color w:val="FF0000"/>
          <w:sz w:val="20"/>
          <w:szCs w:val="20"/>
          <w:lang w:val="af-ZA"/>
        </w:rPr>
        <w:t>-</w:t>
      </w:r>
      <w:r w:rsidR="005C6159" w:rsidRPr="00AF04FC">
        <w:rPr>
          <w:rFonts w:ascii="Arial" w:hAnsi="Arial" w:cs="Arial"/>
          <w:i/>
          <w:color w:val="FF0000"/>
          <w:sz w:val="20"/>
          <w:szCs w:val="20"/>
          <w:lang w:val="af-ZA"/>
        </w:rPr>
        <w:t>ի</w:t>
      </w:r>
      <w:r w:rsidR="005C6159" w:rsidRPr="00AF04FC">
        <w:rPr>
          <w:rFonts w:ascii="Arial LatArm" w:hAnsi="Arial LatArm" w:cs="Times Armenian"/>
          <w:i/>
          <w:color w:val="FF0000"/>
          <w:sz w:val="20"/>
          <w:szCs w:val="20"/>
          <w:lang w:val="af-ZA"/>
        </w:rPr>
        <w:t xml:space="preserve"> </w:t>
      </w:r>
      <w:r w:rsidRPr="00AF04FC">
        <w:rPr>
          <w:rFonts w:ascii="Arial LatArm" w:hAnsi="Arial LatArm" w:cs="Times Armenian"/>
          <w:i/>
          <w:color w:val="FF0000"/>
          <w:sz w:val="20"/>
          <w:szCs w:val="20"/>
          <w:vertAlign w:val="subscript"/>
          <w:lang w:val="af-ZA"/>
        </w:rPr>
        <w:t xml:space="preserve"> </w:t>
      </w:r>
      <w:r w:rsidR="005C6159" w:rsidRPr="00AF04FC">
        <w:rPr>
          <w:rFonts w:ascii="Arial LatArm" w:hAnsi="Arial LatArm" w:cs="Times Armenian"/>
          <w:i/>
          <w:color w:val="FF0000"/>
          <w:sz w:val="20"/>
          <w:szCs w:val="20"/>
          <w:lang w:val="af-ZA"/>
        </w:rPr>
        <w:t xml:space="preserve">N </w:t>
      </w:r>
      <w:r w:rsidR="005C6159" w:rsidRPr="00AF04FC">
        <w:rPr>
          <w:rFonts w:ascii="Arial LatArm" w:hAnsi="Arial LatArm" w:cs="Times Armenian"/>
          <w:i/>
          <w:color w:val="FF0000"/>
          <w:sz w:val="20"/>
          <w:szCs w:val="20"/>
          <w:u w:val="single"/>
          <w:lang w:val="af-ZA"/>
        </w:rPr>
        <w:t xml:space="preserve">  </w:t>
      </w:r>
      <w:r w:rsidR="00AF04FC">
        <w:rPr>
          <w:rFonts w:ascii="Arial" w:hAnsi="Arial" w:cs="Arial"/>
          <w:i/>
          <w:color w:val="FF0000"/>
          <w:sz w:val="20"/>
          <w:szCs w:val="20"/>
          <w:u w:val="single"/>
          <w:lang w:val="ru-RU"/>
        </w:rPr>
        <w:t>թիվ</w:t>
      </w:r>
      <w:r w:rsidR="00AF04FC" w:rsidRPr="00AF04FC">
        <w:rPr>
          <w:rFonts w:ascii="Arial" w:hAnsi="Arial" w:cs="Arial"/>
          <w:i/>
          <w:color w:val="FF0000"/>
          <w:sz w:val="20"/>
          <w:szCs w:val="20"/>
          <w:u w:val="single"/>
          <w:lang w:val="af-ZA"/>
        </w:rPr>
        <w:t xml:space="preserve"> 1</w:t>
      </w:r>
      <w:r w:rsidR="005C6159" w:rsidRPr="00AF04FC">
        <w:rPr>
          <w:rFonts w:ascii="Arial LatArm" w:hAnsi="Arial LatArm" w:cs="Times Armenian"/>
          <w:i/>
          <w:color w:val="FF0000"/>
          <w:sz w:val="20"/>
          <w:szCs w:val="20"/>
          <w:u w:val="single"/>
          <w:lang w:val="af-ZA"/>
        </w:rPr>
        <w:t xml:space="preserve">   </w:t>
      </w:r>
      <w:r w:rsidRPr="00AF04FC">
        <w:rPr>
          <w:rFonts w:ascii="Arial" w:hAnsi="Arial" w:cs="Arial"/>
          <w:i/>
          <w:color w:val="FF0000"/>
          <w:sz w:val="20"/>
          <w:szCs w:val="20"/>
        </w:rPr>
        <w:t>որոշմամբ</w:t>
      </w: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C35D56" w:rsidRDefault="00096865" w:rsidP="00EF3662">
      <w:pPr>
        <w:pStyle w:val="aa"/>
        <w:ind w:right="-7" w:firstLine="567"/>
        <w:jc w:val="center"/>
        <w:rPr>
          <w:rFonts w:ascii="Arial LatArm" w:hAnsi="Arial LatArm"/>
          <w:color w:val="FF0000"/>
          <w:lang w:val="af-ZA"/>
        </w:rPr>
      </w:pPr>
    </w:p>
    <w:p w:rsidR="00096865" w:rsidRPr="00C35D56" w:rsidRDefault="00731A3A" w:rsidP="00EF3662">
      <w:pPr>
        <w:pStyle w:val="aa"/>
        <w:ind w:right="-7" w:firstLine="567"/>
        <w:jc w:val="center"/>
        <w:rPr>
          <w:rFonts w:ascii="Arial LatArm" w:hAnsi="Arial LatArm"/>
          <w:color w:val="FF0000"/>
          <w:lang w:val="af-ZA"/>
        </w:rPr>
      </w:pPr>
      <w:r>
        <w:rPr>
          <w:rFonts w:ascii="Sylfaen" w:hAnsi="Sylfaen"/>
          <w:i/>
          <w:lang w:val="ru-RU"/>
        </w:rPr>
        <w:t>Արարատի</w:t>
      </w:r>
      <w:r w:rsidRPr="00F9486B">
        <w:rPr>
          <w:rFonts w:ascii="Sylfaen" w:hAnsi="Sylfaen"/>
          <w:i/>
          <w:lang w:val="af-ZA"/>
        </w:rPr>
        <w:t xml:space="preserve"> </w:t>
      </w:r>
      <w:r>
        <w:rPr>
          <w:rFonts w:ascii="Sylfaen" w:hAnsi="Sylfaen"/>
          <w:i/>
          <w:lang w:val="ru-RU"/>
        </w:rPr>
        <w:t>մարզի</w:t>
      </w:r>
      <w:r w:rsidRPr="00F9486B">
        <w:rPr>
          <w:rFonts w:ascii="Sylfaen" w:hAnsi="Sylfaen"/>
          <w:i/>
          <w:lang w:val="af-ZA"/>
        </w:rPr>
        <w:t xml:space="preserve"> </w:t>
      </w:r>
      <w:r>
        <w:rPr>
          <w:rFonts w:ascii="Sylfaen" w:hAnsi="Sylfaen"/>
          <w:i/>
          <w:lang w:val="ru-RU"/>
        </w:rPr>
        <w:t>Ա</w:t>
      </w:r>
      <w:r>
        <w:rPr>
          <w:rFonts w:ascii="Sylfaen" w:hAnsi="Sylfaen"/>
          <w:i/>
        </w:rPr>
        <w:t>րարատ</w:t>
      </w:r>
      <w:r w:rsidRPr="00F9486B">
        <w:rPr>
          <w:rFonts w:ascii="Sylfaen" w:hAnsi="Sylfaen"/>
          <w:i/>
          <w:lang w:val="af-ZA"/>
        </w:rPr>
        <w:t xml:space="preserve"> </w:t>
      </w:r>
      <w:r>
        <w:rPr>
          <w:rFonts w:ascii="Sylfaen" w:hAnsi="Sylfaen"/>
          <w:i/>
        </w:rPr>
        <w:t>գյուղի</w:t>
      </w:r>
      <w:r w:rsidRPr="00F9486B">
        <w:rPr>
          <w:rFonts w:ascii="Sylfaen" w:hAnsi="Sylfaen"/>
          <w:i/>
          <w:lang w:val="af-ZA"/>
        </w:rPr>
        <w:t xml:space="preserve">  </w:t>
      </w:r>
      <w:r>
        <w:rPr>
          <w:rFonts w:ascii="Sylfaen" w:hAnsi="Sylfaen"/>
          <w:i/>
        </w:rPr>
        <w:t>մանկապարտեզ</w:t>
      </w:r>
      <w:r w:rsidRPr="00F9486B">
        <w:rPr>
          <w:rFonts w:ascii="Sylfaen" w:hAnsi="Sylfaen"/>
          <w:i/>
          <w:lang w:val="af-ZA"/>
        </w:rPr>
        <w:t xml:space="preserve"> </w:t>
      </w:r>
      <w:r>
        <w:rPr>
          <w:rFonts w:ascii="Sylfaen" w:hAnsi="Sylfaen"/>
          <w:i/>
          <w:lang w:val="af-ZA"/>
        </w:rPr>
        <w:t xml:space="preserve"> ՀՈԱԿ </w:t>
      </w:r>
      <w:r w:rsidRPr="00AF04FC">
        <w:rPr>
          <w:rFonts w:ascii="Arial" w:hAnsi="Arial" w:cs="Arial"/>
          <w:i/>
          <w:color w:val="FF0000"/>
          <w:u w:val="single"/>
          <w:lang w:val="af-ZA"/>
        </w:rPr>
        <w:t xml:space="preserve"> </w:t>
      </w:r>
    </w:p>
    <w:p w:rsidR="00096865" w:rsidRPr="00C35D56" w:rsidRDefault="00096865" w:rsidP="00EF3662">
      <w:pPr>
        <w:pStyle w:val="aa"/>
        <w:tabs>
          <w:tab w:val="left" w:pos="5968"/>
        </w:tabs>
        <w:ind w:right="-7" w:firstLine="567"/>
        <w:rPr>
          <w:rFonts w:ascii="Arial LatArm" w:hAnsi="Arial LatArm"/>
          <w:color w:val="FF0000"/>
          <w:lang w:val="af-ZA"/>
        </w:rPr>
      </w:pPr>
      <w:r w:rsidRPr="00C35D56">
        <w:rPr>
          <w:rFonts w:ascii="Arial LatArm" w:hAnsi="Arial LatArm"/>
          <w:color w:val="FF0000"/>
          <w:lang w:val="af-ZA"/>
        </w:rPr>
        <w:tab/>
      </w:r>
    </w:p>
    <w:p w:rsidR="00096865" w:rsidRPr="00C35D56" w:rsidRDefault="00096865" w:rsidP="00EF3662">
      <w:pPr>
        <w:pStyle w:val="aa"/>
        <w:ind w:right="-7" w:firstLine="567"/>
        <w:jc w:val="center"/>
        <w:rPr>
          <w:rFonts w:ascii="Arial LatArm" w:hAnsi="Arial LatArm"/>
          <w:color w:val="FF0000"/>
          <w:lang w:val="af-ZA"/>
        </w:rPr>
      </w:pPr>
    </w:p>
    <w:p w:rsidR="00096865" w:rsidRPr="00C35D56" w:rsidRDefault="00096865" w:rsidP="00EF3662">
      <w:pPr>
        <w:pStyle w:val="aa"/>
        <w:ind w:right="-7" w:firstLine="567"/>
        <w:jc w:val="center"/>
        <w:rPr>
          <w:rFonts w:ascii="Arial LatArm" w:hAnsi="Arial LatArm"/>
          <w:color w:val="FF0000"/>
          <w:lang w:val="af-ZA"/>
        </w:rPr>
      </w:pPr>
    </w:p>
    <w:p w:rsidR="00CE0D95" w:rsidRPr="00C35D56" w:rsidRDefault="00CE0D95" w:rsidP="00EF3662">
      <w:pPr>
        <w:pStyle w:val="aa"/>
        <w:ind w:right="-7" w:firstLine="567"/>
        <w:jc w:val="center"/>
        <w:rPr>
          <w:rFonts w:ascii="Arial LatArm" w:hAnsi="Arial LatArm"/>
          <w:color w:val="FF0000"/>
          <w:lang w:val="af-ZA"/>
        </w:rPr>
      </w:pPr>
    </w:p>
    <w:p w:rsidR="00096865" w:rsidRPr="00C35D56" w:rsidRDefault="00096865" w:rsidP="00EF3662">
      <w:pPr>
        <w:pStyle w:val="aa"/>
        <w:ind w:right="-7" w:firstLine="567"/>
        <w:jc w:val="center"/>
        <w:rPr>
          <w:rFonts w:ascii="Arial LatArm" w:hAnsi="Arial LatArm"/>
          <w:color w:val="FF0000"/>
          <w:lang w:val="af-ZA"/>
        </w:rPr>
      </w:pPr>
    </w:p>
    <w:p w:rsidR="00096865" w:rsidRPr="00C35D56" w:rsidRDefault="00096865" w:rsidP="00EF3662">
      <w:pPr>
        <w:pStyle w:val="aa"/>
        <w:ind w:right="-7" w:firstLine="567"/>
        <w:jc w:val="center"/>
        <w:rPr>
          <w:rFonts w:ascii="Arial LatArm" w:hAnsi="Arial LatArm" w:cs="Sylfaen"/>
          <w:color w:val="FF0000"/>
          <w:lang w:val="af-ZA"/>
        </w:rPr>
      </w:pPr>
      <w:r w:rsidRPr="00C35D56">
        <w:rPr>
          <w:rFonts w:ascii="Arial" w:hAnsi="Arial" w:cs="Arial"/>
          <w:color w:val="FF0000"/>
        </w:rPr>
        <w:t>Հ</w:t>
      </w:r>
      <w:r w:rsidRPr="00C35D56">
        <w:rPr>
          <w:rFonts w:ascii="Arial LatArm" w:hAnsi="Arial LatArm" w:cs="Times Armenian"/>
          <w:color w:val="FF0000"/>
          <w:lang w:val="af-ZA"/>
        </w:rPr>
        <w:t xml:space="preserve"> </w:t>
      </w:r>
      <w:r w:rsidRPr="00C35D56">
        <w:rPr>
          <w:rFonts w:ascii="Arial" w:hAnsi="Arial" w:cs="Arial"/>
          <w:color w:val="FF0000"/>
        </w:rPr>
        <w:t>Ր</w:t>
      </w:r>
      <w:r w:rsidRPr="00C35D56">
        <w:rPr>
          <w:rFonts w:ascii="Arial LatArm" w:hAnsi="Arial LatArm" w:cs="Times Armenian"/>
          <w:color w:val="FF0000"/>
          <w:lang w:val="af-ZA"/>
        </w:rPr>
        <w:t xml:space="preserve"> </w:t>
      </w:r>
      <w:r w:rsidRPr="00C35D56">
        <w:rPr>
          <w:rFonts w:ascii="Arial" w:hAnsi="Arial" w:cs="Arial"/>
          <w:color w:val="FF0000"/>
        </w:rPr>
        <w:t>Ա</w:t>
      </w:r>
      <w:r w:rsidRPr="00C35D56">
        <w:rPr>
          <w:rFonts w:ascii="Arial LatArm" w:hAnsi="Arial LatArm" w:cs="Times Armenian"/>
          <w:color w:val="FF0000"/>
          <w:lang w:val="af-ZA"/>
        </w:rPr>
        <w:t xml:space="preserve"> </w:t>
      </w:r>
      <w:r w:rsidRPr="00C35D56">
        <w:rPr>
          <w:rFonts w:ascii="Arial" w:hAnsi="Arial" w:cs="Arial"/>
          <w:color w:val="FF0000"/>
        </w:rPr>
        <w:t>Վ</w:t>
      </w:r>
      <w:r w:rsidRPr="00C35D56">
        <w:rPr>
          <w:rFonts w:ascii="Arial LatArm" w:hAnsi="Arial LatArm" w:cs="Times Armenian"/>
          <w:color w:val="FF0000"/>
          <w:lang w:val="af-ZA"/>
        </w:rPr>
        <w:t xml:space="preserve"> </w:t>
      </w:r>
      <w:r w:rsidRPr="00C35D56">
        <w:rPr>
          <w:rFonts w:ascii="Arial" w:hAnsi="Arial" w:cs="Arial"/>
          <w:color w:val="FF0000"/>
        </w:rPr>
        <w:t>Ե</w:t>
      </w:r>
      <w:r w:rsidRPr="00C35D56">
        <w:rPr>
          <w:rFonts w:ascii="Arial LatArm" w:hAnsi="Arial LatArm" w:cs="Times Armenian"/>
          <w:color w:val="FF0000"/>
          <w:lang w:val="af-ZA"/>
        </w:rPr>
        <w:t xml:space="preserve"> </w:t>
      </w:r>
      <w:r w:rsidRPr="00C35D56">
        <w:rPr>
          <w:rFonts w:ascii="Arial" w:hAnsi="Arial" w:cs="Arial"/>
          <w:color w:val="FF0000"/>
        </w:rPr>
        <w:t>Ր</w:t>
      </w:r>
    </w:p>
    <w:p w:rsidR="00096865" w:rsidRPr="00C35D56" w:rsidRDefault="00096865" w:rsidP="00EF3662">
      <w:pPr>
        <w:pStyle w:val="aa"/>
        <w:ind w:right="-7" w:firstLine="567"/>
        <w:jc w:val="center"/>
        <w:rPr>
          <w:rFonts w:ascii="Arial LatArm" w:hAnsi="Arial LatArm" w:cs="Sylfaen"/>
          <w:color w:val="FF0000"/>
          <w:lang w:val="af-ZA"/>
        </w:rPr>
      </w:pPr>
    </w:p>
    <w:p w:rsidR="00096865" w:rsidRPr="00C35D56" w:rsidRDefault="00096865" w:rsidP="00EF3662">
      <w:pPr>
        <w:pStyle w:val="aa"/>
        <w:ind w:right="-7" w:firstLine="567"/>
        <w:jc w:val="center"/>
        <w:rPr>
          <w:rFonts w:ascii="Arial LatArm" w:hAnsi="Arial LatArm" w:cs="Sylfaen"/>
          <w:color w:val="FF0000"/>
          <w:lang w:val="af-ZA"/>
        </w:rPr>
      </w:pPr>
    </w:p>
    <w:p w:rsidR="00096865" w:rsidRPr="00C35D56" w:rsidRDefault="00731A3A" w:rsidP="00EF3662">
      <w:pPr>
        <w:pStyle w:val="aa"/>
        <w:ind w:right="-7"/>
        <w:jc w:val="center"/>
        <w:rPr>
          <w:rFonts w:ascii="Arial LatArm" w:hAnsi="Arial LatArm"/>
          <w:color w:val="FF0000"/>
          <w:szCs w:val="22"/>
          <w:lang w:val="af-ZA"/>
        </w:rPr>
      </w:pPr>
      <w:r>
        <w:rPr>
          <w:rFonts w:ascii="Sylfaen" w:hAnsi="Sylfaen" w:cs="Arial"/>
          <w:color w:val="FF0000"/>
          <w:lang w:val="af-ZA"/>
        </w:rPr>
        <w:t xml:space="preserve">Արարատ գյուղի </w:t>
      </w:r>
      <w:r w:rsidR="008676A6">
        <w:rPr>
          <w:rFonts w:ascii="Sylfaen" w:hAnsi="Sylfaen" w:cs="Arial"/>
          <w:color w:val="FF0000"/>
          <w:lang w:val="af-ZA"/>
        </w:rPr>
        <w:t>մանկապարտեզ</w:t>
      </w:r>
      <w:r w:rsidR="00C35D56" w:rsidRPr="00C35D56">
        <w:rPr>
          <w:rFonts w:ascii="Arial LatArm" w:hAnsi="Arial LatArm" w:cs="Sylfaen"/>
          <w:color w:val="FF0000"/>
          <w:lang w:val="af-ZA"/>
        </w:rPr>
        <w:t xml:space="preserve"> </w:t>
      </w:r>
      <w:r w:rsidR="00C35D56" w:rsidRPr="00C35D56">
        <w:rPr>
          <w:rFonts w:ascii="Arial" w:hAnsi="Arial" w:cs="Arial"/>
          <w:color w:val="FF0000"/>
          <w:lang w:val="af-ZA"/>
        </w:rPr>
        <w:t xml:space="preserve">ՀՈԱԿ </w:t>
      </w:r>
      <w:r w:rsidR="002B32D6" w:rsidRPr="00C35D56">
        <w:rPr>
          <w:rFonts w:ascii="Arial" w:hAnsi="Arial" w:cs="Arial"/>
          <w:color w:val="FF0000"/>
        </w:rPr>
        <w:t>Ի</w:t>
      </w:r>
      <w:r w:rsidR="002B32D6" w:rsidRPr="00C35D56">
        <w:rPr>
          <w:rFonts w:ascii="Arial LatArm" w:hAnsi="Arial LatArm" w:cs="Sylfaen"/>
          <w:color w:val="FF0000"/>
          <w:lang w:val="af-ZA"/>
        </w:rPr>
        <w:t xml:space="preserve"> </w:t>
      </w:r>
      <w:r w:rsidR="002B32D6" w:rsidRPr="00C35D56">
        <w:rPr>
          <w:rFonts w:ascii="Arial" w:hAnsi="Arial" w:cs="Arial"/>
          <w:color w:val="FF0000"/>
        </w:rPr>
        <w:t>ԿԱՐԻՔՆԵՐԻ</w:t>
      </w:r>
      <w:r w:rsidR="002B32D6" w:rsidRPr="00C35D56">
        <w:rPr>
          <w:rFonts w:ascii="Arial LatArm" w:hAnsi="Arial LatArm" w:cs="Times Armenian"/>
          <w:color w:val="FF0000"/>
          <w:lang w:val="af-ZA"/>
        </w:rPr>
        <w:t xml:space="preserve"> </w:t>
      </w:r>
      <w:r w:rsidR="002B32D6" w:rsidRPr="00C35D56">
        <w:rPr>
          <w:rFonts w:ascii="Arial" w:hAnsi="Arial" w:cs="Arial"/>
          <w:color w:val="FF0000"/>
        </w:rPr>
        <w:t>ՀԱՄԱՐ</w:t>
      </w:r>
      <w:r w:rsidR="002B32D6" w:rsidRPr="00C35D56">
        <w:rPr>
          <w:rFonts w:ascii="Arial LatArm" w:hAnsi="Arial LatArm" w:cs="Times Armenian"/>
          <w:color w:val="FF0000"/>
          <w:lang w:val="af-ZA"/>
        </w:rPr>
        <w:t xml:space="preserve">` </w:t>
      </w:r>
      <w:r w:rsidR="002B32D6" w:rsidRPr="00C35D56">
        <w:rPr>
          <w:rFonts w:ascii="Arial LatArm" w:hAnsi="Arial LatArm" w:cs="Sylfaen"/>
          <w:color w:val="FF0000"/>
          <w:lang w:val="af-ZA"/>
        </w:rPr>
        <w:t>«</w:t>
      </w:r>
      <w:r w:rsidR="00C35D56" w:rsidRPr="00C35D56">
        <w:rPr>
          <w:rFonts w:ascii="Arial" w:hAnsi="Arial" w:cs="Arial"/>
          <w:color w:val="FF0000"/>
          <w:lang w:val="ru-RU"/>
        </w:rPr>
        <w:t>ՍՆՆԴԱՄԹԵՐՔԻ</w:t>
      </w:r>
      <w:r w:rsidR="00C35D56" w:rsidRPr="00C35D56">
        <w:rPr>
          <w:rFonts w:ascii="Arial" w:hAnsi="Arial" w:cs="Arial"/>
          <w:color w:val="FF0000"/>
          <w:lang w:val="af-ZA"/>
        </w:rPr>
        <w:t xml:space="preserve"> </w:t>
      </w:r>
      <w:r w:rsidR="002B32D6" w:rsidRPr="00C35D56">
        <w:rPr>
          <w:rFonts w:ascii="Arial LatArm" w:hAnsi="Arial LatArm" w:cs="Sylfaen"/>
          <w:color w:val="FF0000"/>
          <w:lang w:val="af-ZA"/>
        </w:rPr>
        <w:t xml:space="preserve"> </w:t>
      </w:r>
      <w:r w:rsidR="002B32D6" w:rsidRPr="00C35D56">
        <w:rPr>
          <w:rFonts w:ascii="Arial" w:hAnsi="Arial" w:cs="Arial"/>
          <w:color w:val="FF0000"/>
        </w:rPr>
        <w:t>ՁԵՌՔԲԵՐՄԱՆ</w:t>
      </w:r>
      <w:r w:rsidR="002B32D6" w:rsidRPr="00C35D56">
        <w:rPr>
          <w:rFonts w:ascii="Arial LatArm" w:hAnsi="Arial LatArm" w:cs="Times Armenian"/>
          <w:color w:val="FF0000"/>
          <w:lang w:val="af-ZA"/>
        </w:rPr>
        <w:t xml:space="preserve"> </w:t>
      </w:r>
      <w:r w:rsidR="002B32D6" w:rsidRPr="00C35D56">
        <w:rPr>
          <w:rFonts w:ascii="Arial" w:hAnsi="Arial" w:cs="Arial"/>
          <w:color w:val="FF0000"/>
        </w:rPr>
        <w:t>ՆՊԱՏԱԿՈՎ</w:t>
      </w:r>
      <w:r w:rsidR="002B32D6" w:rsidRPr="00C35D56">
        <w:rPr>
          <w:rFonts w:ascii="Arial LatArm" w:hAnsi="Arial LatArm" w:cs="Sylfaen"/>
          <w:color w:val="FF0000"/>
          <w:lang w:val="af-ZA"/>
        </w:rPr>
        <w:t xml:space="preserve"> </w:t>
      </w:r>
      <w:r w:rsidR="002B32D6" w:rsidRPr="00C35D56">
        <w:rPr>
          <w:rFonts w:ascii="Arial LatArm" w:hAnsi="Arial LatArm" w:cs="Times Armenian"/>
          <w:color w:val="FF0000"/>
          <w:lang w:val="af-ZA"/>
        </w:rPr>
        <w:t xml:space="preserve"> </w:t>
      </w:r>
      <w:r w:rsidR="002B32D6" w:rsidRPr="00C35D56">
        <w:rPr>
          <w:rFonts w:ascii="Arial" w:hAnsi="Arial" w:cs="Arial"/>
          <w:color w:val="FF0000"/>
        </w:rPr>
        <w:t>ՀԱՅՏԱՐԱՐՎԱԾ</w:t>
      </w:r>
      <w:r w:rsidR="002B32D6" w:rsidRPr="00C35D56">
        <w:rPr>
          <w:rFonts w:ascii="Arial LatArm" w:hAnsi="Arial LatArm" w:cs="Times Armenian"/>
          <w:color w:val="FF0000"/>
          <w:lang w:val="af-ZA"/>
        </w:rPr>
        <w:t xml:space="preserve"> </w:t>
      </w:r>
      <w:r w:rsidR="00C35D56" w:rsidRPr="00C35D56">
        <w:rPr>
          <w:rFonts w:ascii="Arial" w:hAnsi="Arial" w:cs="Arial"/>
          <w:color w:val="FF0000"/>
          <w:lang w:val="ru-RU"/>
        </w:rPr>
        <w:t>ԳՆԱՆՇՄԱՆ</w:t>
      </w:r>
      <w:r w:rsidR="00C35D56" w:rsidRPr="00C35D56">
        <w:rPr>
          <w:rFonts w:ascii="Arial" w:hAnsi="Arial" w:cs="Arial"/>
          <w:color w:val="FF0000"/>
          <w:lang w:val="af-ZA"/>
        </w:rPr>
        <w:t xml:space="preserve"> </w:t>
      </w:r>
      <w:r w:rsidR="00C35D56" w:rsidRPr="00C35D56">
        <w:rPr>
          <w:rFonts w:ascii="Arial" w:hAnsi="Arial" w:cs="Arial"/>
          <w:color w:val="FF0000"/>
          <w:lang w:val="ru-RU"/>
        </w:rPr>
        <w:t>ՀԱՐՑՄԱՆ</w:t>
      </w:r>
      <w:r w:rsidR="00C35D56" w:rsidRPr="00C35D56">
        <w:rPr>
          <w:rFonts w:ascii="Arial" w:hAnsi="Arial" w:cs="Arial"/>
          <w:color w:val="FF0000"/>
          <w:lang w:val="af-ZA"/>
        </w:rPr>
        <w:t xml:space="preserve"> </w:t>
      </w:r>
      <w:r w:rsidR="00C35D56" w:rsidRPr="00C35D56">
        <w:rPr>
          <w:rFonts w:ascii="Arial" w:hAnsi="Arial" w:cs="Arial"/>
          <w:color w:val="FF0000"/>
          <w:lang w:val="ru-RU"/>
        </w:rPr>
        <w:t>ԸՆԹԱՑԱԿԱՐԳԻ</w:t>
      </w:r>
    </w:p>
    <w:p w:rsidR="00096865" w:rsidRPr="00AF04FC" w:rsidRDefault="00096865" w:rsidP="00EF3662">
      <w:pPr>
        <w:pStyle w:val="aa"/>
        <w:ind w:right="-7"/>
        <w:jc w:val="center"/>
        <w:rPr>
          <w:rFonts w:ascii="Arial LatArm" w:hAnsi="Arial LatArm"/>
          <w:szCs w:val="22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2B32D6" w:rsidRPr="00AF04FC" w:rsidRDefault="002B32D6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CE0D95" w:rsidRPr="00AF04FC" w:rsidRDefault="00CE0D9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CE0D95" w:rsidRPr="00AF04FC" w:rsidRDefault="00CE0D9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CE0D95" w:rsidRPr="00AF04FC" w:rsidRDefault="00CE0D9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096865" w:rsidRPr="00AF04FC" w:rsidRDefault="00096865" w:rsidP="00EF3662">
      <w:pPr>
        <w:pStyle w:val="aa"/>
        <w:ind w:right="-7" w:firstLine="567"/>
        <w:jc w:val="center"/>
        <w:rPr>
          <w:rFonts w:ascii="Arial LatArm" w:hAnsi="Arial LatArm"/>
          <w:lang w:val="af-ZA"/>
        </w:rPr>
      </w:pPr>
    </w:p>
    <w:p w:rsidR="001A43A4" w:rsidRPr="00AF04FC" w:rsidRDefault="006F0D3F" w:rsidP="00EF3662">
      <w:pPr>
        <w:ind w:firstLine="567"/>
        <w:jc w:val="both"/>
        <w:rPr>
          <w:rFonts w:ascii="Arial LatArm" w:hAnsi="Arial LatArm" w:cs="Sylfaen"/>
          <w:i/>
          <w:sz w:val="22"/>
          <w:szCs w:val="22"/>
          <w:lang w:val="af-ZA"/>
        </w:rPr>
      </w:pPr>
      <w:r w:rsidRPr="00AF04FC">
        <w:rPr>
          <w:rFonts w:ascii="Arial LatArm" w:hAnsi="Arial LatArm" w:cs="Sylfaen"/>
          <w:i/>
          <w:sz w:val="22"/>
          <w:szCs w:val="22"/>
          <w:lang w:val="af-ZA"/>
        </w:rPr>
        <w:br w:type="page"/>
      </w:r>
      <w:r w:rsidR="00096865" w:rsidRPr="00AF04FC">
        <w:rPr>
          <w:rFonts w:ascii="Arial" w:hAnsi="Arial" w:cs="Arial"/>
          <w:i/>
          <w:sz w:val="22"/>
          <w:szCs w:val="22"/>
        </w:rPr>
        <w:lastRenderedPageBreak/>
        <w:t>Հարգելի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մասնակից</w:t>
      </w:r>
      <w:r w:rsidR="00677658" w:rsidRPr="00AF04FC">
        <w:rPr>
          <w:rFonts w:ascii="Arial LatArm" w:hAnsi="Arial LatArm" w:cs="Sylfaen"/>
          <w:i/>
          <w:sz w:val="22"/>
          <w:szCs w:val="22"/>
          <w:lang w:val="af-ZA"/>
        </w:rPr>
        <w:t xml:space="preserve"> </w:t>
      </w:r>
      <w:r w:rsidR="00884204" w:rsidRPr="00AF04FC">
        <w:rPr>
          <w:rFonts w:ascii="Arial" w:hAnsi="Arial" w:cs="Arial"/>
          <w:i/>
          <w:sz w:val="22"/>
          <w:szCs w:val="22"/>
        </w:rPr>
        <w:t>ն</w:t>
      </w:r>
      <w:r w:rsidR="00096865" w:rsidRPr="00AF04FC">
        <w:rPr>
          <w:rFonts w:ascii="Arial" w:hAnsi="Arial" w:cs="Arial"/>
          <w:i/>
          <w:sz w:val="22"/>
          <w:szCs w:val="22"/>
        </w:rPr>
        <w:t>ախքան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հայտ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կազմելը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և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ներկայացնելը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խնդրում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ենք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մանրամասնորեն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ուսումնասիրել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սույն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հրավերը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, </w:t>
      </w:r>
      <w:r w:rsidR="00096865" w:rsidRPr="00AF04FC">
        <w:rPr>
          <w:rFonts w:ascii="Arial" w:hAnsi="Arial" w:cs="Arial"/>
          <w:i/>
          <w:sz w:val="22"/>
          <w:szCs w:val="22"/>
        </w:rPr>
        <w:t>քանի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որ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հրավերին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չհամապատասխանող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հայտերը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ենթակա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են</w:t>
      </w:r>
      <w:r w:rsidR="00096865" w:rsidRPr="00AF04FC">
        <w:rPr>
          <w:rFonts w:ascii="Arial LatArm" w:hAnsi="Arial LatArm" w:cs="Times Armenian"/>
          <w:i/>
          <w:sz w:val="22"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i/>
          <w:sz w:val="22"/>
          <w:szCs w:val="22"/>
        </w:rPr>
        <w:t>մերժման</w:t>
      </w:r>
      <w:r w:rsidR="0046586E" w:rsidRPr="00AF04FC">
        <w:rPr>
          <w:rFonts w:ascii="Arial LatArm" w:hAnsi="Arial LatArm" w:cs="Sylfaen"/>
          <w:i/>
          <w:sz w:val="22"/>
          <w:szCs w:val="22"/>
          <w:lang w:val="af-ZA"/>
        </w:rPr>
        <w:t xml:space="preserve">: </w:t>
      </w:r>
    </w:p>
    <w:p w:rsidR="00096865" w:rsidRPr="00AF04FC" w:rsidRDefault="00096865" w:rsidP="00EF3662">
      <w:pPr>
        <w:ind w:firstLine="567"/>
        <w:jc w:val="center"/>
        <w:rPr>
          <w:rFonts w:ascii="Arial LatArm" w:hAnsi="Arial LatArm"/>
          <w:b/>
          <w:sz w:val="20"/>
          <w:szCs w:val="22"/>
          <w:lang w:val="af-ZA"/>
        </w:rPr>
      </w:pPr>
    </w:p>
    <w:p w:rsidR="00160AE4" w:rsidRPr="00AF04FC" w:rsidRDefault="00160AE4" w:rsidP="00EF3662">
      <w:pPr>
        <w:ind w:firstLine="567"/>
        <w:jc w:val="center"/>
        <w:rPr>
          <w:rFonts w:ascii="Arial LatArm" w:hAnsi="Arial LatArm" w:cs="Sylfaen"/>
          <w:b/>
          <w:sz w:val="22"/>
          <w:szCs w:val="22"/>
          <w:lang w:val="af-ZA"/>
        </w:rPr>
      </w:pPr>
    </w:p>
    <w:p w:rsidR="00160AE4" w:rsidRPr="00AF04FC" w:rsidRDefault="00160AE4" w:rsidP="00EF3662">
      <w:pPr>
        <w:ind w:firstLine="567"/>
        <w:jc w:val="center"/>
        <w:rPr>
          <w:rFonts w:ascii="Arial LatArm" w:hAnsi="Arial LatArm"/>
          <w:b/>
          <w:sz w:val="20"/>
          <w:szCs w:val="20"/>
          <w:lang w:val="af-ZA"/>
        </w:rPr>
      </w:pPr>
      <w:r w:rsidRPr="00AF04FC">
        <w:rPr>
          <w:rFonts w:ascii="Arial" w:hAnsi="Arial" w:cs="Arial"/>
          <w:b/>
          <w:sz w:val="20"/>
          <w:szCs w:val="20"/>
        </w:rPr>
        <w:t>ԲՈՎԱՆԴԱԿՈւԹՅՈւՆ</w:t>
      </w:r>
    </w:p>
    <w:p w:rsidR="00160AE4" w:rsidRPr="00C35D56" w:rsidRDefault="008676A6" w:rsidP="00EF3662">
      <w:pPr>
        <w:ind w:firstLine="567"/>
        <w:rPr>
          <w:rFonts w:ascii="Arial LatArm" w:hAnsi="Arial LatArm"/>
          <w:color w:val="FF0000"/>
          <w:sz w:val="20"/>
          <w:lang w:val="af-ZA"/>
        </w:rPr>
      </w:pPr>
      <w:r>
        <w:rPr>
          <w:rFonts w:ascii="Sylfaen" w:hAnsi="Sylfaen" w:cs="Arial"/>
          <w:color w:val="FF0000"/>
          <w:lang w:val="af-ZA"/>
        </w:rPr>
        <w:t>Արարատ գյուղի մանկապարտեզ</w:t>
      </w:r>
      <w:r w:rsidRPr="00C35D56">
        <w:rPr>
          <w:rFonts w:ascii="Arial LatArm" w:hAnsi="Arial LatArm" w:cs="Sylfaen"/>
          <w:color w:val="FF0000"/>
          <w:lang w:val="af-ZA"/>
        </w:rPr>
        <w:t xml:space="preserve"> </w:t>
      </w:r>
      <w:r w:rsidRPr="00C35D56">
        <w:rPr>
          <w:rFonts w:ascii="Sylfaen" w:hAnsi="Sylfaen" w:cs="Sylfaen"/>
          <w:color w:val="FF0000"/>
          <w:lang w:val="af-ZA"/>
        </w:rPr>
        <w:t>ՀՈԱԿ</w:t>
      </w:r>
      <w:r w:rsidRPr="00C35D56">
        <w:rPr>
          <w:rFonts w:ascii="Arial" w:hAnsi="Arial" w:cs="Arial"/>
          <w:color w:val="FF0000"/>
          <w:lang w:val="af-ZA"/>
        </w:rPr>
        <w:t xml:space="preserve"> </w:t>
      </w:r>
      <w:r w:rsidRPr="00C35D56">
        <w:rPr>
          <w:rFonts w:ascii="Sylfaen" w:hAnsi="Sylfaen" w:cs="Sylfaen"/>
          <w:color w:val="FF0000"/>
        </w:rPr>
        <w:t>Ի</w:t>
      </w:r>
      <w:r w:rsidRPr="00C35D56">
        <w:rPr>
          <w:rFonts w:ascii="Arial LatArm" w:hAnsi="Arial LatArm" w:cs="Sylfaen"/>
          <w:color w:val="FF0000"/>
          <w:lang w:val="af-ZA"/>
        </w:rPr>
        <w:t xml:space="preserve"> </w:t>
      </w:r>
      <w:r w:rsidR="00160AE4" w:rsidRPr="00C35D56">
        <w:rPr>
          <w:rFonts w:ascii="Arial" w:hAnsi="Arial" w:cs="Arial"/>
          <w:b/>
          <w:color w:val="FF0000"/>
          <w:sz w:val="20"/>
          <w:lang w:val="af-ZA"/>
        </w:rPr>
        <w:t>ԿԱՐԻՔՆԵՐԻ</w:t>
      </w:r>
      <w:r w:rsidR="00160AE4" w:rsidRPr="00C35D56">
        <w:rPr>
          <w:rFonts w:ascii="Arial LatArm" w:hAnsi="Arial LatArm"/>
          <w:b/>
          <w:color w:val="FF0000"/>
          <w:sz w:val="20"/>
          <w:lang w:val="af-ZA"/>
        </w:rPr>
        <w:t xml:space="preserve"> </w:t>
      </w:r>
      <w:r w:rsidR="00160AE4" w:rsidRPr="00C35D56">
        <w:rPr>
          <w:rFonts w:ascii="Arial" w:hAnsi="Arial" w:cs="Arial"/>
          <w:b/>
          <w:color w:val="FF0000"/>
          <w:sz w:val="20"/>
          <w:lang w:val="af-ZA"/>
        </w:rPr>
        <w:t>ՀԱՄԱՐ</w:t>
      </w:r>
      <w:r w:rsidR="00160AE4" w:rsidRPr="00C35D56">
        <w:rPr>
          <w:rFonts w:ascii="Arial LatArm" w:hAnsi="Arial LatArm"/>
          <w:color w:val="FF0000"/>
          <w:sz w:val="20"/>
          <w:lang w:val="af-ZA"/>
        </w:rPr>
        <w:t xml:space="preserve">   _________</w:t>
      </w:r>
      <w:r w:rsidR="00C35D56" w:rsidRPr="00C35D56">
        <w:rPr>
          <w:rFonts w:ascii="Arial" w:hAnsi="Arial" w:cs="Arial"/>
          <w:color w:val="FF0000"/>
          <w:sz w:val="20"/>
          <w:lang w:val="ru-RU"/>
        </w:rPr>
        <w:t>ՍՆՆԴԱՄԹԵՐՔ</w:t>
      </w:r>
      <w:r w:rsidR="00160AE4" w:rsidRPr="00C35D56">
        <w:rPr>
          <w:rFonts w:ascii="Arial LatArm" w:hAnsi="Arial LatArm"/>
          <w:color w:val="FF0000"/>
          <w:sz w:val="20"/>
          <w:lang w:val="af-ZA"/>
        </w:rPr>
        <w:t>_____-</w:t>
      </w:r>
      <w:r w:rsidR="00160AE4" w:rsidRPr="00C35D56">
        <w:rPr>
          <w:rFonts w:ascii="Arial" w:hAnsi="Arial" w:cs="Arial"/>
          <w:b/>
          <w:color w:val="FF0000"/>
          <w:sz w:val="20"/>
          <w:lang w:val="af-ZA"/>
        </w:rPr>
        <w:t>Ի</w:t>
      </w:r>
    </w:p>
    <w:p w:rsidR="00160AE4" w:rsidRPr="00AF04FC" w:rsidRDefault="00160AE4" w:rsidP="00EF3662">
      <w:pPr>
        <w:ind w:firstLine="567"/>
        <w:rPr>
          <w:rFonts w:ascii="Arial LatArm" w:hAnsi="Arial LatArm"/>
          <w:sz w:val="16"/>
          <w:szCs w:val="16"/>
          <w:lang w:val="af-ZA"/>
        </w:rPr>
      </w:pPr>
      <w:r w:rsidRPr="00AF04FC">
        <w:rPr>
          <w:rFonts w:ascii="Arial LatArm" w:hAnsi="Arial LatArm"/>
          <w:sz w:val="20"/>
          <w:lang w:val="af-ZA"/>
        </w:rPr>
        <w:t xml:space="preserve">   (</w:t>
      </w:r>
      <w:r w:rsidRPr="00AF04FC">
        <w:rPr>
          <w:rFonts w:ascii="Arial" w:hAnsi="Arial" w:cs="Arial"/>
          <w:sz w:val="16"/>
          <w:szCs w:val="16"/>
          <w:lang w:val="af-ZA"/>
        </w:rPr>
        <w:t>պատվիրատուի</w:t>
      </w:r>
      <w:r w:rsidRPr="00AF04FC">
        <w:rPr>
          <w:rFonts w:ascii="Arial LatArm" w:hAnsi="Arial LatArm"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sz w:val="16"/>
          <w:szCs w:val="16"/>
          <w:lang w:val="af-ZA"/>
        </w:rPr>
        <w:t>անվանումը</w:t>
      </w:r>
      <w:r w:rsidRPr="00AF04FC">
        <w:rPr>
          <w:rFonts w:ascii="Arial LatArm" w:hAnsi="Arial LatArm"/>
          <w:sz w:val="16"/>
          <w:szCs w:val="16"/>
          <w:lang w:val="af-ZA"/>
        </w:rPr>
        <w:t xml:space="preserve">)                                                                  </w:t>
      </w:r>
      <w:r w:rsidRPr="00AF04FC">
        <w:rPr>
          <w:rFonts w:ascii="Arial" w:hAnsi="Arial" w:cs="Arial"/>
          <w:sz w:val="16"/>
          <w:szCs w:val="16"/>
          <w:lang w:val="af-ZA"/>
        </w:rPr>
        <w:t>ապրանքի</w:t>
      </w:r>
      <w:r w:rsidRPr="00AF04FC">
        <w:rPr>
          <w:rFonts w:ascii="Arial LatArm" w:hAnsi="Arial LatArm"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sz w:val="16"/>
          <w:szCs w:val="16"/>
          <w:lang w:val="af-ZA"/>
        </w:rPr>
        <w:t>անվանումը</w:t>
      </w:r>
    </w:p>
    <w:p w:rsidR="00096865" w:rsidRPr="00C35D56" w:rsidRDefault="00160AE4" w:rsidP="00EF3662">
      <w:pPr>
        <w:ind w:firstLine="567"/>
        <w:jc w:val="center"/>
        <w:rPr>
          <w:rFonts w:ascii="Arial LatArm" w:hAnsi="Arial LatArm"/>
          <w:i/>
          <w:color w:val="FF0000"/>
          <w:sz w:val="20"/>
          <w:lang w:val="af-ZA"/>
        </w:rPr>
      </w:pPr>
      <w:r w:rsidRPr="00C35D56">
        <w:rPr>
          <w:rFonts w:ascii="Arial" w:hAnsi="Arial" w:cs="Arial"/>
          <w:b/>
          <w:color w:val="FF0000"/>
          <w:sz w:val="20"/>
          <w:lang w:val="af-ZA"/>
        </w:rPr>
        <w:t>ՁԵՌՔԲԵՐՄԱՆ</w:t>
      </w:r>
      <w:r w:rsidRPr="00C35D56">
        <w:rPr>
          <w:rFonts w:ascii="Arial LatArm" w:hAnsi="Arial LatArm"/>
          <w:b/>
          <w:color w:val="FF0000"/>
          <w:sz w:val="20"/>
          <w:lang w:val="af-ZA"/>
        </w:rPr>
        <w:t xml:space="preserve"> </w:t>
      </w:r>
      <w:r w:rsidRPr="00C35D56">
        <w:rPr>
          <w:rFonts w:ascii="Arial" w:hAnsi="Arial" w:cs="Arial"/>
          <w:b/>
          <w:color w:val="FF0000"/>
          <w:sz w:val="20"/>
          <w:lang w:val="af-ZA"/>
        </w:rPr>
        <w:t>ՆՊԱՏԱԿՈՎ</w:t>
      </w:r>
      <w:r w:rsidRPr="00C35D56">
        <w:rPr>
          <w:rFonts w:ascii="Arial LatArm" w:hAnsi="Arial LatArm"/>
          <w:b/>
          <w:color w:val="FF0000"/>
          <w:sz w:val="20"/>
          <w:lang w:val="af-ZA"/>
        </w:rPr>
        <w:t xml:space="preserve"> </w:t>
      </w:r>
      <w:r w:rsidRPr="00C35D56">
        <w:rPr>
          <w:rFonts w:ascii="Arial" w:hAnsi="Arial" w:cs="Arial"/>
          <w:b/>
          <w:color w:val="FF0000"/>
          <w:sz w:val="20"/>
          <w:lang w:val="af-ZA"/>
        </w:rPr>
        <w:t>ՀԱՅՏԱՐԱՐՎԱԾ</w:t>
      </w:r>
      <w:r w:rsidRPr="00C35D56">
        <w:rPr>
          <w:rFonts w:ascii="Arial LatArm" w:hAnsi="Arial LatArm"/>
          <w:b/>
          <w:color w:val="FF0000"/>
          <w:sz w:val="20"/>
          <w:lang w:val="af-ZA"/>
        </w:rPr>
        <w:t xml:space="preserve"> </w:t>
      </w:r>
      <w:r w:rsidR="00C35D56" w:rsidRPr="00C35D56">
        <w:rPr>
          <w:rFonts w:ascii="Arial" w:hAnsi="Arial" w:cs="Arial"/>
          <w:b/>
          <w:color w:val="FF0000"/>
          <w:sz w:val="20"/>
          <w:lang w:val="ru-RU"/>
        </w:rPr>
        <w:t>ԳՆԱՆՇՄԱՆ</w:t>
      </w:r>
      <w:r w:rsidR="00C35D56" w:rsidRPr="00C35D56">
        <w:rPr>
          <w:rFonts w:ascii="Arial" w:hAnsi="Arial" w:cs="Arial"/>
          <w:b/>
          <w:color w:val="FF0000"/>
          <w:sz w:val="20"/>
          <w:lang w:val="af-ZA"/>
        </w:rPr>
        <w:t xml:space="preserve"> </w:t>
      </w:r>
      <w:r w:rsidR="00C35D56" w:rsidRPr="00C35D56">
        <w:rPr>
          <w:rFonts w:ascii="Arial" w:hAnsi="Arial" w:cs="Arial"/>
          <w:b/>
          <w:color w:val="FF0000"/>
          <w:sz w:val="20"/>
          <w:lang w:val="ru-RU"/>
        </w:rPr>
        <w:t>ՀԱՐՑՄԱՆ</w:t>
      </w:r>
      <w:r w:rsidR="00C35D56" w:rsidRPr="00C35D56">
        <w:rPr>
          <w:rFonts w:ascii="Arial" w:hAnsi="Arial" w:cs="Arial"/>
          <w:b/>
          <w:color w:val="FF0000"/>
          <w:sz w:val="20"/>
          <w:lang w:val="af-ZA"/>
        </w:rPr>
        <w:t xml:space="preserve"> </w:t>
      </w:r>
      <w:r w:rsidR="00C35D56" w:rsidRPr="00C35D56">
        <w:rPr>
          <w:rFonts w:ascii="Arial" w:hAnsi="Arial" w:cs="Arial"/>
          <w:b/>
          <w:color w:val="FF0000"/>
          <w:sz w:val="20"/>
          <w:lang w:val="ru-RU"/>
        </w:rPr>
        <w:t>ԸՆԹԱՑԱԿԱՐԳԻ</w:t>
      </w:r>
      <w:r w:rsidRPr="00C35D56">
        <w:rPr>
          <w:rFonts w:ascii="Arial LatArm" w:hAnsi="Arial LatArm"/>
          <w:b/>
          <w:color w:val="FF0000"/>
          <w:sz w:val="20"/>
          <w:lang w:val="af-ZA"/>
        </w:rPr>
        <w:t xml:space="preserve"> </w:t>
      </w:r>
      <w:r w:rsidRPr="00C35D56">
        <w:rPr>
          <w:rFonts w:ascii="Arial" w:hAnsi="Arial" w:cs="Arial"/>
          <w:b/>
          <w:color w:val="FF0000"/>
          <w:sz w:val="20"/>
          <w:lang w:val="af-ZA"/>
        </w:rPr>
        <w:t>ՀՐԱՎԵՐԻ</w:t>
      </w:r>
    </w:p>
    <w:p w:rsidR="00C67E80" w:rsidRPr="00AF04FC" w:rsidRDefault="00C67E80" w:rsidP="00EF3662">
      <w:pPr>
        <w:ind w:firstLine="567"/>
        <w:jc w:val="center"/>
        <w:rPr>
          <w:rFonts w:ascii="Arial LatArm" w:hAnsi="Arial LatArm" w:cs="Sylfaen"/>
          <w:b/>
          <w:sz w:val="20"/>
          <w:szCs w:val="22"/>
          <w:lang w:val="af-ZA"/>
        </w:rPr>
      </w:pPr>
    </w:p>
    <w:p w:rsidR="009F5D9B" w:rsidRPr="00AF04FC" w:rsidRDefault="009F5D9B" w:rsidP="00EF3662">
      <w:pPr>
        <w:ind w:firstLine="567"/>
        <w:jc w:val="center"/>
        <w:rPr>
          <w:rFonts w:ascii="Arial LatArm" w:hAnsi="Arial LatArm" w:cs="Sylfaen"/>
          <w:b/>
          <w:sz w:val="20"/>
          <w:szCs w:val="22"/>
          <w:lang w:val="af-ZA"/>
        </w:rPr>
      </w:pPr>
    </w:p>
    <w:p w:rsidR="00096865" w:rsidRPr="00AF04FC" w:rsidRDefault="00096865" w:rsidP="00EF3662">
      <w:pPr>
        <w:ind w:firstLine="567"/>
        <w:jc w:val="center"/>
        <w:rPr>
          <w:rFonts w:ascii="Arial LatArm" w:hAnsi="Arial LatArm"/>
          <w:sz w:val="20"/>
          <w:lang w:val="af-ZA"/>
        </w:rPr>
      </w:pPr>
      <w:proofErr w:type="gramStart"/>
      <w:r w:rsidRPr="00AF04FC">
        <w:rPr>
          <w:rFonts w:ascii="Arial" w:hAnsi="Arial" w:cs="Arial"/>
          <w:b/>
          <w:sz w:val="20"/>
          <w:szCs w:val="22"/>
        </w:rPr>
        <w:t>ՄԱՍ</w:t>
      </w:r>
      <w:r w:rsidRPr="00AF04FC">
        <w:rPr>
          <w:rFonts w:ascii="Arial LatArm" w:hAnsi="Arial LatArm" w:cs="Times Armenian"/>
          <w:b/>
          <w:sz w:val="20"/>
          <w:szCs w:val="22"/>
          <w:lang w:val="af-ZA"/>
        </w:rPr>
        <w:t xml:space="preserve">  I</w:t>
      </w:r>
      <w:proofErr w:type="gramEnd"/>
      <w:r w:rsidRPr="00AF04FC">
        <w:rPr>
          <w:rFonts w:ascii="Arial LatArm" w:hAnsi="Arial LatArm" w:cs="Times Armenian"/>
          <w:b/>
          <w:sz w:val="20"/>
          <w:szCs w:val="22"/>
          <w:lang w:val="af-ZA"/>
        </w:rPr>
        <w:t>.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096865" w:rsidRPr="00AF04FC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 xml:space="preserve">1.  </w:t>
      </w:r>
      <w:r w:rsidRPr="00AF04FC">
        <w:rPr>
          <w:rFonts w:ascii="Arial" w:hAnsi="Arial" w:cs="Arial"/>
          <w:sz w:val="20"/>
        </w:rPr>
        <w:t>Գնման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առարկայի</w:t>
      </w:r>
      <w:r w:rsidRPr="00AF04FC">
        <w:rPr>
          <w:rFonts w:ascii="Arial LatArm" w:hAnsi="Arial LatArm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բնութագիրը</w:t>
      </w:r>
      <w:r w:rsidRPr="00AF04FC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096865" w:rsidRPr="00AF04FC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 xml:space="preserve">2. </w:t>
      </w:r>
      <w:r w:rsidRPr="00AF04FC">
        <w:rPr>
          <w:rFonts w:ascii="Arial" w:hAnsi="Arial" w:cs="Arial"/>
          <w:sz w:val="20"/>
        </w:rPr>
        <w:t>Մասնակցի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մասնակցության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իրավունքի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պահանջները</w:t>
      </w:r>
      <w:r w:rsidR="000206D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</w:rPr>
        <w:t>և</w:t>
      </w:r>
      <w:r w:rsidR="000206D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</w:rPr>
        <w:t>դրանց</w:t>
      </w:r>
      <w:r w:rsidR="000206D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</w:rPr>
        <w:t>գնահատման</w:t>
      </w:r>
      <w:r w:rsidR="000206D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</w:rPr>
        <w:t>կարգը</w:t>
      </w:r>
      <w:r w:rsidRPr="00AF04FC">
        <w:rPr>
          <w:rFonts w:ascii="Arial LatArm" w:hAnsi="Arial LatArm" w:cs="Times Armenian"/>
          <w:sz w:val="20"/>
          <w:lang w:val="af-ZA"/>
        </w:rPr>
        <w:t xml:space="preserve">, </w:t>
      </w:r>
      <w:r w:rsidR="000206DA" w:rsidRPr="00AF04FC">
        <w:rPr>
          <w:rFonts w:ascii="Arial" w:hAnsi="Arial" w:cs="Arial"/>
          <w:sz w:val="20"/>
          <w:lang w:val="af-ZA"/>
        </w:rPr>
        <w:t>ընտրված</w:t>
      </w:r>
      <w:r w:rsidR="000206DA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  <w:lang w:val="af-ZA"/>
        </w:rPr>
        <w:t>մասնակից</w:t>
      </w:r>
      <w:r w:rsidR="000206DA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  <w:lang w:val="af-ZA"/>
        </w:rPr>
        <w:t>ճանաչվելու</w:t>
      </w:r>
      <w:r w:rsidR="000206DA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  <w:lang w:val="af-ZA"/>
        </w:rPr>
        <w:t>դեպքում</w:t>
      </w:r>
      <w:r w:rsidR="000206DA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որակավորման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  <w:lang w:val="af-ZA"/>
        </w:rPr>
        <w:t>ապահովում</w:t>
      </w:r>
      <w:r w:rsidR="000206DA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  <w:lang w:val="af-ZA"/>
        </w:rPr>
        <w:t>ներկայացնելու</w:t>
      </w:r>
      <w:r w:rsidR="000206DA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  <w:lang w:val="af-ZA"/>
        </w:rPr>
        <w:t>պայմանները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</w:p>
    <w:p w:rsidR="00096865" w:rsidRPr="00AF04FC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 xml:space="preserve">3. </w:t>
      </w:r>
      <w:r w:rsidRPr="00AF04FC">
        <w:rPr>
          <w:rFonts w:ascii="Arial" w:hAnsi="Arial" w:cs="Arial"/>
          <w:sz w:val="20"/>
        </w:rPr>
        <w:t>Հրավերի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պարզաբանումը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և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հրավերում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փոփոխություն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կատարելու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կարգը</w:t>
      </w:r>
      <w:r w:rsidRPr="00AF04FC">
        <w:rPr>
          <w:rFonts w:ascii="Arial LatArm" w:hAnsi="Arial LatArm" w:cs="Times Armenian"/>
          <w:sz w:val="20"/>
          <w:lang w:val="af-ZA"/>
        </w:rPr>
        <w:tab/>
      </w:r>
    </w:p>
    <w:p w:rsidR="00087A30" w:rsidRPr="00AF04FC" w:rsidRDefault="00096865" w:rsidP="00EF3662">
      <w:pPr>
        <w:ind w:firstLine="1134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 xml:space="preserve">4. </w:t>
      </w:r>
      <w:r w:rsidRPr="00AF04FC">
        <w:rPr>
          <w:rFonts w:ascii="Arial" w:hAnsi="Arial" w:cs="Arial"/>
          <w:sz w:val="20"/>
        </w:rPr>
        <w:t>Հայտը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ներկայացնելու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կարգը</w:t>
      </w:r>
    </w:p>
    <w:p w:rsidR="00096865" w:rsidRPr="00AF04FC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5.</w:t>
      </w:r>
      <w:r w:rsidRPr="00AF04FC">
        <w:rPr>
          <w:rFonts w:ascii="Arial LatArm" w:hAnsi="Arial LatArm"/>
          <w:sz w:val="20"/>
          <w:lang w:val="af-ZA"/>
        </w:rPr>
        <w:tab/>
      </w:r>
      <w:r w:rsidRPr="00AF04FC">
        <w:rPr>
          <w:rFonts w:ascii="Arial" w:hAnsi="Arial" w:cs="Arial"/>
          <w:sz w:val="20"/>
        </w:rPr>
        <w:t>Հայտի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գնային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առաջարկը</w:t>
      </w:r>
      <w:r w:rsidR="00096865" w:rsidRPr="00AF04FC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096865" w:rsidRPr="00AF04FC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6</w:t>
      </w:r>
      <w:r w:rsidR="00096865" w:rsidRPr="00AF04FC">
        <w:rPr>
          <w:rFonts w:ascii="Arial LatArm" w:hAnsi="Arial LatArm"/>
          <w:sz w:val="20"/>
          <w:lang w:val="af-ZA"/>
        </w:rPr>
        <w:t xml:space="preserve">. </w:t>
      </w:r>
      <w:r w:rsidR="00096865" w:rsidRPr="00AF04FC">
        <w:rPr>
          <w:rFonts w:ascii="Arial" w:hAnsi="Arial" w:cs="Arial"/>
          <w:sz w:val="20"/>
        </w:rPr>
        <w:t>Հայտի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գործողության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ժամկետը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, </w:t>
      </w:r>
      <w:r w:rsidR="00096865" w:rsidRPr="00AF04FC">
        <w:rPr>
          <w:rFonts w:ascii="Arial" w:hAnsi="Arial" w:cs="Arial"/>
          <w:sz w:val="20"/>
        </w:rPr>
        <w:t>հայտերում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փոփոխություն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կատարելու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և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դրանք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հետ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վերցնելու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կարգը</w:t>
      </w:r>
      <w:r w:rsidR="00096865" w:rsidRPr="00AF04FC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096865" w:rsidRPr="00AF04FC" w:rsidRDefault="00087A30" w:rsidP="00EF3662">
      <w:pPr>
        <w:ind w:firstLine="1134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8</w:t>
      </w:r>
      <w:r w:rsidR="00096865" w:rsidRPr="00AF04FC">
        <w:rPr>
          <w:rFonts w:ascii="Arial LatArm" w:hAnsi="Arial LatArm"/>
          <w:sz w:val="20"/>
          <w:lang w:val="af-ZA"/>
        </w:rPr>
        <w:t xml:space="preserve">. </w:t>
      </w:r>
      <w:r w:rsidR="00AF7BE8" w:rsidRPr="00AF04FC">
        <w:rPr>
          <w:rFonts w:ascii="Arial" w:hAnsi="Arial" w:cs="Arial"/>
          <w:sz w:val="20"/>
          <w:lang w:val="af-ZA"/>
        </w:rPr>
        <w:t>Հ</w:t>
      </w:r>
      <w:r w:rsidR="00AF7BE8" w:rsidRPr="00AF04FC">
        <w:rPr>
          <w:rFonts w:ascii="Arial" w:hAnsi="Arial" w:cs="Arial"/>
          <w:sz w:val="20"/>
        </w:rPr>
        <w:t>այտերի</w:t>
      </w:r>
      <w:r w:rsidR="00AF7BE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F7BE8" w:rsidRPr="00AF04FC">
        <w:rPr>
          <w:rFonts w:ascii="Arial" w:hAnsi="Arial" w:cs="Arial"/>
          <w:sz w:val="20"/>
        </w:rPr>
        <w:t>բացումը</w:t>
      </w:r>
      <w:r w:rsidR="00AF7BE8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AF7BE8" w:rsidRPr="00AF04FC">
        <w:rPr>
          <w:rFonts w:ascii="Arial" w:hAnsi="Arial" w:cs="Arial"/>
          <w:sz w:val="20"/>
        </w:rPr>
        <w:t>գնահատումը</w:t>
      </w:r>
      <w:r w:rsidR="00AF7BE8" w:rsidRPr="00AF04FC">
        <w:rPr>
          <w:rFonts w:ascii="Arial LatArm" w:hAnsi="Arial LatArm" w:cs="Sylfaen"/>
          <w:sz w:val="20"/>
          <w:lang w:val="af-ZA"/>
        </w:rPr>
        <w:t xml:space="preserve">  </w:t>
      </w:r>
      <w:r w:rsidR="00AF7BE8" w:rsidRPr="00AF04FC">
        <w:rPr>
          <w:rFonts w:ascii="Arial" w:hAnsi="Arial" w:cs="Arial"/>
          <w:sz w:val="20"/>
        </w:rPr>
        <w:t>և</w:t>
      </w:r>
      <w:r w:rsidR="00AF7BE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F7BE8" w:rsidRPr="00AF04FC">
        <w:rPr>
          <w:rFonts w:ascii="Arial" w:hAnsi="Arial" w:cs="Arial"/>
          <w:sz w:val="20"/>
        </w:rPr>
        <w:t>արդյունքների</w:t>
      </w:r>
      <w:r w:rsidR="00AF7BE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F7BE8" w:rsidRPr="00AF04FC">
        <w:rPr>
          <w:rFonts w:ascii="Arial" w:hAnsi="Arial" w:cs="Arial"/>
          <w:sz w:val="20"/>
        </w:rPr>
        <w:t>ամփոփումը</w:t>
      </w:r>
      <w:r w:rsidR="00096865" w:rsidRPr="00AF04FC">
        <w:rPr>
          <w:rFonts w:ascii="Arial LatArm" w:hAnsi="Arial LatArm" w:cs="Sylfaen"/>
          <w:sz w:val="20"/>
          <w:lang w:val="af-ZA"/>
        </w:rPr>
        <w:tab/>
      </w:r>
    </w:p>
    <w:p w:rsidR="00096865" w:rsidRPr="00AF04FC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9</w:t>
      </w:r>
      <w:r w:rsidR="00096865" w:rsidRPr="00AF04FC">
        <w:rPr>
          <w:rFonts w:ascii="Arial LatArm" w:hAnsi="Arial LatArm"/>
          <w:sz w:val="20"/>
          <w:lang w:val="af-ZA"/>
        </w:rPr>
        <w:t xml:space="preserve">. </w:t>
      </w:r>
      <w:r w:rsidR="00096865" w:rsidRPr="00AF04FC">
        <w:rPr>
          <w:rFonts w:ascii="Arial" w:hAnsi="Arial" w:cs="Arial"/>
          <w:sz w:val="20"/>
        </w:rPr>
        <w:t>Պայմանագրի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կնքումը</w:t>
      </w:r>
      <w:r w:rsidR="00096865" w:rsidRPr="00AF04FC">
        <w:rPr>
          <w:rFonts w:ascii="Arial LatArm" w:hAnsi="Arial LatArm" w:cs="Times Armenian"/>
          <w:sz w:val="20"/>
          <w:lang w:val="af-ZA"/>
        </w:rPr>
        <w:tab/>
      </w:r>
    </w:p>
    <w:p w:rsidR="00096865" w:rsidRPr="00AF04FC" w:rsidRDefault="00087A30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10</w:t>
      </w:r>
      <w:r w:rsidR="00096865" w:rsidRPr="00AF04FC">
        <w:rPr>
          <w:rFonts w:ascii="Arial LatArm" w:hAnsi="Arial LatArm"/>
          <w:sz w:val="20"/>
          <w:lang w:val="af-ZA"/>
        </w:rPr>
        <w:t xml:space="preserve">. </w:t>
      </w:r>
      <w:r w:rsidR="000206DA" w:rsidRPr="00AF04FC">
        <w:rPr>
          <w:rFonts w:ascii="Arial" w:hAnsi="Arial" w:cs="Arial"/>
          <w:sz w:val="20"/>
          <w:lang w:val="af-ZA"/>
        </w:rPr>
        <w:t>Որակավորման</w:t>
      </w:r>
      <w:r w:rsidR="000206DA" w:rsidRPr="00AF04FC">
        <w:rPr>
          <w:rFonts w:ascii="Arial LatArm" w:hAnsi="Arial LatArm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  <w:lang w:val="af-ZA"/>
        </w:rPr>
        <w:t>և</w:t>
      </w:r>
      <w:r w:rsidR="000206DA" w:rsidRPr="00AF04FC">
        <w:rPr>
          <w:rFonts w:ascii="Arial LatArm" w:hAnsi="Arial LatArm"/>
          <w:sz w:val="20"/>
          <w:lang w:val="af-ZA"/>
        </w:rPr>
        <w:t xml:space="preserve"> </w:t>
      </w:r>
      <w:r w:rsidR="000206DA" w:rsidRPr="00AF04FC">
        <w:rPr>
          <w:rFonts w:ascii="Arial" w:hAnsi="Arial" w:cs="Arial"/>
          <w:sz w:val="20"/>
        </w:rPr>
        <w:t>պ</w:t>
      </w:r>
      <w:r w:rsidR="00096865" w:rsidRPr="00AF04FC">
        <w:rPr>
          <w:rFonts w:ascii="Arial" w:hAnsi="Arial" w:cs="Arial"/>
          <w:sz w:val="20"/>
        </w:rPr>
        <w:t>այմանագրի</w:t>
      </w:r>
      <w:r w:rsidR="00096865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</w:rPr>
        <w:t>ապահովում</w:t>
      </w:r>
      <w:r w:rsidR="000206DA" w:rsidRPr="00AF04FC">
        <w:rPr>
          <w:rFonts w:ascii="Arial" w:hAnsi="Arial" w:cs="Arial"/>
          <w:sz w:val="20"/>
        </w:rPr>
        <w:t>ներ</w:t>
      </w:r>
      <w:r w:rsidR="00096865" w:rsidRPr="00AF04FC">
        <w:rPr>
          <w:rFonts w:ascii="Arial" w:hAnsi="Arial" w:cs="Arial"/>
          <w:sz w:val="20"/>
        </w:rPr>
        <w:t>ը</w:t>
      </w:r>
      <w:r w:rsidR="00096865" w:rsidRPr="00AF04FC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096865" w:rsidRPr="00AF04FC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1</w:t>
      </w:r>
      <w:r w:rsidR="00087A30" w:rsidRPr="00AF04FC">
        <w:rPr>
          <w:rFonts w:ascii="Arial LatArm" w:hAnsi="Arial LatArm"/>
          <w:sz w:val="20"/>
          <w:lang w:val="af-ZA"/>
        </w:rPr>
        <w:t>1</w:t>
      </w:r>
      <w:r w:rsidRPr="00AF04FC">
        <w:rPr>
          <w:rFonts w:ascii="Arial LatArm" w:hAnsi="Arial LatArm"/>
          <w:sz w:val="20"/>
          <w:lang w:val="af-ZA"/>
        </w:rPr>
        <w:t xml:space="preserve">. </w:t>
      </w:r>
      <w:r w:rsidRPr="00AF04FC">
        <w:rPr>
          <w:rFonts w:ascii="Arial" w:hAnsi="Arial" w:cs="Arial"/>
          <w:sz w:val="20"/>
        </w:rPr>
        <w:t>Ընթացակարգը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չկայացած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հայտարարելը</w:t>
      </w:r>
      <w:r w:rsidRPr="00AF04FC">
        <w:rPr>
          <w:rFonts w:ascii="Arial LatArm" w:hAnsi="Arial LatArm" w:cs="Times Armenian"/>
          <w:sz w:val="20"/>
          <w:lang w:val="af-ZA"/>
        </w:rPr>
        <w:tab/>
        <w:t xml:space="preserve"> </w:t>
      </w:r>
    </w:p>
    <w:p w:rsidR="00096865" w:rsidRPr="00AF04FC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1</w:t>
      </w:r>
      <w:r w:rsidR="00087A30" w:rsidRPr="00AF04FC">
        <w:rPr>
          <w:rFonts w:ascii="Arial LatArm" w:hAnsi="Arial LatArm"/>
          <w:sz w:val="20"/>
          <w:lang w:val="af-ZA"/>
        </w:rPr>
        <w:t>2</w:t>
      </w:r>
      <w:r w:rsidRPr="00AF04FC">
        <w:rPr>
          <w:rFonts w:ascii="Arial LatArm" w:hAnsi="Arial LatArm"/>
          <w:sz w:val="20"/>
          <w:lang w:val="af-ZA"/>
        </w:rPr>
        <w:t xml:space="preserve">. </w:t>
      </w:r>
      <w:r w:rsidRPr="00AF04FC">
        <w:rPr>
          <w:rFonts w:ascii="Arial" w:hAnsi="Arial" w:cs="Arial"/>
          <w:sz w:val="20"/>
        </w:rPr>
        <w:t>Գնման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գործընթացի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հետ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կապված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գործողությունները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և</w:t>
      </w:r>
      <w:r w:rsidRPr="00AF04FC">
        <w:rPr>
          <w:rFonts w:ascii="Arial LatArm" w:hAnsi="Arial LatArm" w:cs="Times Armenian"/>
          <w:sz w:val="20"/>
          <w:lang w:val="af-ZA"/>
        </w:rPr>
        <w:t xml:space="preserve"> (</w:t>
      </w:r>
      <w:r w:rsidRPr="00AF04FC">
        <w:rPr>
          <w:rFonts w:ascii="Arial" w:hAnsi="Arial" w:cs="Arial"/>
          <w:sz w:val="20"/>
        </w:rPr>
        <w:t>կամ</w:t>
      </w:r>
      <w:r w:rsidRPr="00AF04FC">
        <w:rPr>
          <w:rFonts w:ascii="Arial LatArm" w:hAnsi="Arial LatArm" w:cs="Times Armenian"/>
          <w:sz w:val="20"/>
          <w:lang w:val="af-ZA"/>
        </w:rPr>
        <w:t xml:space="preserve">) </w:t>
      </w:r>
      <w:r w:rsidRPr="00AF04FC">
        <w:rPr>
          <w:rFonts w:ascii="Arial" w:hAnsi="Arial" w:cs="Arial"/>
          <w:sz w:val="20"/>
        </w:rPr>
        <w:t>ընդունված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որոշումները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բողոքարկելու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մասնակցի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իրավունքը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և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կարգը</w:t>
      </w:r>
      <w:r w:rsidRPr="00AF04FC">
        <w:rPr>
          <w:rFonts w:ascii="Arial LatArm" w:hAnsi="Arial LatArm" w:cs="Times Armenian"/>
          <w:sz w:val="20"/>
          <w:lang w:val="af-ZA"/>
        </w:rPr>
        <w:tab/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096865" w:rsidRPr="00AF04FC" w:rsidRDefault="00096865" w:rsidP="00EF3662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  <w:proofErr w:type="gramStart"/>
      <w:r w:rsidRPr="00AF04FC">
        <w:rPr>
          <w:rFonts w:ascii="Arial" w:hAnsi="Arial" w:cs="Arial"/>
          <w:b/>
          <w:sz w:val="20"/>
        </w:rPr>
        <w:t>ՄԱՍ</w:t>
      </w:r>
      <w:r w:rsidRPr="00AF04FC">
        <w:rPr>
          <w:rFonts w:ascii="Arial LatArm" w:hAnsi="Arial LatArm" w:cs="Times Armenian"/>
          <w:b/>
          <w:sz w:val="20"/>
          <w:lang w:val="af-ZA"/>
        </w:rPr>
        <w:t xml:space="preserve">  II</w:t>
      </w:r>
      <w:proofErr w:type="gramEnd"/>
      <w:r w:rsidRPr="00AF04FC">
        <w:rPr>
          <w:rFonts w:ascii="Arial LatArm" w:hAnsi="Arial LatArm" w:cs="Times Armenian"/>
          <w:b/>
          <w:sz w:val="20"/>
          <w:lang w:val="af-ZA"/>
        </w:rPr>
        <w:t xml:space="preserve">.  </w:t>
      </w:r>
      <w:r w:rsidR="00242B89">
        <w:rPr>
          <w:rFonts w:ascii="Arial" w:hAnsi="Arial" w:cs="Arial"/>
          <w:b/>
          <w:sz w:val="20"/>
          <w:lang w:val="ru-RU"/>
        </w:rPr>
        <w:t>ԳՆԱՆՇՄԱՆ</w:t>
      </w:r>
      <w:r w:rsidR="00242B89" w:rsidRPr="00242B89">
        <w:rPr>
          <w:rFonts w:ascii="Arial" w:hAnsi="Arial" w:cs="Arial"/>
          <w:b/>
          <w:sz w:val="20"/>
          <w:lang w:val="af-ZA"/>
        </w:rPr>
        <w:t xml:space="preserve"> </w:t>
      </w:r>
      <w:r w:rsidR="00242B89">
        <w:rPr>
          <w:rFonts w:ascii="Arial" w:hAnsi="Arial" w:cs="Arial"/>
          <w:b/>
          <w:sz w:val="20"/>
          <w:lang w:val="ru-RU"/>
        </w:rPr>
        <w:t>ՀԱՐՑՄԱՆ</w:t>
      </w:r>
      <w:r w:rsidR="00242B89" w:rsidRPr="00242B89">
        <w:rPr>
          <w:rFonts w:ascii="Arial" w:hAnsi="Arial" w:cs="Arial"/>
          <w:b/>
          <w:sz w:val="20"/>
          <w:lang w:val="af-ZA"/>
        </w:rPr>
        <w:t xml:space="preserve"> </w:t>
      </w:r>
      <w:r w:rsidR="00242B89">
        <w:rPr>
          <w:rFonts w:ascii="Arial" w:hAnsi="Arial" w:cs="Arial"/>
          <w:b/>
          <w:sz w:val="20"/>
          <w:lang w:val="ru-RU"/>
        </w:rPr>
        <w:t>ԸՆԹԱՑԱԿԱՐԳԻ</w:t>
      </w:r>
      <w:r w:rsidR="00242B89" w:rsidRPr="00242B89">
        <w:rPr>
          <w:rFonts w:ascii="Arial" w:hAnsi="Arial" w:cs="Arial"/>
          <w:b/>
          <w:sz w:val="20"/>
          <w:lang w:val="af-ZA"/>
        </w:rPr>
        <w:t xml:space="preserve"> </w:t>
      </w:r>
      <w:r w:rsidRPr="00AF04FC">
        <w:rPr>
          <w:rFonts w:ascii="Arial LatArm" w:hAnsi="Arial LatArm" w:cs="Times Armenian"/>
          <w:b/>
          <w:sz w:val="20"/>
          <w:lang w:val="af-ZA"/>
        </w:rPr>
        <w:t xml:space="preserve">   </w:t>
      </w:r>
      <w:r w:rsidRPr="00AF04FC">
        <w:rPr>
          <w:rFonts w:ascii="Arial" w:hAnsi="Arial" w:cs="Arial"/>
          <w:b/>
          <w:sz w:val="20"/>
        </w:rPr>
        <w:t>ՀԱՅՏԸ</w:t>
      </w:r>
      <w:r w:rsidRPr="00AF04FC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AF04FC">
        <w:rPr>
          <w:rFonts w:ascii="Arial" w:hAnsi="Arial" w:cs="Arial"/>
          <w:b/>
          <w:sz w:val="20"/>
        </w:rPr>
        <w:t>ՊԱՏՐԱՍՏԵԼՈՒ</w:t>
      </w:r>
      <w:r w:rsidRPr="00AF04FC">
        <w:rPr>
          <w:rFonts w:ascii="Arial LatArm" w:hAnsi="Arial LatArm" w:cs="Times Armenian"/>
          <w:b/>
          <w:sz w:val="20"/>
          <w:lang w:val="af-ZA"/>
        </w:rPr>
        <w:t xml:space="preserve">  </w:t>
      </w:r>
      <w:r w:rsidRPr="00AF04FC">
        <w:rPr>
          <w:rFonts w:ascii="Arial" w:hAnsi="Arial" w:cs="Arial"/>
          <w:b/>
          <w:sz w:val="20"/>
        </w:rPr>
        <w:t>ՀՐԱՀԱՆԳ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</w:p>
    <w:p w:rsidR="00096865" w:rsidRPr="00AF04FC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1.</w:t>
      </w:r>
      <w:r w:rsidRPr="00AF04FC">
        <w:rPr>
          <w:rFonts w:ascii="Arial LatArm" w:hAnsi="Arial LatArm"/>
          <w:sz w:val="20"/>
          <w:lang w:val="af-ZA"/>
        </w:rPr>
        <w:tab/>
      </w:r>
      <w:proofErr w:type="gramStart"/>
      <w:r w:rsidRPr="00AF04FC">
        <w:rPr>
          <w:rFonts w:ascii="Arial" w:hAnsi="Arial" w:cs="Arial"/>
          <w:sz w:val="20"/>
        </w:rPr>
        <w:t>Ընդհանուր</w:t>
      </w:r>
      <w:r w:rsidRPr="00AF04FC">
        <w:rPr>
          <w:rFonts w:ascii="Arial LatArm" w:hAnsi="Arial LatArm" w:cs="Times Armenian"/>
          <w:sz w:val="20"/>
          <w:lang w:val="af-ZA"/>
        </w:rPr>
        <w:t xml:space="preserve">  </w:t>
      </w:r>
      <w:r w:rsidRPr="00AF04FC">
        <w:rPr>
          <w:rFonts w:ascii="Arial" w:hAnsi="Arial" w:cs="Arial"/>
          <w:sz w:val="20"/>
        </w:rPr>
        <w:t>դրույթներ</w:t>
      </w:r>
      <w:proofErr w:type="gramEnd"/>
      <w:r w:rsidRPr="00AF04FC">
        <w:rPr>
          <w:rFonts w:ascii="Arial LatArm" w:hAnsi="Arial LatArm" w:cs="Times Armenian"/>
          <w:sz w:val="20"/>
          <w:lang w:val="af-ZA"/>
        </w:rPr>
        <w:tab/>
      </w:r>
    </w:p>
    <w:p w:rsidR="00096865" w:rsidRPr="00AF04FC" w:rsidRDefault="00096865" w:rsidP="00EF3662">
      <w:pPr>
        <w:ind w:firstLine="1134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2.</w:t>
      </w:r>
      <w:r w:rsidRPr="00AF04FC">
        <w:rPr>
          <w:rFonts w:ascii="Arial LatArm" w:hAnsi="Arial LatArm"/>
          <w:sz w:val="20"/>
          <w:lang w:val="af-ZA"/>
        </w:rPr>
        <w:tab/>
      </w:r>
      <w:r w:rsidRPr="00AF04FC">
        <w:rPr>
          <w:rFonts w:ascii="Arial" w:hAnsi="Arial" w:cs="Arial"/>
          <w:sz w:val="20"/>
        </w:rPr>
        <w:t>Ընթացակարգի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հայտը</w:t>
      </w:r>
      <w:r w:rsidRPr="00AF04FC">
        <w:rPr>
          <w:rFonts w:ascii="Arial LatArm" w:hAnsi="Arial LatArm" w:cs="Times Armenian"/>
          <w:sz w:val="20"/>
          <w:lang w:val="af-ZA"/>
        </w:rPr>
        <w:tab/>
      </w:r>
    </w:p>
    <w:p w:rsidR="00037DDE" w:rsidRPr="00AF04FC" w:rsidRDefault="006F0D3F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3</w:t>
      </w:r>
      <w:r w:rsidR="00096865" w:rsidRPr="00AF04FC">
        <w:rPr>
          <w:rFonts w:ascii="Arial LatArm" w:hAnsi="Arial LatArm"/>
          <w:sz w:val="20"/>
          <w:lang w:val="af-ZA"/>
        </w:rPr>
        <w:t>.</w:t>
      </w:r>
      <w:r w:rsidR="00096865" w:rsidRPr="00AF04FC">
        <w:rPr>
          <w:rFonts w:ascii="Arial LatArm" w:hAnsi="Arial LatArm"/>
          <w:sz w:val="20"/>
          <w:lang w:val="af-ZA"/>
        </w:rPr>
        <w:tab/>
      </w:r>
      <w:r w:rsidR="00096865" w:rsidRPr="00AF04FC">
        <w:rPr>
          <w:rFonts w:ascii="Arial" w:hAnsi="Arial" w:cs="Arial"/>
          <w:sz w:val="20"/>
        </w:rPr>
        <w:t>Հավելվածներ</w:t>
      </w:r>
      <w:r w:rsidR="00BE01AE" w:rsidRPr="00AF04FC">
        <w:rPr>
          <w:rFonts w:ascii="Arial LatArm" w:hAnsi="Arial LatArm" w:cs="Times Armenian"/>
          <w:sz w:val="20"/>
          <w:lang w:val="af-ZA"/>
        </w:rPr>
        <w:t xml:space="preserve"> 1-</w:t>
      </w:r>
      <w:r w:rsidR="00334B2F" w:rsidRPr="00AF04FC">
        <w:rPr>
          <w:rFonts w:ascii="Arial LatArm" w:hAnsi="Arial LatArm" w:cs="Times Armenian"/>
          <w:sz w:val="20"/>
          <w:lang w:val="af-ZA"/>
        </w:rPr>
        <w:t>6</w:t>
      </w:r>
      <w:r w:rsidR="00096865" w:rsidRPr="00AF04FC">
        <w:rPr>
          <w:rFonts w:ascii="Arial LatArm" w:hAnsi="Arial LatArm" w:cs="Times Armenian"/>
          <w:sz w:val="20"/>
          <w:lang w:val="af-ZA"/>
        </w:rPr>
        <w:tab/>
      </w:r>
    </w:p>
    <w:p w:rsidR="00037DDE" w:rsidRPr="00AF04FC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:rsidR="00037DDE" w:rsidRPr="00AF04FC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:rsidR="00037DDE" w:rsidRPr="00AF04FC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:rsidR="006265F4" w:rsidRPr="00AF04FC" w:rsidRDefault="006265F4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:rsidR="00037DDE" w:rsidRPr="00AF04FC" w:rsidRDefault="00037DDE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:rsidR="00A55E59" w:rsidRPr="00AF04FC" w:rsidRDefault="00A55E59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</w:p>
    <w:p w:rsidR="00096865" w:rsidRPr="00AF04FC" w:rsidRDefault="007F3495" w:rsidP="00EF3662">
      <w:pPr>
        <w:ind w:firstLine="1134"/>
        <w:jc w:val="both"/>
        <w:rPr>
          <w:rFonts w:ascii="Arial LatArm" w:hAnsi="Arial LatArm" w:cs="Times Armenian"/>
          <w:sz w:val="20"/>
          <w:lang w:val="af-ZA"/>
        </w:rPr>
      </w:pP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994A77" w:rsidRPr="00AF04FC">
        <w:rPr>
          <w:rFonts w:ascii="Arial LatArm" w:hAnsi="Arial LatArm" w:cs="Times Armenian"/>
          <w:sz w:val="20"/>
          <w:lang w:val="af-ZA"/>
        </w:rPr>
        <w:br w:type="page"/>
      </w:r>
      <w:r w:rsidR="00096865" w:rsidRPr="00AF04FC">
        <w:rPr>
          <w:rFonts w:ascii="Arial LatArm" w:hAnsi="Arial LatArm" w:cs="Times Armenian"/>
          <w:sz w:val="20"/>
          <w:lang w:val="af-ZA"/>
        </w:rPr>
        <w:lastRenderedPageBreak/>
        <w:tab/>
      </w:r>
    </w:p>
    <w:p w:rsidR="00096865" w:rsidRPr="00C35D56" w:rsidRDefault="00096865" w:rsidP="00EF3662">
      <w:pPr>
        <w:jc w:val="both"/>
        <w:rPr>
          <w:rFonts w:ascii="Arial LatArm" w:hAnsi="Arial LatArm"/>
          <w:color w:val="FF0000"/>
          <w:sz w:val="20"/>
          <w:lang w:val="af-ZA"/>
        </w:rPr>
      </w:pPr>
      <w:r w:rsidRPr="00C35D56">
        <w:rPr>
          <w:rFonts w:ascii="Arial LatArm" w:hAnsi="Arial LatArm"/>
          <w:color w:val="FF0000"/>
          <w:sz w:val="20"/>
          <w:lang w:val="af-ZA"/>
        </w:rPr>
        <w:t xml:space="preserve">          </w:t>
      </w:r>
      <w:r w:rsidRPr="00C35D56">
        <w:rPr>
          <w:rFonts w:ascii="Arial" w:hAnsi="Arial" w:cs="Arial"/>
          <w:color w:val="FF0000"/>
          <w:sz w:val="20"/>
        </w:rPr>
        <w:t>Սույն</w:t>
      </w:r>
      <w:r w:rsidRPr="00C35D56">
        <w:rPr>
          <w:rFonts w:ascii="Arial LatArm" w:hAnsi="Arial LatArm" w:cs="Times Armenian"/>
          <w:color w:val="FF0000"/>
          <w:sz w:val="20"/>
          <w:lang w:val="af-ZA"/>
        </w:rPr>
        <w:t xml:space="preserve"> </w:t>
      </w:r>
      <w:r w:rsidRPr="00C35D56">
        <w:rPr>
          <w:rFonts w:ascii="Arial" w:hAnsi="Arial" w:cs="Arial"/>
          <w:color w:val="FF0000"/>
          <w:sz w:val="20"/>
        </w:rPr>
        <w:t>հրավերը</w:t>
      </w:r>
      <w:r w:rsidRPr="00C35D56">
        <w:rPr>
          <w:rFonts w:ascii="Arial LatArm" w:hAnsi="Arial LatArm" w:cs="Times Armenian"/>
          <w:color w:val="FF0000"/>
          <w:sz w:val="20"/>
          <w:lang w:val="af-ZA"/>
        </w:rPr>
        <w:t xml:space="preserve"> </w:t>
      </w:r>
      <w:r w:rsidRPr="00C35D56">
        <w:rPr>
          <w:rFonts w:ascii="Arial" w:hAnsi="Arial" w:cs="Arial"/>
          <w:color w:val="FF0000"/>
          <w:sz w:val="20"/>
        </w:rPr>
        <w:t>տրամադրվում</w:t>
      </w:r>
      <w:r w:rsidRPr="00C35D56">
        <w:rPr>
          <w:rFonts w:ascii="Arial LatArm" w:hAnsi="Arial LatArm" w:cs="Times Armenian"/>
          <w:color w:val="FF0000"/>
          <w:sz w:val="20"/>
          <w:lang w:val="af-ZA"/>
        </w:rPr>
        <w:t xml:space="preserve"> </w:t>
      </w:r>
      <w:r w:rsidRPr="00C35D56">
        <w:rPr>
          <w:rFonts w:ascii="Arial" w:hAnsi="Arial" w:cs="Arial"/>
          <w:color w:val="FF0000"/>
          <w:sz w:val="20"/>
        </w:rPr>
        <w:t>է</w:t>
      </w:r>
      <w:r w:rsidRPr="00C35D56">
        <w:rPr>
          <w:rFonts w:ascii="Arial LatArm" w:hAnsi="Arial LatArm" w:cs="Times Armenian"/>
          <w:color w:val="FF0000"/>
          <w:sz w:val="20"/>
          <w:lang w:val="af-ZA"/>
        </w:rPr>
        <w:t xml:space="preserve"> </w:t>
      </w:r>
      <w:r w:rsidRPr="00C35D56">
        <w:rPr>
          <w:rFonts w:ascii="Arial" w:hAnsi="Arial" w:cs="Arial"/>
          <w:color w:val="FF0000"/>
          <w:sz w:val="20"/>
        </w:rPr>
        <w:t>ի</w:t>
      </w:r>
      <w:r w:rsidRPr="00C35D56">
        <w:rPr>
          <w:rFonts w:ascii="Arial LatArm" w:hAnsi="Arial LatArm" w:cs="Times Armenian"/>
          <w:color w:val="FF0000"/>
          <w:sz w:val="20"/>
          <w:lang w:val="af-ZA"/>
        </w:rPr>
        <w:t xml:space="preserve"> </w:t>
      </w:r>
      <w:r w:rsidRPr="00C35D56">
        <w:rPr>
          <w:rFonts w:ascii="Arial" w:hAnsi="Arial" w:cs="Arial"/>
          <w:color w:val="FF0000"/>
          <w:sz w:val="20"/>
        </w:rPr>
        <w:t>լրումն</w:t>
      </w:r>
      <w:r w:rsidRPr="00C35D56">
        <w:rPr>
          <w:rFonts w:ascii="Arial LatArm" w:hAnsi="Arial LatArm"/>
          <w:color w:val="FF0000"/>
          <w:sz w:val="20"/>
          <w:lang w:val="af-ZA"/>
        </w:rPr>
        <w:t xml:space="preserve"> </w:t>
      </w:r>
      <w:r w:rsidR="008676A6">
        <w:rPr>
          <w:rFonts w:ascii="Sylfaen" w:hAnsi="Sylfaen"/>
          <w:i/>
          <w:lang w:val="ru-RU"/>
        </w:rPr>
        <w:t>ԱՄԱԳՄ</w:t>
      </w:r>
      <w:r w:rsidR="008676A6" w:rsidRPr="00F9486B">
        <w:rPr>
          <w:rFonts w:ascii="Sylfaen" w:hAnsi="Sylfaen"/>
          <w:i/>
          <w:lang w:val="af-ZA"/>
        </w:rPr>
        <w:t>_</w:t>
      </w:r>
      <w:r w:rsidR="008676A6">
        <w:rPr>
          <w:rFonts w:ascii="Sylfaen" w:hAnsi="Sylfaen"/>
          <w:i/>
          <w:lang w:val="ru-RU"/>
        </w:rPr>
        <w:t>ԳՀԱՊՁԲ</w:t>
      </w:r>
      <w:r w:rsidR="008676A6" w:rsidRPr="00F9486B">
        <w:rPr>
          <w:rFonts w:ascii="Sylfaen" w:hAnsi="Sylfaen"/>
          <w:i/>
          <w:lang w:val="af-ZA"/>
        </w:rPr>
        <w:t xml:space="preserve"> </w:t>
      </w:r>
      <w:r w:rsidR="008676A6" w:rsidRPr="00C35D56">
        <w:rPr>
          <w:rFonts w:ascii="Arial" w:hAnsi="Arial" w:cs="Arial"/>
          <w:i/>
          <w:color w:val="FF0000"/>
          <w:lang w:val="af-ZA"/>
        </w:rPr>
        <w:t>-20/01</w:t>
      </w:r>
      <w:r w:rsidR="00C35D56" w:rsidRPr="00C35D56">
        <w:rPr>
          <w:rFonts w:ascii="Arial LatArm" w:hAnsi="Arial LatArm" w:cs="Times Armenian"/>
          <w:color w:val="FF0000"/>
          <w:sz w:val="20"/>
          <w:lang w:val="af-ZA"/>
        </w:rPr>
        <w:t xml:space="preserve">        </w:t>
      </w:r>
      <w:r w:rsidRPr="00C35D56">
        <w:rPr>
          <w:rFonts w:ascii="Arial" w:hAnsi="Arial" w:cs="Arial"/>
          <w:color w:val="FF0000"/>
          <w:sz w:val="20"/>
        </w:rPr>
        <w:t>ծածկագրով</w:t>
      </w:r>
      <w:r w:rsidRPr="00C35D56">
        <w:rPr>
          <w:rFonts w:ascii="Arial LatArm" w:hAnsi="Arial LatArm"/>
          <w:color w:val="FF0000"/>
          <w:sz w:val="20"/>
          <w:lang w:val="af-ZA"/>
        </w:rPr>
        <w:t xml:space="preserve"> </w:t>
      </w:r>
      <w:r w:rsidRPr="00C35D56">
        <w:rPr>
          <w:rFonts w:ascii="Arial" w:hAnsi="Arial" w:cs="Arial"/>
          <w:color w:val="FF0000"/>
          <w:sz w:val="20"/>
        </w:rPr>
        <w:t>անցկացվող</w:t>
      </w:r>
      <w:r w:rsidRPr="00C35D56">
        <w:rPr>
          <w:rFonts w:ascii="Arial LatArm" w:hAnsi="Arial LatArm" w:cs="Times Armenian"/>
          <w:color w:val="FF0000"/>
          <w:sz w:val="20"/>
          <w:lang w:val="af-ZA"/>
        </w:rPr>
        <w:t xml:space="preserve"> </w:t>
      </w:r>
      <w:r w:rsidR="00C35D56" w:rsidRPr="00C35D56">
        <w:rPr>
          <w:rFonts w:ascii="Arial" w:hAnsi="Arial" w:cs="Arial"/>
          <w:color w:val="FF0000"/>
          <w:sz w:val="20"/>
          <w:lang w:val="ru-RU"/>
        </w:rPr>
        <w:t>գնանշման</w:t>
      </w:r>
      <w:r w:rsidR="00C35D56" w:rsidRPr="00C35D56">
        <w:rPr>
          <w:rFonts w:ascii="Arial" w:hAnsi="Arial" w:cs="Arial"/>
          <w:color w:val="FF0000"/>
          <w:sz w:val="20"/>
          <w:lang w:val="af-ZA"/>
        </w:rPr>
        <w:t xml:space="preserve"> </w:t>
      </w:r>
      <w:r w:rsidR="00C35D56" w:rsidRPr="00C35D56">
        <w:rPr>
          <w:rFonts w:ascii="Arial" w:hAnsi="Arial" w:cs="Arial"/>
          <w:color w:val="FF0000"/>
          <w:sz w:val="20"/>
          <w:lang w:val="ru-RU"/>
        </w:rPr>
        <w:t>հարցման</w:t>
      </w:r>
      <w:r w:rsidR="00C35D56" w:rsidRPr="00C35D56">
        <w:rPr>
          <w:rFonts w:ascii="Arial" w:hAnsi="Arial" w:cs="Arial"/>
          <w:color w:val="FF0000"/>
          <w:sz w:val="20"/>
          <w:lang w:val="af-ZA"/>
        </w:rPr>
        <w:t xml:space="preserve"> </w:t>
      </w:r>
      <w:r w:rsidR="00C35D56" w:rsidRPr="00C35D56">
        <w:rPr>
          <w:rFonts w:ascii="Arial" w:hAnsi="Arial" w:cs="Arial"/>
          <w:color w:val="FF0000"/>
          <w:sz w:val="20"/>
          <w:lang w:val="ru-RU"/>
        </w:rPr>
        <w:t>ընթացակարգի</w:t>
      </w:r>
      <w:r w:rsidRPr="00C35D56">
        <w:rPr>
          <w:rFonts w:ascii="Arial LatArm" w:hAnsi="Arial LatArm" w:cs="Times Armenian"/>
          <w:color w:val="FF0000"/>
          <w:sz w:val="20"/>
          <w:lang w:val="af-ZA"/>
        </w:rPr>
        <w:t xml:space="preserve"> (</w:t>
      </w:r>
      <w:r w:rsidRPr="00C35D56">
        <w:rPr>
          <w:rFonts w:ascii="Arial" w:hAnsi="Arial" w:cs="Arial"/>
          <w:color w:val="FF0000"/>
          <w:sz w:val="20"/>
        </w:rPr>
        <w:t>այսուհետև</w:t>
      </w:r>
      <w:r w:rsidRPr="00C35D56">
        <w:rPr>
          <w:rFonts w:ascii="Arial LatArm" w:hAnsi="Arial LatArm" w:cs="Times Armenian"/>
          <w:color w:val="FF0000"/>
          <w:sz w:val="20"/>
          <w:lang w:val="af-ZA"/>
        </w:rPr>
        <w:t xml:space="preserve">` </w:t>
      </w:r>
      <w:r w:rsidRPr="00C35D56">
        <w:rPr>
          <w:rFonts w:ascii="Arial" w:hAnsi="Arial" w:cs="Arial"/>
          <w:color w:val="FF0000"/>
          <w:sz w:val="20"/>
        </w:rPr>
        <w:t>ընթացակարգ</w:t>
      </w:r>
      <w:r w:rsidRPr="00C35D56">
        <w:rPr>
          <w:rFonts w:ascii="Arial LatArm" w:hAnsi="Arial LatArm" w:cs="Times Armenian"/>
          <w:color w:val="FF0000"/>
          <w:sz w:val="20"/>
          <w:lang w:val="af-ZA"/>
        </w:rPr>
        <w:t xml:space="preserve">) </w:t>
      </w:r>
      <w:r w:rsidRPr="00C35D56">
        <w:rPr>
          <w:rFonts w:ascii="Arial" w:hAnsi="Arial" w:cs="Arial"/>
          <w:color w:val="FF0000"/>
          <w:sz w:val="20"/>
        </w:rPr>
        <w:t>հայտարարության</w:t>
      </w:r>
      <w:r w:rsidR="004D5671" w:rsidRPr="00C35D56">
        <w:rPr>
          <w:rFonts w:ascii="Arial" w:hAnsi="Arial" w:cs="Arial"/>
          <w:color w:val="FF0000"/>
          <w:sz w:val="20"/>
          <w:lang w:val="af-ZA"/>
        </w:rPr>
        <w:t>։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" w:hAnsi="Arial" w:cs="Arial"/>
          <w:sz w:val="20"/>
        </w:rPr>
        <w:t>Սույն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հրավերը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կազմվել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գնումների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մասին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ՀՀ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օրենսդրության</w:t>
      </w:r>
      <w:r w:rsidRPr="00AF04FC">
        <w:rPr>
          <w:rFonts w:ascii="Arial LatArm" w:hAnsi="Arial LatArm" w:cs="Times Armenia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</w:rPr>
        <w:t>այդ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թվում</w:t>
      </w:r>
      <w:r w:rsidRPr="00AF04FC">
        <w:rPr>
          <w:rFonts w:ascii="Arial LatArm" w:hAnsi="Arial LatArm" w:cs="Times Armenian"/>
          <w:sz w:val="20"/>
          <w:lang w:val="af-ZA"/>
        </w:rPr>
        <w:t>`</w:t>
      </w:r>
      <w:r w:rsidRPr="00AF04FC">
        <w:rPr>
          <w:rFonts w:ascii="Arial LatArm" w:hAnsi="Arial LatArm"/>
          <w:sz w:val="20"/>
          <w:lang w:val="af-ZA"/>
        </w:rPr>
        <w:t xml:space="preserve"> </w:t>
      </w:r>
      <w:r w:rsidR="00A76C15" w:rsidRPr="00AF04FC">
        <w:rPr>
          <w:rFonts w:ascii="Arial LatArm" w:hAnsi="Arial LatArm"/>
          <w:sz w:val="20"/>
          <w:lang w:val="af-ZA"/>
        </w:rPr>
        <w:t>«</w:t>
      </w:r>
      <w:r w:rsidRPr="00AF04FC">
        <w:rPr>
          <w:rFonts w:ascii="Arial" w:hAnsi="Arial" w:cs="Arial"/>
          <w:sz w:val="20"/>
        </w:rPr>
        <w:t>Գնումների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մասին</w:t>
      </w:r>
      <w:r w:rsidR="00A76C15" w:rsidRPr="00AF04FC">
        <w:rPr>
          <w:rFonts w:ascii="Arial LatArm" w:hAnsi="Arial LatArm"/>
          <w:sz w:val="20"/>
          <w:lang w:val="af-ZA"/>
        </w:rPr>
        <w:t>»</w:t>
      </w:r>
      <w:r w:rsidRPr="00AF04FC">
        <w:rPr>
          <w:rFonts w:ascii="Arial LatArm" w:hAnsi="Arial LatArm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ՀՀ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օրենքի</w:t>
      </w:r>
      <w:r w:rsidRPr="00AF04FC">
        <w:rPr>
          <w:rFonts w:ascii="Arial LatArm" w:hAnsi="Arial LatArm" w:cs="Times Armenian"/>
          <w:sz w:val="20"/>
          <w:lang w:val="af-ZA"/>
        </w:rPr>
        <w:t xml:space="preserve"> (</w:t>
      </w:r>
      <w:r w:rsidRPr="00AF04FC">
        <w:rPr>
          <w:rFonts w:ascii="Arial" w:hAnsi="Arial" w:cs="Arial"/>
          <w:sz w:val="20"/>
        </w:rPr>
        <w:t>այսուհետ</w:t>
      </w:r>
      <w:r w:rsidRPr="00AF04FC">
        <w:rPr>
          <w:rFonts w:ascii="Arial LatArm" w:hAnsi="Arial LatArm" w:cs="Times Armenian"/>
          <w:sz w:val="20"/>
          <w:lang w:val="af-ZA"/>
        </w:rPr>
        <w:t xml:space="preserve">` </w:t>
      </w:r>
      <w:r w:rsidRPr="00AF04FC">
        <w:rPr>
          <w:rFonts w:ascii="Arial" w:hAnsi="Arial" w:cs="Arial"/>
          <w:sz w:val="20"/>
        </w:rPr>
        <w:t>Օրենք</w:t>
      </w:r>
      <w:r w:rsidRPr="00AF04FC">
        <w:rPr>
          <w:rFonts w:ascii="Arial LatArm" w:hAnsi="Arial LatArm" w:cs="Times Armenian"/>
          <w:sz w:val="20"/>
          <w:lang w:val="af-ZA"/>
        </w:rPr>
        <w:t>)</w:t>
      </w:r>
      <w:r w:rsidR="00C43524" w:rsidRPr="00AF04FC">
        <w:rPr>
          <w:rFonts w:ascii="Arial LatArm" w:hAnsi="Arial LatArm" w:cs="Times Armenian"/>
          <w:sz w:val="20"/>
          <w:lang w:val="af-ZA"/>
        </w:rPr>
        <w:t>,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ՀՀ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կառավարության</w:t>
      </w:r>
      <w:r w:rsidRPr="00AF04FC">
        <w:rPr>
          <w:rFonts w:ascii="Arial LatArm" w:hAnsi="Arial LatArm" w:cs="Times Armenian"/>
          <w:sz w:val="20"/>
          <w:lang w:val="af-ZA"/>
        </w:rPr>
        <w:t xml:space="preserve"> 201</w:t>
      </w:r>
      <w:r w:rsidR="00955E87" w:rsidRPr="00AF04FC">
        <w:rPr>
          <w:rFonts w:ascii="Arial LatArm" w:hAnsi="Arial LatArm" w:cs="Times Armenian"/>
          <w:sz w:val="20"/>
          <w:lang w:val="af-ZA"/>
        </w:rPr>
        <w:t>7</w:t>
      </w:r>
      <w:r w:rsidRPr="00AF04FC">
        <w:rPr>
          <w:rFonts w:ascii="Arial" w:hAnsi="Arial" w:cs="Arial"/>
          <w:sz w:val="20"/>
        </w:rPr>
        <w:t>թ</w:t>
      </w:r>
      <w:r w:rsidRPr="00AF04FC">
        <w:rPr>
          <w:rFonts w:ascii="Arial LatArm" w:hAnsi="Arial LatArm" w:cs="Times Armenian"/>
          <w:sz w:val="20"/>
          <w:lang w:val="af-ZA"/>
        </w:rPr>
        <w:t>.</w:t>
      </w:r>
      <w:r w:rsidR="009F18D0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9F18D0" w:rsidRPr="00AF04FC">
        <w:rPr>
          <w:rFonts w:ascii="Arial" w:hAnsi="Arial" w:cs="Arial"/>
          <w:sz w:val="20"/>
          <w:lang w:val="af-ZA"/>
        </w:rPr>
        <w:t>մայիսի</w:t>
      </w:r>
      <w:r w:rsidR="009F18D0" w:rsidRPr="00AF04FC">
        <w:rPr>
          <w:rFonts w:ascii="Arial LatArm" w:hAnsi="Arial LatArm" w:cs="Times Armenian"/>
          <w:sz w:val="20"/>
          <w:lang w:val="af-ZA"/>
        </w:rPr>
        <w:t xml:space="preserve"> 4-</w:t>
      </w:r>
      <w:r w:rsidR="009F18D0" w:rsidRPr="00AF04FC">
        <w:rPr>
          <w:rFonts w:ascii="Arial" w:hAnsi="Arial" w:cs="Arial"/>
          <w:sz w:val="20"/>
          <w:lang w:val="af-ZA"/>
        </w:rPr>
        <w:t>ի</w:t>
      </w:r>
      <w:r w:rsidR="009F18D0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 LatArm" w:hAnsi="Arial LatArm" w:cs="Times Armenian"/>
          <w:sz w:val="20"/>
          <w:lang w:val="af-ZA"/>
        </w:rPr>
        <w:t xml:space="preserve">N </w:t>
      </w:r>
      <w:r w:rsidR="009F18D0" w:rsidRPr="00AF04FC">
        <w:rPr>
          <w:rFonts w:ascii="Arial LatArm" w:hAnsi="Arial LatArm" w:cs="Times Armenian"/>
          <w:sz w:val="20"/>
          <w:lang w:val="af-ZA"/>
        </w:rPr>
        <w:t>526-</w:t>
      </w:r>
      <w:r w:rsidRPr="00AF04FC">
        <w:rPr>
          <w:rFonts w:ascii="Arial" w:hAnsi="Arial" w:cs="Arial"/>
          <w:sz w:val="20"/>
        </w:rPr>
        <w:t>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որոշմամբ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հաստատված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A76C15" w:rsidRPr="00AF04FC">
        <w:rPr>
          <w:rFonts w:ascii="Arial LatArm" w:hAnsi="Arial LatArm" w:cs="Times Armenian"/>
          <w:sz w:val="20"/>
          <w:lang w:val="af-ZA"/>
        </w:rPr>
        <w:t>«</w:t>
      </w:r>
      <w:r w:rsidRPr="00AF04FC">
        <w:rPr>
          <w:rFonts w:ascii="Arial" w:hAnsi="Arial" w:cs="Arial"/>
          <w:sz w:val="20"/>
        </w:rPr>
        <w:t>Գնումների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գործընթացի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կազմակերպման</w:t>
      </w:r>
      <w:r w:rsidR="003C53D4" w:rsidRPr="00AF04FC">
        <w:rPr>
          <w:rFonts w:ascii="Arial LatArm" w:hAnsi="Arial LatArm"/>
          <w:sz w:val="20"/>
          <w:lang w:val="af-ZA"/>
        </w:rPr>
        <w:t>»</w:t>
      </w:r>
      <w:r w:rsidRPr="00AF04FC">
        <w:rPr>
          <w:rFonts w:ascii="Arial LatArm" w:hAnsi="Arial LatArm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կարգի</w:t>
      </w:r>
      <w:r w:rsidRPr="00AF04FC">
        <w:rPr>
          <w:rFonts w:ascii="Arial LatArm" w:hAnsi="Arial LatArm" w:cs="Times Armenian"/>
          <w:sz w:val="20"/>
          <w:lang w:val="af-ZA"/>
        </w:rPr>
        <w:t xml:space="preserve"> (</w:t>
      </w:r>
      <w:r w:rsidRPr="00AF04FC">
        <w:rPr>
          <w:rFonts w:ascii="Arial" w:hAnsi="Arial" w:cs="Arial"/>
          <w:sz w:val="20"/>
        </w:rPr>
        <w:t>այսուհետ</w:t>
      </w:r>
      <w:r w:rsidRPr="00AF04FC">
        <w:rPr>
          <w:rFonts w:ascii="Arial LatArm" w:hAnsi="Arial LatArm" w:cs="Times Armenian"/>
          <w:sz w:val="20"/>
          <w:lang w:val="af-ZA"/>
        </w:rPr>
        <w:t xml:space="preserve">` </w:t>
      </w:r>
      <w:r w:rsidRPr="00AF04FC">
        <w:rPr>
          <w:rFonts w:ascii="Arial" w:hAnsi="Arial" w:cs="Arial"/>
          <w:sz w:val="20"/>
        </w:rPr>
        <w:t>Կարգ</w:t>
      </w:r>
      <w:r w:rsidRPr="00AF04FC">
        <w:rPr>
          <w:rFonts w:ascii="Arial LatArm" w:hAnsi="Arial LatArm" w:cs="Times Armenian"/>
          <w:sz w:val="20"/>
          <w:lang w:val="af-ZA"/>
        </w:rPr>
        <w:t>)</w:t>
      </w:r>
      <w:r w:rsidR="00F40D4D"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և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այլ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իրավական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ակտերի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պահանջներին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համապատասխան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և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նպատակ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ունի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="00A00E74" w:rsidRPr="00AF04FC">
        <w:rPr>
          <w:rFonts w:ascii="Arial LatArm" w:hAnsi="Arial LatArm"/>
          <w:sz w:val="20"/>
          <w:lang w:val="af-ZA"/>
        </w:rPr>
        <w:t>«</w:t>
      </w:r>
      <w:r w:rsidR="008676A6" w:rsidRPr="008676A6">
        <w:rPr>
          <w:rFonts w:ascii="Sylfaen" w:hAnsi="Sylfaen" w:cs="Arial"/>
          <w:color w:val="FF0000"/>
          <w:lang w:val="af-ZA"/>
        </w:rPr>
        <w:t xml:space="preserve"> </w:t>
      </w:r>
      <w:r w:rsidR="008676A6">
        <w:rPr>
          <w:rFonts w:ascii="Sylfaen" w:hAnsi="Sylfaen" w:cs="Arial"/>
          <w:color w:val="FF0000"/>
          <w:lang w:val="af-ZA"/>
        </w:rPr>
        <w:t>Արարատ գյուղի մանկապարտեզ</w:t>
      </w:r>
      <w:r w:rsidR="008676A6" w:rsidRPr="00C35D56">
        <w:rPr>
          <w:rFonts w:ascii="Arial LatArm" w:hAnsi="Arial LatArm" w:cs="Sylfaen"/>
          <w:color w:val="FF0000"/>
          <w:lang w:val="af-ZA"/>
        </w:rPr>
        <w:t xml:space="preserve"> </w:t>
      </w:r>
      <w:r w:rsidR="008676A6" w:rsidRPr="00C35D56">
        <w:rPr>
          <w:rFonts w:ascii="Sylfaen" w:hAnsi="Sylfaen" w:cs="Sylfaen"/>
          <w:color w:val="FF0000"/>
          <w:lang w:val="af-ZA"/>
        </w:rPr>
        <w:t>ՀՈԱԿ</w:t>
      </w:r>
      <w:r w:rsidR="008676A6" w:rsidRPr="00C35D56">
        <w:rPr>
          <w:rFonts w:ascii="Arial" w:hAnsi="Arial" w:cs="Arial"/>
          <w:color w:val="FF0000"/>
          <w:lang w:val="af-ZA"/>
        </w:rPr>
        <w:t xml:space="preserve"> </w:t>
      </w:r>
      <w:r w:rsidR="008676A6" w:rsidRPr="00C35D56">
        <w:rPr>
          <w:rFonts w:ascii="Sylfaen" w:hAnsi="Sylfaen" w:cs="Sylfaen"/>
          <w:color w:val="FF0000"/>
        </w:rPr>
        <w:t>Ի</w:t>
      </w:r>
      <w:r w:rsidR="008676A6" w:rsidRPr="00C35D56">
        <w:rPr>
          <w:rFonts w:ascii="Arial LatArm" w:hAnsi="Arial LatArm" w:cs="Sylfaen"/>
          <w:color w:val="FF0000"/>
          <w:lang w:val="af-ZA"/>
        </w:rPr>
        <w:t xml:space="preserve"> </w:t>
      </w:r>
      <w:r w:rsidR="00A00E74" w:rsidRPr="00AF04FC">
        <w:rPr>
          <w:rFonts w:ascii="Arial LatArm" w:hAnsi="Arial LatArm" w:cs="Times Armenian"/>
          <w:sz w:val="20"/>
          <w:lang w:val="af-ZA"/>
        </w:rPr>
        <w:t>(</w:t>
      </w:r>
      <w:r w:rsidR="00A00E74" w:rsidRPr="00AF04FC">
        <w:rPr>
          <w:rFonts w:ascii="Arial" w:hAnsi="Arial" w:cs="Arial"/>
          <w:sz w:val="20"/>
        </w:rPr>
        <w:t>այսուհետ</w:t>
      </w:r>
      <w:r w:rsidR="00A00E74" w:rsidRPr="00AF04FC">
        <w:rPr>
          <w:rFonts w:ascii="Arial LatArm" w:hAnsi="Arial LatArm" w:cs="Times Armenian"/>
          <w:sz w:val="20"/>
          <w:lang w:val="af-ZA"/>
        </w:rPr>
        <w:t xml:space="preserve">` </w:t>
      </w:r>
      <w:r w:rsidR="00A00E74" w:rsidRPr="00AF04FC">
        <w:rPr>
          <w:rFonts w:ascii="Arial" w:hAnsi="Arial" w:cs="Arial"/>
          <w:sz w:val="20"/>
        </w:rPr>
        <w:t>պատվիրատու</w:t>
      </w:r>
      <w:r w:rsidR="00A00E74" w:rsidRPr="00AF04FC">
        <w:rPr>
          <w:rFonts w:ascii="Arial LatArm" w:hAnsi="Arial LatArm" w:cs="Times Armenian"/>
          <w:sz w:val="20"/>
          <w:lang w:val="af-ZA"/>
        </w:rPr>
        <w:t>)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կողմից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հայտարարված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ընթացակարգին</w:t>
      </w:r>
      <w:r w:rsidR="000604CF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մասնակցելու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մտադրություն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ունեցող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անձանց</w:t>
      </w:r>
      <w:r w:rsidRPr="00AF04FC">
        <w:rPr>
          <w:rFonts w:ascii="Arial LatArm" w:hAnsi="Arial LatArm" w:cs="Times Armenian"/>
          <w:sz w:val="20"/>
          <w:lang w:val="af-ZA"/>
        </w:rPr>
        <w:t xml:space="preserve"> (</w:t>
      </w:r>
      <w:r w:rsidRPr="00AF04FC">
        <w:rPr>
          <w:rFonts w:ascii="Arial" w:hAnsi="Arial" w:cs="Arial"/>
          <w:sz w:val="20"/>
        </w:rPr>
        <w:t>այսուհետ</w:t>
      </w:r>
      <w:r w:rsidRPr="00AF04FC">
        <w:rPr>
          <w:rFonts w:ascii="Arial LatArm" w:hAnsi="Arial LatArm" w:cs="Times Armenian"/>
          <w:sz w:val="20"/>
          <w:lang w:val="af-ZA"/>
        </w:rPr>
        <w:t xml:space="preserve">`  </w:t>
      </w:r>
      <w:r w:rsidR="003D0075" w:rsidRPr="00AF04FC">
        <w:rPr>
          <w:rFonts w:ascii="Arial" w:hAnsi="Arial" w:cs="Arial"/>
          <w:sz w:val="20"/>
        </w:rPr>
        <w:t>մ</w:t>
      </w:r>
      <w:r w:rsidRPr="00AF04FC">
        <w:rPr>
          <w:rFonts w:ascii="Arial" w:hAnsi="Arial" w:cs="Arial"/>
          <w:sz w:val="20"/>
        </w:rPr>
        <w:t>ասնակից</w:t>
      </w:r>
      <w:r w:rsidRPr="00AF04FC">
        <w:rPr>
          <w:rFonts w:ascii="Arial LatArm" w:hAnsi="Arial LatArm" w:cs="Times Armenian"/>
          <w:sz w:val="20"/>
          <w:lang w:val="af-ZA"/>
        </w:rPr>
        <w:t xml:space="preserve">) </w:t>
      </w:r>
      <w:r w:rsidRPr="00AF04FC">
        <w:rPr>
          <w:rFonts w:ascii="Arial" w:hAnsi="Arial" w:cs="Arial"/>
          <w:sz w:val="20"/>
        </w:rPr>
        <w:t>տեղեկացնելու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ընթացակարգի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պայմանների</w:t>
      </w:r>
      <w:r w:rsidRPr="00AF04FC">
        <w:rPr>
          <w:rFonts w:ascii="Arial LatArm" w:hAnsi="Arial LatArm" w:cs="Times Armenian"/>
          <w:sz w:val="20"/>
          <w:lang w:val="af-ZA"/>
        </w:rPr>
        <w:t xml:space="preserve">` </w:t>
      </w:r>
      <w:r w:rsidRPr="00AF04FC">
        <w:rPr>
          <w:rFonts w:ascii="Arial" w:hAnsi="Arial" w:cs="Arial"/>
          <w:sz w:val="20"/>
        </w:rPr>
        <w:t>գնման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առարկայի</w:t>
      </w:r>
      <w:r w:rsidRPr="00AF04FC">
        <w:rPr>
          <w:rFonts w:ascii="Arial LatArm" w:hAnsi="Arial LatArm" w:cs="Times Armenia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</w:rPr>
        <w:t>ընթացակարգի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անցկացման</w:t>
      </w:r>
      <w:r w:rsidRPr="00AF04FC">
        <w:rPr>
          <w:rFonts w:ascii="Arial LatArm" w:hAnsi="Arial LatArm" w:cs="Times Armenian"/>
          <w:sz w:val="20"/>
          <w:lang w:val="af-ZA"/>
        </w:rPr>
        <w:t xml:space="preserve">, </w:t>
      </w:r>
      <w:r w:rsidR="002E7EE1" w:rsidRPr="00AF04FC">
        <w:rPr>
          <w:rFonts w:ascii="Arial" w:hAnsi="Arial" w:cs="Arial"/>
          <w:sz w:val="20"/>
          <w:lang w:val="hy-AM"/>
        </w:rPr>
        <w:t>ընտրված</w:t>
      </w:r>
      <w:r w:rsidR="002E7EE1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2E7EE1" w:rsidRPr="00AF04FC">
        <w:rPr>
          <w:rFonts w:ascii="Arial" w:hAnsi="Arial" w:cs="Arial"/>
          <w:sz w:val="20"/>
          <w:lang w:val="hy-AM"/>
        </w:rPr>
        <w:t>մասնակցին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որոշելու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և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նրա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հետ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պայմանագիր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կնքելու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մասին</w:t>
      </w:r>
      <w:r w:rsidRPr="00AF04FC">
        <w:rPr>
          <w:rFonts w:ascii="Arial LatArm" w:hAnsi="Arial LatArm" w:cs="Times Armenia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</w:rPr>
        <w:t>ինչպես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նաև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օժանդակելու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ընթացակարգի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հայտը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պատրաստելիս</w:t>
      </w:r>
      <w:r w:rsidR="004D5671" w:rsidRPr="00AF04FC">
        <w:rPr>
          <w:rFonts w:ascii="Arial" w:hAnsi="Arial" w:cs="Arial"/>
          <w:sz w:val="20"/>
          <w:lang w:val="af-ZA"/>
        </w:rPr>
        <w:t>։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" w:hAnsi="Arial" w:cs="Arial"/>
          <w:sz w:val="20"/>
        </w:rPr>
        <w:t>Հայտեր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կարող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են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ներկայացնել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բոլոր</w:t>
      </w:r>
      <w:r w:rsidR="00B2681D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անձիք</w:t>
      </w:r>
      <w:r w:rsidRPr="00AF04FC">
        <w:rPr>
          <w:rFonts w:ascii="Arial LatArm" w:hAnsi="Arial LatArm" w:cs="Times Armenia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</w:rPr>
        <w:t>անկախ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նրանց</w:t>
      </w:r>
      <w:r w:rsidRPr="00AF04FC">
        <w:rPr>
          <w:rFonts w:ascii="Arial LatArm" w:hAnsi="Arial LatArm" w:cs="Times Armenian"/>
          <w:sz w:val="20"/>
          <w:lang w:val="af-ZA"/>
        </w:rPr>
        <w:t xml:space="preserve">` </w:t>
      </w:r>
      <w:r w:rsidRPr="00AF04FC">
        <w:rPr>
          <w:rFonts w:ascii="Arial" w:hAnsi="Arial" w:cs="Arial"/>
          <w:sz w:val="20"/>
        </w:rPr>
        <w:t>օտարերկրյա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ֆիզիկական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անձ</w:t>
      </w:r>
      <w:r w:rsidRPr="00AF04FC">
        <w:rPr>
          <w:rFonts w:ascii="Arial LatArm" w:hAnsi="Arial LatArm" w:cs="Times Armenia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</w:rPr>
        <w:t>կազմակերպություն</w:t>
      </w:r>
      <w:r w:rsidRPr="00AF04FC">
        <w:rPr>
          <w:rFonts w:ascii="Arial LatArm" w:hAnsi="Arial LatArm" w:cs="Times Armenia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</w:rPr>
        <w:t>քաղաքացիություն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չունեցող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անձ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լինելու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հանգամանքից</w:t>
      </w:r>
      <w:r w:rsidR="004D5671" w:rsidRPr="00AF04FC">
        <w:rPr>
          <w:rFonts w:ascii="Arial" w:hAnsi="Arial" w:cs="Arial"/>
          <w:sz w:val="20"/>
          <w:lang w:val="af-ZA"/>
        </w:rPr>
        <w:t>։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 w:cs="Times Armenian"/>
          <w:sz w:val="20"/>
          <w:lang w:val="af-ZA"/>
        </w:rPr>
      </w:pPr>
      <w:r w:rsidRPr="00AF04FC">
        <w:rPr>
          <w:rFonts w:ascii="Arial" w:hAnsi="Arial" w:cs="Arial"/>
          <w:sz w:val="20"/>
        </w:rPr>
        <w:t>Սույն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ընթացակարգի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հետ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կապված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հարաբերությունների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նկատմամբ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կիրառվում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Հայաստանի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Հանրապետության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իրավունքը</w:t>
      </w:r>
      <w:r w:rsidR="004D5671" w:rsidRPr="00AF04FC">
        <w:rPr>
          <w:rFonts w:ascii="Arial" w:hAnsi="Arial" w:cs="Arial"/>
          <w:sz w:val="20"/>
          <w:lang w:val="af-ZA"/>
        </w:rPr>
        <w:t>։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Սույն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ընթացակարգի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հետ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կապված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վեճերը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ենթակա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են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քննության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Հայաստանի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Հանրապետության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դատարաններում</w:t>
      </w:r>
      <w:r w:rsidR="004D5671" w:rsidRPr="00AF04FC">
        <w:rPr>
          <w:rFonts w:ascii="Arial" w:hAnsi="Arial" w:cs="Arial"/>
          <w:sz w:val="20"/>
          <w:lang w:val="af-ZA"/>
        </w:rPr>
        <w:t>։</w:t>
      </w:r>
      <w:r w:rsidR="00F5653D" w:rsidRPr="00AF04FC">
        <w:rPr>
          <w:rFonts w:ascii="Arial LatArm" w:hAnsi="Arial LatArm" w:cs="Times Armenian"/>
          <w:sz w:val="20"/>
          <w:lang w:val="af-ZA"/>
        </w:rPr>
        <w:t xml:space="preserve"> </w:t>
      </w:r>
    </w:p>
    <w:p w:rsidR="003E1421" w:rsidRPr="00C35D56" w:rsidRDefault="00A81DD5" w:rsidP="00EF3662">
      <w:pPr>
        <w:pStyle w:val="23"/>
        <w:spacing w:line="240" w:lineRule="auto"/>
        <w:ind w:firstLine="567"/>
        <w:rPr>
          <w:rFonts w:ascii="Arial LatArm" w:hAnsi="Arial LatArm"/>
        </w:rPr>
      </w:pPr>
      <w:r w:rsidRPr="00AF04FC">
        <w:rPr>
          <w:rFonts w:ascii="Arial" w:hAnsi="Arial" w:cs="Arial"/>
        </w:rPr>
        <w:t>Գնահատող</w:t>
      </w:r>
      <w:r w:rsidRPr="00AF04FC">
        <w:rPr>
          <w:rFonts w:ascii="Arial LatArm" w:hAnsi="Arial LatArm"/>
        </w:rPr>
        <w:t xml:space="preserve"> </w:t>
      </w:r>
      <w:r w:rsidRPr="00AF04FC">
        <w:rPr>
          <w:rFonts w:ascii="Arial" w:hAnsi="Arial" w:cs="Arial"/>
        </w:rPr>
        <w:t>հանձնաժողովի</w:t>
      </w:r>
      <w:r w:rsidRPr="00AF04FC">
        <w:rPr>
          <w:rFonts w:ascii="Arial LatArm" w:hAnsi="Arial LatArm"/>
        </w:rPr>
        <w:t xml:space="preserve"> </w:t>
      </w:r>
      <w:r w:rsidRPr="00AF04FC">
        <w:rPr>
          <w:rFonts w:ascii="Arial" w:hAnsi="Arial" w:cs="Arial"/>
        </w:rPr>
        <w:t>քարտուղարի</w:t>
      </w:r>
      <w:r w:rsidRPr="00AF04FC">
        <w:rPr>
          <w:rFonts w:ascii="Arial LatArm" w:hAnsi="Arial LatArm"/>
        </w:rPr>
        <w:t xml:space="preserve"> </w:t>
      </w:r>
      <w:r w:rsidR="003E1421" w:rsidRPr="00AF04FC">
        <w:rPr>
          <w:rFonts w:ascii="Arial" w:hAnsi="Arial" w:cs="Arial"/>
        </w:rPr>
        <w:t>էլեկտրոնային</w:t>
      </w:r>
      <w:r w:rsidR="003E1421" w:rsidRPr="00AF04FC">
        <w:rPr>
          <w:rFonts w:ascii="Arial LatArm" w:hAnsi="Arial LatArm"/>
        </w:rPr>
        <w:t xml:space="preserve"> </w:t>
      </w:r>
      <w:r w:rsidR="003E1421" w:rsidRPr="00AF04FC">
        <w:rPr>
          <w:rFonts w:ascii="Arial" w:hAnsi="Arial" w:cs="Arial"/>
        </w:rPr>
        <w:t>փոստի</w:t>
      </w:r>
      <w:r w:rsidR="003E1421" w:rsidRPr="00AF04FC">
        <w:rPr>
          <w:rFonts w:ascii="Arial LatArm" w:hAnsi="Arial LatArm"/>
        </w:rPr>
        <w:t xml:space="preserve"> </w:t>
      </w:r>
      <w:r w:rsidR="003E1421" w:rsidRPr="00AF04FC">
        <w:rPr>
          <w:rFonts w:ascii="Arial" w:hAnsi="Arial" w:cs="Arial"/>
        </w:rPr>
        <w:t>հասցեն</w:t>
      </w:r>
      <w:r w:rsidR="003E1421" w:rsidRPr="00AF04FC">
        <w:rPr>
          <w:rFonts w:ascii="Arial LatArm" w:hAnsi="Arial LatArm"/>
        </w:rPr>
        <w:t xml:space="preserve"> </w:t>
      </w:r>
      <w:r w:rsidR="003E1421" w:rsidRPr="00AF04FC">
        <w:rPr>
          <w:rFonts w:ascii="Arial" w:hAnsi="Arial" w:cs="Arial"/>
        </w:rPr>
        <w:t>է</w:t>
      </w:r>
      <w:r w:rsidR="003E1421" w:rsidRPr="00AF04FC">
        <w:rPr>
          <w:rFonts w:ascii="Arial LatArm" w:hAnsi="Arial LatArm"/>
        </w:rPr>
        <w:t xml:space="preserve">` </w:t>
      </w:r>
      <w:r w:rsidR="00C35D56">
        <w:rPr>
          <w:rFonts w:ascii="Arial LatArm" w:hAnsi="Arial LatArm"/>
          <w:sz w:val="24"/>
          <w:szCs w:val="24"/>
        </w:rPr>
        <w:t xml:space="preserve"> </w:t>
      </w:r>
      <w:hyperlink r:id="rId10" w:history="1">
        <w:r w:rsidR="008676A6" w:rsidRPr="00731A3A">
          <w:rPr>
            <w:rFonts w:ascii="Arial" w:hAnsi="Arial" w:cs="Arial"/>
            <w:color w:val="005BD1"/>
            <w:sz w:val="23"/>
            <w:szCs w:val="23"/>
            <w:shd w:val="clear" w:color="auto" w:fill="FFFFFF"/>
          </w:rPr>
          <w:t>melanyasimonyan@mail.ru</w:t>
        </w:r>
      </w:hyperlink>
    </w:p>
    <w:p w:rsidR="00096865" w:rsidRPr="00476596" w:rsidRDefault="00F5653D" w:rsidP="00EF3662">
      <w:pPr>
        <w:jc w:val="center"/>
        <w:rPr>
          <w:rFonts w:ascii="Arial LatArm" w:hAnsi="Arial LatArm"/>
          <w:color w:val="FF0000"/>
          <w:szCs w:val="22"/>
          <w:lang w:val="af-ZA"/>
        </w:rPr>
      </w:pPr>
      <w:r w:rsidRPr="00AF04FC">
        <w:rPr>
          <w:rFonts w:ascii="Arial LatArm" w:hAnsi="Arial LatArm"/>
          <w:sz w:val="16"/>
          <w:szCs w:val="16"/>
          <w:lang w:val="af-ZA"/>
        </w:rPr>
        <w:br w:type="page"/>
      </w:r>
      <w:proofErr w:type="gramStart"/>
      <w:r w:rsidR="00096865" w:rsidRPr="00476596">
        <w:rPr>
          <w:rFonts w:ascii="Arial" w:hAnsi="Arial" w:cs="Arial"/>
          <w:color w:val="FF0000"/>
          <w:szCs w:val="22"/>
        </w:rPr>
        <w:lastRenderedPageBreak/>
        <w:t>ՄԱՍ</w:t>
      </w:r>
      <w:r w:rsidR="00096865" w:rsidRPr="00476596">
        <w:rPr>
          <w:rFonts w:ascii="Arial LatArm" w:hAnsi="Arial LatArm" w:cs="Times Armenian"/>
          <w:color w:val="FF0000"/>
          <w:szCs w:val="22"/>
          <w:lang w:val="af-ZA"/>
        </w:rPr>
        <w:t xml:space="preserve">  I</w:t>
      </w:r>
      <w:proofErr w:type="gramEnd"/>
    </w:p>
    <w:p w:rsidR="00096865" w:rsidRPr="00476596" w:rsidRDefault="00096865" w:rsidP="00EF3662">
      <w:pPr>
        <w:pStyle w:val="3"/>
        <w:spacing w:line="240" w:lineRule="auto"/>
        <w:ind w:firstLine="567"/>
        <w:rPr>
          <w:color w:val="FF0000"/>
          <w:sz w:val="24"/>
          <w:szCs w:val="22"/>
          <w:lang w:val="af-ZA"/>
        </w:rPr>
      </w:pPr>
    </w:p>
    <w:p w:rsidR="00096865" w:rsidRPr="00476596" w:rsidRDefault="002B32D6" w:rsidP="00EF3662">
      <w:pPr>
        <w:numPr>
          <w:ilvl w:val="0"/>
          <w:numId w:val="3"/>
        </w:numPr>
        <w:jc w:val="center"/>
        <w:rPr>
          <w:rFonts w:ascii="Arial LatArm" w:hAnsi="Arial LatArm" w:cs="Sylfaen"/>
          <w:b/>
          <w:color w:val="FF0000"/>
          <w:sz w:val="20"/>
        </w:rPr>
      </w:pPr>
      <w:r w:rsidRPr="00476596">
        <w:rPr>
          <w:rFonts w:ascii="Arial" w:hAnsi="Arial" w:cs="Arial"/>
          <w:b/>
          <w:color w:val="FF0000"/>
          <w:sz w:val="20"/>
        </w:rPr>
        <w:t>ԳՆՄԱՆ</w:t>
      </w:r>
      <w:r w:rsidRPr="00476596">
        <w:rPr>
          <w:rFonts w:ascii="Arial LatArm" w:hAnsi="Arial LatArm" w:cs="Sylfaen"/>
          <w:b/>
          <w:color w:val="FF0000"/>
          <w:sz w:val="20"/>
        </w:rPr>
        <w:t xml:space="preserve">  </w:t>
      </w:r>
      <w:r w:rsidRPr="00476596">
        <w:rPr>
          <w:rFonts w:ascii="Arial" w:hAnsi="Arial" w:cs="Arial"/>
          <w:b/>
          <w:color w:val="FF0000"/>
          <w:sz w:val="20"/>
        </w:rPr>
        <w:t>ԱՌԱՐԿԱՅԻ</w:t>
      </w:r>
      <w:r w:rsidRPr="00476596">
        <w:rPr>
          <w:rFonts w:ascii="Arial LatArm" w:hAnsi="Arial LatArm" w:cs="Sylfaen"/>
          <w:b/>
          <w:color w:val="FF0000"/>
          <w:sz w:val="20"/>
        </w:rPr>
        <w:t xml:space="preserve">  </w:t>
      </w:r>
      <w:r w:rsidRPr="00476596">
        <w:rPr>
          <w:rFonts w:ascii="Arial" w:hAnsi="Arial" w:cs="Arial"/>
          <w:b/>
          <w:color w:val="FF0000"/>
          <w:sz w:val="20"/>
        </w:rPr>
        <w:t>ԲՆՈՒԹԱԳԻՐԸ</w:t>
      </w:r>
    </w:p>
    <w:p w:rsidR="002B32D6" w:rsidRPr="00476596" w:rsidRDefault="002B32D6" w:rsidP="00EF3662">
      <w:pPr>
        <w:ind w:left="360"/>
        <w:jc w:val="center"/>
        <w:rPr>
          <w:rFonts w:ascii="Arial LatArm" w:hAnsi="Arial LatArm" w:cs="Sylfaen"/>
          <w:b/>
          <w:color w:val="FF0000"/>
          <w:sz w:val="20"/>
        </w:rPr>
      </w:pPr>
    </w:p>
    <w:p w:rsidR="00096865" w:rsidRPr="00476596" w:rsidRDefault="00845AA5" w:rsidP="00EF3662">
      <w:pPr>
        <w:pStyle w:val="3"/>
        <w:spacing w:line="240" w:lineRule="auto"/>
        <w:ind w:firstLine="567"/>
        <w:jc w:val="both"/>
        <w:rPr>
          <w:i w:val="0"/>
          <w:color w:val="FF0000"/>
          <w:lang w:val="af-ZA"/>
        </w:rPr>
      </w:pPr>
      <w:r w:rsidRPr="00476596">
        <w:rPr>
          <w:rFonts w:cs="Sylfaen"/>
          <w:i w:val="0"/>
          <w:color w:val="FF0000"/>
        </w:rPr>
        <w:t xml:space="preserve">1.1 </w:t>
      </w:r>
      <w:r w:rsidR="00096865" w:rsidRPr="00476596">
        <w:rPr>
          <w:rFonts w:ascii="Arial" w:hAnsi="Arial" w:cs="Arial"/>
          <w:i w:val="0"/>
          <w:color w:val="FF0000"/>
        </w:rPr>
        <w:t>Գնման</w:t>
      </w:r>
      <w:r w:rsidR="00096865" w:rsidRPr="00476596">
        <w:rPr>
          <w:rFonts w:cs="Sylfaen"/>
          <w:i w:val="0"/>
          <w:color w:val="FF0000"/>
          <w:lang w:val="af-ZA"/>
        </w:rPr>
        <w:t xml:space="preserve"> </w:t>
      </w:r>
      <w:r w:rsidR="00096865" w:rsidRPr="00476596">
        <w:rPr>
          <w:rFonts w:ascii="Arial" w:hAnsi="Arial" w:cs="Arial"/>
          <w:i w:val="0"/>
          <w:color w:val="FF0000"/>
        </w:rPr>
        <w:t>առարկա</w:t>
      </w:r>
      <w:r w:rsidR="00096865" w:rsidRPr="00476596">
        <w:rPr>
          <w:rFonts w:cs="Sylfaen"/>
          <w:i w:val="0"/>
          <w:color w:val="FF0000"/>
          <w:lang w:val="af-ZA"/>
        </w:rPr>
        <w:t xml:space="preserve"> </w:t>
      </w:r>
      <w:r w:rsidR="00096865" w:rsidRPr="00476596">
        <w:rPr>
          <w:rFonts w:ascii="Arial" w:hAnsi="Arial" w:cs="Arial"/>
          <w:i w:val="0"/>
          <w:color w:val="FF0000"/>
        </w:rPr>
        <w:t>է</w:t>
      </w:r>
      <w:r w:rsidR="00096865" w:rsidRPr="00476596">
        <w:rPr>
          <w:rFonts w:cs="Sylfaen"/>
          <w:i w:val="0"/>
          <w:color w:val="FF0000"/>
          <w:lang w:val="af-ZA"/>
        </w:rPr>
        <w:t xml:space="preserve"> </w:t>
      </w:r>
      <w:proofErr w:type="gramStart"/>
      <w:r w:rsidR="00096865" w:rsidRPr="00476596">
        <w:rPr>
          <w:rFonts w:ascii="Arial" w:hAnsi="Arial" w:cs="Arial"/>
          <w:i w:val="0"/>
          <w:color w:val="FF0000"/>
        </w:rPr>
        <w:t>հանդիսանում</w:t>
      </w:r>
      <w:r w:rsidR="00096865" w:rsidRPr="00476596">
        <w:rPr>
          <w:rFonts w:cs="Sylfaen"/>
          <w:i w:val="0"/>
          <w:color w:val="FF0000"/>
          <w:lang w:val="af-ZA"/>
        </w:rPr>
        <w:t xml:space="preserve">  </w:t>
      </w:r>
      <w:r w:rsidR="00A76C15" w:rsidRPr="00476596">
        <w:rPr>
          <w:rFonts w:cs="Sylfaen"/>
          <w:i w:val="0"/>
          <w:color w:val="FF0000"/>
          <w:lang w:val="af-ZA"/>
        </w:rPr>
        <w:t>«</w:t>
      </w:r>
      <w:proofErr w:type="gramEnd"/>
      <w:r w:rsidR="00BE4D53" w:rsidRPr="00476596">
        <w:rPr>
          <w:rFonts w:ascii="Arial" w:hAnsi="Arial" w:cs="Arial"/>
          <w:i w:val="0"/>
          <w:color w:val="FF0000"/>
          <w:lang w:val="ru-RU"/>
        </w:rPr>
        <w:t>Արտաշատ</w:t>
      </w:r>
      <w:r w:rsidR="00BE4D53" w:rsidRPr="00476596">
        <w:rPr>
          <w:rFonts w:ascii="Arial" w:hAnsi="Arial" w:cs="Arial"/>
          <w:i w:val="0"/>
          <w:color w:val="FF0000"/>
          <w:lang w:val="en-US"/>
        </w:rPr>
        <w:t xml:space="preserve"> </w:t>
      </w:r>
      <w:r w:rsidR="00BE4D53" w:rsidRPr="00476596">
        <w:rPr>
          <w:rFonts w:ascii="Arial" w:hAnsi="Arial" w:cs="Arial"/>
          <w:i w:val="0"/>
          <w:color w:val="FF0000"/>
          <w:lang w:val="ru-RU"/>
        </w:rPr>
        <w:t>քաղաքի</w:t>
      </w:r>
      <w:r w:rsidR="00BE4D53" w:rsidRPr="00476596">
        <w:rPr>
          <w:rFonts w:ascii="Arial" w:hAnsi="Arial" w:cs="Arial"/>
          <w:i w:val="0"/>
          <w:color w:val="FF0000"/>
          <w:lang w:val="en-US"/>
        </w:rPr>
        <w:t xml:space="preserve"> </w:t>
      </w:r>
      <w:r w:rsidR="00BE4D53" w:rsidRPr="00476596">
        <w:rPr>
          <w:rFonts w:ascii="Arial" w:hAnsi="Arial" w:cs="Arial"/>
          <w:i w:val="0"/>
          <w:color w:val="FF0000"/>
          <w:lang w:val="ru-RU"/>
        </w:rPr>
        <w:t>թիվ</w:t>
      </w:r>
      <w:r w:rsidR="00BE4D53" w:rsidRPr="00476596">
        <w:rPr>
          <w:rFonts w:ascii="Arial" w:hAnsi="Arial" w:cs="Arial"/>
          <w:i w:val="0"/>
          <w:color w:val="FF0000"/>
          <w:lang w:val="en-US"/>
        </w:rPr>
        <w:t xml:space="preserve"> </w:t>
      </w:r>
      <w:r w:rsidR="000D36F5" w:rsidRPr="000D36F5">
        <w:rPr>
          <w:rFonts w:ascii="Arial" w:hAnsi="Arial" w:cs="Arial"/>
          <w:i w:val="0"/>
          <w:color w:val="FF0000"/>
          <w:lang w:val="en-US"/>
        </w:rPr>
        <w:t>5</w:t>
      </w:r>
      <w:r w:rsidR="00BE4D53" w:rsidRPr="00476596">
        <w:rPr>
          <w:rFonts w:ascii="Arial" w:hAnsi="Arial" w:cs="Arial"/>
          <w:i w:val="0"/>
          <w:color w:val="FF0000"/>
          <w:lang w:val="en-US"/>
        </w:rPr>
        <w:t xml:space="preserve"> </w:t>
      </w:r>
      <w:r w:rsidR="00BE4D53" w:rsidRPr="00476596">
        <w:rPr>
          <w:rFonts w:ascii="Arial" w:hAnsi="Arial" w:cs="Arial"/>
          <w:i w:val="0"/>
          <w:color w:val="FF0000"/>
          <w:lang w:val="ru-RU"/>
        </w:rPr>
        <w:t>մանկապարտեզ</w:t>
      </w:r>
      <w:r w:rsidR="00BE4D53" w:rsidRPr="00476596">
        <w:rPr>
          <w:rFonts w:ascii="Arial" w:hAnsi="Arial" w:cs="Arial"/>
          <w:i w:val="0"/>
          <w:color w:val="FF0000"/>
          <w:lang w:val="en-US"/>
        </w:rPr>
        <w:t xml:space="preserve"> </w:t>
      </w:r>
      <w:r w:rsidR="00BE4D53" w:rsidRPr="00476596">
        <w:rPr>
          <w:rFonts w:ascii="Arial" w:hAnsi="Arial" w:cs="Arial"/>
          <w:i w:val="0"/>
          <w:color w:val="FF0000"/>
          <w:lang w:val="ru-RU"/>
        </w:rPr>
        <w:t>ՀՈԱԿ</w:t>
      </w:r>
      <w:r w:rsidR="00096865" w:rsidRPr="00476596">
        <w:rPr>
          <w:i w:val="0"/>
          <w:color w:val="FF0000"/>
          <w:lang w:val="af-ZA"/>
        </w:rPr>
        <w:t xml:space="preserve"> </w:t>
      </w:r>
      <w:r w:rsidR="00096865" w:rsidRPr="00476596">
        <w:rPr>
          <w:rFonts w:ascii="Arial" w:hAnsi="Arial" w:cs="Arial"/>
          <w:i w:val="0"/>
          <w:color w:val="FF0000"/>
        </w:rPr>
        <w:t>կարիքների</w:t>
      </w:r>
      <w:r w:rsidR="00096865" w:rsidRPr="00476596">
        <w:rPr>
          <w:rFonts w:cs="Times Armenian"/>
          <w:i w:val="0"/>
          <w:color w:val="FF0000"/>
          <w:lang w:val="af-ZA"/>
        </w:rPr>
        <w:t xml:space="preserve"> </w:t>
      </w:r>
      <w:r w:rsidR="00096865" w:rsidRPr="00476596">
        <w:rPr>
          <w:rFonts w:ascii="Arial" w:hAnsi="Arial" w:cs="Arial"/>
          <w:i w:val="0"/>
          <w:color w:val="FF0000"/>
        </w:rPr>
        <w:t>համար</w:t>
      </w:r>
      <w:r w:rsidR="00096865" w:rsidRPr="00476596">
        <w:rPr>
          <w:rFonts w:cs="Times Armenian"/>
          <w:i w:val="0"/>
          <w:color w:val="FF0000"/>
          <w:lang w:val="af-ZA"/>
        </w:rPr>
        <w:t xml:space="preserve">` </w:t>
      </w:r>
      <w:r w:rsidR="00A76C15" w:rsidRPr="00476596">
        <w:rPr>
          <w:i w:val="0"/>
          <w:color w:val="FF0000"/>
          <w:lang w:val="af-ZA"/>
        </w:rPr>
        <w:t>«</w:t>
      </w:r>
      <w:r w:rsidR="00BE4D53" w:rsidRPr="00476596">
        <w:rPr>
          <w:rFonts w:ascii="Arial" w:hAnsi="Arial" w:cs="Arial"/>
          <w:i w:val="0"/>
          <w:color w:val="FF0000"/>
          <w:lang w:val="ru-RU"/>
        </w:rPr>
        <w:t>սննդամթերքի</w:t>
      </w:r>
      <w:r w:rsidR="00BE4D53" w:rsidRPr="00476596">
        <w:rPr>
          <w:rFonts w:ascii="Arial" w:hAnsi="Arial" w:cs="Arial"/>
          <w:i w:val="0"/>
          <w:color w:val="FF0000"/>
          <w:vertAlign w:val="subscript"/>
          <w:lang w:val="en-US"/>
        </w:rPr>
        <w:t xml:space="preserve"> </w:t>
      </w:r>
      <w:r w:rsidR="00096865" w:rsidRPr="00476596">
        <w:rPr>
          <w:i w:val="0"/>
          <w:color w:val="FF0000"/>
          <w:lang w:val="af-ZA"/>
        </w:rPr>
        <w:t xml:space="preserve"> </w:t>
      </w:r>
      <w:r w:rsidR="00096865" w:rsidRPr="00476596">
        <w:rPr>
          <w:rFonts w:ascii="Arial" w:hAnsi="Arial" w:cs="Arial"/>
          <w:i w:val="0"/>
          <w:color w:val="FF0000"/>
        </w:rPr>
        <w:t>ձեռքբերումը</w:t>
      </w:r>
      <w:r w:rsidR="00816505" w:rsidRPr="00476596">
        <w:rPr>
          <w:i w:val="0"/>
          <w:color w:val="FF0000"/>
        </w:rPr>
        <w:t xml:space="preserve"> (</w:t>
      </w:r>
      <w:r w:rsidR="00816505" w:rsidRPr="00476596">
        <w:rPr>
          <w:rFonts w:ascii="Arial" w:hAnsi="Arial" w:cs="Arial"/>
          <w:i w:val="0"/>
          <w:color w:val="FF0000"/>
        </w:rPr>
        <w:t>այսուհետ</w:t>
      </w:r>
      <w:r w:rsidR="00816505" w:rsidRPr="00476596">
        <w:rPr>
          <w:i w:val="0"/>
          <w:color w:val="FF0000"/>
        </w:rPr>
        <w:t xml:space="preserve">` </w:t>
      </w:r>
      <w:r w:rsidR="00816505" w:rsidRPr="00476596">
        <w:rPr>
          <w:rFonts w:ascii="Arial" w:hAnsi="Arial" w:cs="Arial"/>
          <w:i w:val="0"/>
          <w:color w:val="FF0000"/>
        </w:rPr>
        <w:t>նաև</w:t>
      </w:r>
      <w:r w:rsidR="00816505" w:rsidRPr="00476596">
        <w:rPr>
          <w:i w:val="0"/>
          <w:color w:val="FF0000"/>
        </w:rPr>
        <w:t xml:space="preserve"> </w:t>
      </w:r>
      <w:r w:rsidR="00816505" w:rsidRPr="00476596">
        <w:rPr>
          <w:rFonts w:ascii="Arial" w:hAnsi="Arial" w:cs="Arial"/>
          <w:i w:val="0"/>
          <w:color w:val="FF0000"/>
        </w:rPr>
        <w:t>ապրանք</w:t>
      </w:r>
      <w:r w:rsidR="00816505" w:rsidRPr="00476596">
        <w:rPr>
          <w:i w:val="0"/>
          <w:color w:val="FF0000"/>
        </w:rPr>
        <w:t>)</w:t>
      </w:r>
      <w:r w:rsidR="00C43524" w:rsidRPr="00476596">
        <w:rPr>
          <w:i w:val="0"/>
          <w:color w:val="FF0000"/>
          <w:lang w:val="af-ZA"/>
        </w:rPr>
        <w:t>,</w:t>
      </w:r>
      <w:r w:rsidR="00096865" w:rsidRPr="00476596">
        <w:rPr>
          <w:i w:val="0"/>
          <w:color w:val="FF0000"/>
          <w:lang w:val="af-ZA"/>
        </w:rPr>
        <w:t xml:space="preserve"> </w:t>
      </w:r>
      <w:r w:rsidR="00096865" w:rsidRPr="00476596">
        <w:rPr>
          <w:rFonts w:ascii="Arial" w:hAnsi="Arial" w:cs="Arial"/>
          <w:i w:val="0"/>
          <w:color w:val="FF0000"/>
        </w:rPr>
        <w:t>որոնք</w:t>
      </w:r>
      <w:r w:rsidR="00096865" w:rsidRPr="00476596">
        <w:rPr>
          <w:i w:val="0"/>
          <w:color w:val="FF0000"/>
          <w:lang w:val="af-ZA"/>
        </w:rPr>
        <w:t xml:space="preserve"> </w:t>
      </w:r>
      <w:r w:rsidR="00096865" w:rsidRPr="00476596">
        <w:rPr>
          <w:rFonts w:ascii="Arial" w:hAnsi="Arial" w:cs="Arial"/>
          <w:i w:val="0"/>
          <w:color w:val="FF0000"/>
        </w:rPr>
        <w:t>խմբավորված</w:t>
      </w:r>
      <w:r w:rsidR="00096865" w:rsidRPr="00476596">
        <w:rPr>
          <w:i w:val="0"/>
          <w:color w:val="FF0000"/>
          <w:lang w:val="af-ZA"/>
        </w:rPr>
        <w:t xml:space="preserve">  </w:t>
      </w:r>
      <w:r w:rsidR="00096865" w:rsidRPr="00476596">
        <w:rPr>
          <w:rFonts w:ascii="Arial" w:hAnsi="Arial" w:cs="Arial"/>
          <w:i w:val="0"/>
          <w:color w:val="FF0000"/>
        </w:rPr>
        <w:t>են</w:t>
      </w:r>
      <w:r w:rsidR="00096865" w:rsidRPr="00476596">
        <w:rPr>
          <w:i w:val="0"/>
          <w:color w:val="FF0000"/>
          <w:lang w:val="af-ZA"/>
        </w:rPr>
        <w:t xml:space="preserve"> </w:t>
      </w:r>
      <w:r w:rsidR="00A76C15" w:rsidRPr="00476596">
        <w:rPr>
          <w:i w:val="0"/>
          <w:color w:val="FF0000"/>
          <w:lang w:val="af-ZA"/>
        </w:rPr>
        <w:t>«</w:t>
      </w:r>
      <w:r w:rsidR="00962644">
        <w:rPr>
          <w:rFonts w:ascii="Arial" w:hAnsi="Arial" w:cs="Arial"/>
          <w:i w:val="0"/>
          <w:color w:val="FF0000"/>
          <w:lang w:val="en-US"/>
        </w:rPr>
        <w:t>46</w:t>
      </w:r>
      <w:r w:rsidR="00096865" w:rsidRPr="00476596">
        <w:rPr>
          <w:rFonts w:ascii="Arial" w:hAnsi="Arial" w:cs="Arial"/>
          <w:i w:val="0"/>
          <w:color w:val="FF0000"/>
        </w:rPr>
        <w:t>չափաբաժիներ</w:t>
      </w:r>
      <w:r w:rsidR="00753E6E" w:rsidRPr="00476596">
        <w:rPr>
          <w:rFonts w:ascii="Arial" w:hAnsi="Arial" w:cs="Arial"/>
          <w:i w:val="0"/>
          <w:color w:val="FF0000"/>
        </w:rPr>
        <w:t>ում</w:t>
      </w:r>
      <w:r w:rsidR="00096865" w:rsidRPr="00476596">
        <w:rPr>
          <w:rFonts w:cs="Times Armenian"/>
          <w:i w:val="0"/>
          <w:color w:val="FF0000"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8820"/>
      </w:tblGrid>
      <w:tr w:rsidR="00096865" w:rsidRPr="00476596">
        <w:tc>
          <w:tcPr>
            <w:tcW w:w="1530" w:type="dxa"/>
            <w:vAlign w:val="center"/>
          </w:tcPr>
          <w:p w:rsidR="00096865" w:rsidRPr="00476596" w:rsidRDefault="00096865" w:rsidP="00EF3662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bCs/>
                <w:i/>
                <w:iCs/>
                <w:color w:val="FF0000"/>
                <w:sz w:val="14"/>
                <w:szCs w:val="14"/>
              </w:rPr>
            </w:pPr>
            <w:r w:rsidRPr="00476596">
              <w:rPr>
                <w:rFonts w:ascii="Arial" w:hAnsi="Arial" w:cs="Arial"/>
                <w:b/>
                <w:bCs/>
                <w:i/>
                <w:iCs/>
                <w:color w:val="FF0000"/>
                <w:sz w:val="14"/>
                <w:szCs w:val="14"/>
              </w:rPr>
              <w:t>Չափաբաժինների</w:t>
            </w:r>
            <w:r w:rsidRPr="00476596">
              <w:rPr>
                <w:rFonts w:ascii="Arial LatArm" w:hAnsi="Arial LatArm"/>
                <w:b/>
                <w:bCs/>
                <w:i/>
                <w:iCs/>
                <w:color w:val="FF0000"/>
                <w:sz w:val="14"/>
                <w:szCs w:val="14"/>
              </w:rPr>
              <w:t xml:space="preserve"> </w:t>
            </w:r>
            <w:r w:rsidRPr="00476596">
              <w:rPr>
                <w:rFonts w:ascii="Arial" w:hAnsi="Arial" w:cs="Arial"/>
                <w:b/>
                <w:bCs/>
                <w:i/>
                <w:iCs/>
                <w:color w:val="FF0000"/>
                <w:sz w:val="14"/>
                <w:szCs w:val="14"/>
              </w:rPr>
              <w:t>համարները</w:t>
            </w:r>
          </w:p>
        </w:tc>
        <w:tc>
          <w:tcPr>
            <w:tcW w:w="8820" w:type="dxa"/>
            <w:vAlign w:val="center"/>
          </w:tcPr>
          <w:p w:rsidR="00096865" w:rsidRPr="00476596" w:rsidRDefault="00096865" w:rsidP="00EF3662">
            <w:pPr>
              <w:pStyle w:val="23"/>
              <w:spacing w:line="240" w:lineRule="auto"/>
              <w:ind w:firstLine="0"/>
              <w:jc w:val="center"/>
              <w:rPr>
                <w:rFonts w:ascii="Arial LatArm" w:hAnsi="Arial LatArm"/>
                <w:b/>
                <w:bCs/>
                <w:i/>
                <w:iCs/>
                <w:color w:val="FF0000"/>
              </w:rPr>
            </w:pPr>
            <w:r w:rsidRPr="00476596">
              <w:rPr>
                <w:rFonts w:ascii="Arial" w:hAnsi="Arial" w:cs="Arial"/>
                <w:b/>
                <w:bCs/>
                <w:i/>
                <w:iCs/>
                <w:color w:val="FF0000"/>
              </w:rPr>
              <w:t>Չափաբաժնի</w:t>
            </w:r>
            <w:r w:rsidRPr="00476596">
              <w:rPr>
                <w:rFonts w:ascii="Arial LatArm" w:hAnsi="Arial LatArm"/>
                <w:b/>
                <w:bCs/>
                <w:i/>
                <w:iCs/>
                <w:color w:val="FF0000"/>
              </w:rPr>
              <w:t xml:space="preserve"> </w:t>
            </w:r>
            <w:r w:rsidRPr="00476596">
              <w:rPr>
                <w:rFonts w:ascii="Arial" w:hAnsi="Arial" w:cs="Arial"/>
                <w:b/>
                <w:bCs/>
                <w:i/>
                <w:iCs/>
                <w:color w:val="FF0000"/>
              </w:rPr>
              <w:t>անվանումը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47659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Arial LatArm" w:hAnsi="Arial LatArm"/>
                <w:color w:val="FF0000"/>
                <w:sz w:val="16"/>
              </w:rPr>
            </w:pPr>
          </w:p>
        </w:tc>
        <w:tc>
          <w:tcPr>
            <w:tcW w:w="8820" w:type="dxa"/>
          </w:tcPr>
          <w:p w:rsidR="000D36F5" w:rsidRPr="00523748" w:rsidRDefault="000D36F5" w:rsidP="00282605">
            <w:pPr>
              <w:rPr>
                <w:color w:val="FF0000"/>
              </w:rPr>
            </w:pPr>
            <w:r w:rsidRPr="00523748">
              <w:rPr>
                <w:color w:val="FF0000"/>
              </w:rPr>
              <w:t xml:space="preserve">   Հաց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523748" w:rsidRDefault="000D36F5" w:rsidP="00282605">
            <w:pPr>
              <w:rPr>
                <w:color w:val="FF0000"/>
              </w:rPr>
            </w:pPr>
            <w:r w:rsidRPr="00523748">
              <w:rPr>
                <w:color w:val="FF0000"/>
              </w:rPr>
              <w:t xml:space="preserve">Կարագ   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523748" w:rsidRDefault="000D36F5" w:rsidP="00282605">
            <w:pPr>
              <w:rPr>
                <w:color w:val="FF0000"/>
              </w:rPr>
            </w:pPr>
            <w:r w:rsidRPr="00523748">
              <w:rPr>
                <w:color w:val="FF0000"/>
              </w:rPr>
              <w:t xml:space="preserve">Միս տավարի 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523748" w:rsidRDefault="000D36F5" w:rsidP="00282605">
            <w:pPr>
              <w:rPr>
                <w:color w:val="FF0000"/>
              </w:rPr>
            </w:pPr>
            <w:r w:rsidRPr="00523748">
              <w:rPr>
                <w:color w:val="FF0000"/>
              </w:rPr>
              <w:t>Հավի մսամթերք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523748" w:rsidRDefault="000D36F5" w:rsidP="00282605">
            <w:pPr>
              <w:rPr>
                <w:color w:val="FF0000"/>
              </w:rPr>
            </w:pPr>
            <w:r w:rsidRPr="00523748">
              <w:rPr>
                <w:color w:val="FF0000"/>
              </w:rPr>
              <w:t>Շաքարավազ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523748" w:rsidRDefault="000D36F5" w:rsidP="00282605">
            <w:pPr>
              <w:rPr>
                <w:color w:val="FF0000"/>
              </w:rPr>
            </w:pPr>
            <w:r w:rsidRPr="00523748">
              <w:rPr>
                <w:color w:val="FF0000"/>
              </w:rPr>
              <w:t xml:space="preserve">Ոսպ 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523748" w:rsidRDefault="000D36F5" w:rsidP="00282605">
            <w:pPr>
              <w:rPr>
                <w:color w:val="FF0000"/>
              </w:rPr>
            </w:pPr>
            <w:r w:rsidRPr="00523748">
              <w:rPr>
                <w:color w:val="FF0000"/>
              </w:rPr>
              <w:t xml:space="preserve">Ոլոռ  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523748" w:rsidRDefault="000D36F5" w:rsidP="00282605">
            <w:pPr>
              <w:rPr>
                <w:color w:val="FF0000"/>
              </w:rPr>
            </w:pPr>
            <w:r w:rsidRPr="00523748">
              <w:rPr>
                <w:color w:val="FF0000"/>
              </w:rPr>
              <w:t xml:space="preserve">Հնդկաձավար  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523748" w:rsidRDefault="000D36F5" w:rsidP="00282605">
            <w:pPr>
              <w:rPr>
                <w:color w:val="FF0000"/>
              </w:rPr>
            </w:pPr>
            <w:r w:rsidRPr="00523748">
              <w:rPr>
                <w:color w:val="FF0000"/>
              </w:rPr>
              <w:t xml:space="preserve">Ցորենաձավար   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 xml:space="preserve">Բրինձ 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 xml:space="preserve">Վարսակի փաթիլներ </w:t>
            </w:r>
          </w:p>
        </w:tc>
      </w:tr>
      <w:tr w:rsidR="000D36F5" w:rsidRPr="00476596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1-ին տեսակի ցորենի ալյուր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Արևածաղկի ձեթ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Ձու , առաջին կարգի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Տոմատի մածուկ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Աղ կերակրի  մանր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Դափնատերև չորացրած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Կարտոֆիլ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Սոխ գլուխ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 xml:space="preserve">Կաղամբ   մաքրած      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Բազուկ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Խնձոր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Դեղձ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Գազար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Վարունգ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Լոլիկ</w:t>
            </w:r>
          </w:p>
        </w:tc>
      </w:tr>
      <w:tr w:rsidR="000D36F5" w:rsidRPr="00AF04FC" w:rsidTr="00EA7D6B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  <w:shd w:val="clear" w:color="auto" w:fill="00B050"/>
          </w:tcPr>
          <w:p w:rsidR="000D36F5" w:rsidRPr="00EA7D6B" w:rsidRDefault="006C50D5" w:rsidP="00282605">
            <w:pPr>
              <w:rPr>
                <w:rFonts w:ascii="Sylfaen" w:hAnsi="Sylfaen"/>
                <w:color w:val="FF0000"/>
              </w:rPr>
            </w:pPr>
            <w:r>
              <w:rPr>
                <w:rFonts w:ascii="Sylfaen" w:hAnsi="Sylfaen"/>
                <w:color w:val="FF0000"/>
              </w:rPr>
              <w:t>Հ</w:t>
            </w:r>
            <w:r w:rsidR="00EA7D6B">
              <w:rPr>
                <w:rFonts w:ascii="Sylfaen" w:hAnsi="Sylfaen"/>
                <w:color w:val="FF0000"/>
              </w:rPr>
              <w:t>ալվա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Կանաչի խառը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Թեյ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 xml:space="preserve">Կակաո 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color w:val="FF0000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EA7D6B" w:rsidRDefault="006C50D5" w:rsidP="00282605">
            <w:pPr>
              <w:rPr>
                <w:rFonts w:ascii="Sylfaen" w:hAnsi="Sylfaen"/>
                <w:color w:val="FF0000"/>
              </w:rPr>
            </w:pPr>
            <w:r>
              <w:rPr>
                <w:rFonts w:ascii="Sylfaen" w:hAnsi="Sylfaen"/>
                <w:color w:val="FF0000"/>
              </w:rPr>
              <w:t>Կ</w:t>
            </w:r>
            <w:r w:rsidR="00EA7D6B">
              <w:rPr>
                <w:rFonts w:ascii="Sylfaen" w:hAnsi="Sylfaen"/>
                <w:color w:val="FF0000"/>
              </w:rPr>
              <w:t>ոմպոտ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Մակարոն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 xml:space="preserve">Կանաչ պղպեղ </w:t>
            </w:r>
          </w:p>
        </w:tc>
      </w:tr>
      <w:tr w:rsidR="000D36F5" w:rsidRPr="00AF04FC" w:rsidTr="00EA7D6B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  <w:shd w:val="clear" w:color="auto" w:fill="00B050"/>
          </w:tcPr>
          <w:p w:rsidR="000D36F5" w:rsidRPr="00EA7D6B" w:rsidRDefault="00EA7D6B" w:rsidP="00282605">
            <w:pPr>
              <w:rPr>
                <w:rFonts w:ascii="Sylfaen" w:hAnsi="Sylfaen"/>
                <w:color w:val="FF0000"/>
              </w:rPr>
            </w:pPr>
            <w:r>
              <w:rPr>
                <w:rFonts w:ascii="Sylfaen" w:hAnsi="Sylfaen"/>
                <w:color w:val="FF0000"/>
              </w:rPr>
              <w:t>Լոբի հատիկավոր</w:t>
            </w:r>
          </w:p>
        </w:tc>
      </w:tr>
      <w:tr w:rsidR="000D36F5" w:rsidRPr="00AF04FC" w:rsidTr="00EA7D6B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  <w:shd w:val="clear" w:color="auto" w:fill="00B050"/>
          </w:tcPr>
          <w:p w:rsidR="000D36F5" w:rsidRPr="00EA7D6B" w:rsidRDefault="006C50D5" w:rsidP="00282605">
            <w:pPr>
              <w:rPr>
                <w:rFonts w:ascii="Sylfaen" w:hAnsi="Sylfaen"/>
                <w:color w:val="FF0000"/>
              </w:rPr>
            </w:pPr>
            <w:r>
              <w:rPr>
                <w:rFonts w:ascii="Sylfaen" w:hAnsi="Sylfaen"/>
                <w:color w:val="FF0000"/>
              </w:rPr>
              <w:t>Չ</w:t>
            </w:r>
            <w:r w:rsidR="00EA7D6B">
              <w:rPr>
                <w:rFonts w:ascii="Sylfaen" w:hAnsi="Sylfaen"/>
                <w:color w:val="FF0000"/>
              </w:rPr>
              <w:t>ամիչ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Կաթ պաստերիզացված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Մածուն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EA7D6B" w:rsidRDefault="00EA7D6B" w:rsidP="00282605">
            <w:pPr>
              <w:rPr>
                <w:rFonts w:ascii="Sylfaen" w:hAnsi="Sylfaen"/>
                <w:color w:val="FF0000"/>
              </w:rPr>
            </w:pPr>
            <w:r>
              <w:rPr>
                <w:color w:val="FF0000"/>
              </w:rPr>
              <w:t xml:space="preserve">Պանիր </w:t>
            </w:r>
            <w:r>
              <w:rPr>
                <w:rFonts w:ascii="Sylfaen" w:hAnsi="Sylfaen"/>
                <w:color w:val="FF0000"/>
              </w:rPr>
              <w:t>Չանախ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Թխվածքաբլիթներ</w:t>
            </w:r>
          </w:p>
        </w:tc>
      </w:tr>
      <w:tr w:rsidR="000D36F5" w:rsidRPr="00AF04FC" w:rsidTr="00EA7D6B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  <w:shd w:val="clear" w:color="auto" w:fill="92D050"/>
          </w:tcPr>
          <w:p w:rsidR="000D36F5" w:rsidRPr="00EA7D6B" w:rsidRDefault="00EA7D6B" w:rsidP="00282605">
            <w:pPr>
              <w:rPr>
                <w:rFonts w:ascii="Sylfaen" w:hAnsi="Sylfaen"/>
                <w:color w:val="FF0000"/>
              </w:rPr>
            </w:pPr>
            <w:r>
              <w:rPr>
                <w:rFonts w:ascii="Sylfaen" w:hAnsi="Sylfaen"/>
                <w:color w:val="FF0000"/>
              </w:rPr>
              <w:t xml:space="preserve">Կիտրոն </w:t>
            </w:r>
          </w:p>
        </w:tc>
      </w:tr>
      <w:tr w:rsidR="000D36F5" w:rsidRPr="00AF04FC" w:rsidTr="00EA7D6B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  <w:shd w:val="clear" w:color="auto" w:fill="92D050"/>
          </w:tcPr>
          <w:p w:rsidR="000D36F5" w:rsidRPr="00EA7D6B" w:rsidRDefault="006C50D5" w:rsidP="00282605">
            <w:pPr>
              <w:rPr>
                <w:rFonts w:ascii="Sylfaen" w:hAnsi="Sylfaen"/>
                <w:color w:val="FF0000"/>
              </w:rPr>
            </w:pPr>
            <w:r>
              <w:rPr>
                <w:rFonts w:ascii="Sylfaen" w:hAnsi="Sylfaen"/>
                <w:color w:val="FF0000"/>
              </w:rPr>
              <w:t>Ծ</w:t>
            </w:r>
            <w:r w:rsidR="00EA7D6B">
              <w:rPr>
                <w:rFonts w:ascii="Sylfaen" w:hAnsi="Sylfaen"/>
                <w:color w:val="FF0000"/>
              </w:rPr>
              <w:t>իրան</w:t>
            </w:r>
          </w:p>
        </w:tc>
      </w:tr>
      <w:tr w:rsidR="000D36F5" w:rsidRPr="00AF04FC" w:rsidTr="00EA7D6B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  <w:shd w:val="clear" w:color="auto" w:fill="00B050"/>
          </w:tcPr>
          <w:p w:rsidR="000D36F5" w:rsidRPr="00EA7D6B" w:rsidRDefault="006C50D5" w:rsidP="00282605">
            <w:pPr>
              <w:rPr>
                <w:rFonts w:ascii="Sylfaen" w:hAnsi="Sylfaen"/>
                <w:color w:val="FF0000"/>
              </w:rPr>
            </w:pPr>
            <w:r>
              <w:rPr>
                <w:rFonts w:ascii="Sylfaen" w:hAnsi="Sylfaen"/>
                <w:color w:val="FF0000"/>
              </w:rPr>
              <w:t>Ս</w:t>
            </w:r>
            <w:r w:rsidR="00EA7D6B">
              <w:rPr>
                <w:rFonts w:ascii="Sylfaen" w:hAnsi="Sylfaen"/>
                <w:color w:val="FF0000"/>
              </w:rPr>
              <w:t>ալոր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Ջեմ ծիրանի</w:t>
            </w:r>
          </w:p>
        </w:tc>
      </w:tr>
      <w:tr w:rsidR="000D36F5" w:rsidRPr="00AF04FC" w:rsidTr="00282605">
        <w:tc>
          <w:tcPr>
            <w:tcW w:w="1530" w:type="dxa"/>
            <w:vAlign w:val="center"/>
          </w:tcPr>
          <w:p w:rsidR="000D36F5" w:rsidRPr="00151D36" w:rsidRDefault="000D36F5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0D36F5" w:rsidRPr="00F96801" w:rsidRDefault="000D36F5" w:rsidP="00282605">
            <w:pPr>
              <w:rPr>
                <w:color w:val="FF0000"/>
              </w:rPr>
            </w:pPr>
            <w:r w:rsidRPr="00F96801">
              <w:rPr>
                <w:color w:val="FF0000"/>
              </w:rPr>
              <w:t>Սմբուկ</w:t>
            </w:r>
          </w:p>
        </w:tc>
      </w:tr>
      <w:tr w:rsidR="009E1F92" w:rsidRPr="00AF04FC" w:rsidTr="00282605">
        <w:tc>
          <w:tcPr>
            <w:tcW w:w="1530" w:type="dxa"/>
            <w:vAlign w:val="center"/>
          </w:tcPr>
          <w:p w:rsidR="009E1F92" w:rsidRPr="00151D36" w:rsidRDefault="009E1F92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9E1F92" w:rsidRPr="009E1F92" w:rsidRDefault="009E1F92" w:rsidP="00282605">
            <w:pPr>
              <w:rPr>
                <w:rFonts w:ascii="Sylfaen" w:hAnsi="Sylfaen"/>
                <w:color w:val="FF0000"/>
              </w:rPr>
            </w:pPr>
            <w:r>
              <w:rPr>
                <w:rFonts w:ascii="Sylfaen" w:hAnsi="Sylfaen"/>
                <w:color w:val="FF0000"/>
              </w:rPr>
              <w:t>Խնձոր</w:t>
            </w:r>
          </w:p>
        </w:tc>
      </w:tr>
      <w:tr w:rsidR="009E1F92" w:rsidRPr="00AF04FC" w:rsidTr="00282605">
        <w:tc>
          <w:tcPr>
            <w:tcW w:w="1530" w:type="dxa"/>
            <w:vAlign w:val="center"/>
          </w:tcPr>
          <w:p w:rsidR="009E1F92" w:rsidRPr="00151D36" w:rsidRDefault="009E1F92" w:rsidP="00476596">
            <w:pPr>
              <w:pStyle w:val="23"/>
              <w:numPr>
                <w:ilvl w:val="0"/>
                <w:numId w:val="28"/>
              </w:numPr>
              <w:spacing w:line="240" w:lineRule="auto"/>
              <w:jc w:val="center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9E1F92" w:rsidRPr="009E1F92" w:rsidRDefault="009E1F92" w:rsidP="00282605">
            <w:pPr>
              <w:rPr>
                <w:rFonts w:ascii="Sylfaen" w:hAnsi="Sylfaen"/>
                <w:color w:val="FF0000"/>
              </w:rPr>
            </w:pPr>
            <w:r>
              <w:rPr>
                <w:rFonts w:ascii="Sylfaen" w:hAnsi="Sylfaen"/>
                <w:color w:val="FF0000"/>
              </w:rPr>
              <w:t>Հազար</w:t>
            </w:r>
          </w:p>
        </w:tc>
      </w:tr>
      <w:tr w:rsidR="009E1F92" w:rsidRPr="00AF04FC" w:rsidTr="00282605">
        <w:tc>
          <w:tcPr>
            <w:tcW w:w="1530" w:type="dxa"/>
            <w:vAlign w:val="center"/>
          </w:tcPr>
          <w:p w:rsidR="009E1F92" w:rsidRPr="00151D36" w:rsidRDefault="009E1F92" w:rsidP="009E1F92">
            <w:pPr>
              <w:pStyle w:val="23"/>
              <w:spacing w:line="240" w:lineRule="auto"/>
              <w:ind w:firstLine="0"/>
              <w:rPr>
                <w:rFonts w:ascii="Calibri" w:hAnsi="Calibri"/>
                <w:sz w:val="16"/>
                <w:lang w:val="ru-RU"/>
              </w:rPr>
            </w:pPr>
          </w:p>
        </w:tc>
        <w:tc>
          <w:tcPr>
            <w:tcW w:w="8820" w:type="dxa"/>
          </w:tcPr>
          <w:p w:rsidR="009E1F92" w:rsidRPr="00F96801" w:rsidRDefault="009E1F92" w:rsidP="00282605">
            <w:pPr>
              <w:rPr>
                <w:color w:val="FF0000"/>
              </w:rPr>
            </w:pPr>
          </w:p>
        </w:tc>
      </w:tr>
    </w:tbl>
    <w:p w:rsidR="00096865" w:rsidRPr="00AF04FC" w:rsidRDefault="00816505" w:rsidP="00EF3662">
      <w:pPr>
        <w:pStyle w:val="23"/>
        <w:spacing w:line="240" w:lineRule="auto"/>
        <w:ind w:firstLine="567"/>
        <w:rPr>
          <w:rFonts w:ascii="Arial LatArm" w:hAnsi="Arial LatArm"/>
        </w:rPr>
      </w:pPr>
      <w:r w:rsidRPr="00AF04FC">
        <w:rPr>
          <w:rFonts w:ascii="Arial" w:hAnsi="Arial" w:cs="Arial"/>
        </w:rPr>
        <w:t>Ապրանքի</w:t>
      </w:r>
      <w:r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տեխնիկական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բնութագրերը</w:t>
      </w:r>
      <w:r w:rsidR="00096865" w:rsidRPr="00AF04FC">
        <w:rPr>
          <w:rFonts w:ascii="Arial LatArm" w:hAnsi="Arial LatArm"/>
        </w:rPr>
        <w:t xml:space="preserve">, </w:t>
      </w:r>
      <w:r w:rsidR="00096865" w:rsidRPr="00AF04FC">
        <w:rPr>
          <w:rFonts w:ascii="Arial" w:hAnsi="Arial" w:cs="Arial"/>
        </w:rPr>
        <w:t>ինչպես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նաև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մասնագիրը</w:t>
      </w:r>
      <w:r w:rsidR="00096865" w:rsidRPr="00AF04FC">
        <w:rPr>
          <w:rFonts w:ascii="Arial LatArm" w:hAnsi="Arial LatArm"/>
        </w:rPr>
        <w:t xml:space="preserve">, </w:t>
      </w:r>
      <w:r w:rsidR="00096865" w:rsidRPr="00AF04FC">
        <w:rPr>
          <w:rFonts w:ascii="Arial" w:hAnsi="Arial" w:cs="Arial"/>
        </w:rPr>
        <w:t>տեխնիկական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տվյալները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և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այլ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ոչ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գնային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պայմանների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ամբողջական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և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համարժեք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նկարագրությունը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կազմում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են</w:t>
      </w:r>
      <w:r w:rsidR="00096865" w:rsidRPr="00AF04FC">
        <w:rPr>
          <w:rFonts w:ascii="Arial LatArm" w:hAnsi="Arial LatArm"/>
        </w:rPr>
        <w:t xml:space="preserve"> </w:t>
      </w:r>
      <w:r w:rsidR="00753E6E" w:rsidRPr="00AF04FC">
        <w:rPr>
          <w:rFonts w:ascii="Arial" w:hAnsi="Arial" w:cs="Arial"/>
        </w:rPr>
        <w:t>կնքվելիք</w:t>
      </w:r>
      <w:r w:rsidR="00753E6E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պայմանագրի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անբաժանելի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մասը</w:t>
      </w:r>
      <w:r w:rsidR="00096865" w:rsidRPr="00AF04FC">
        <w:rPr>
          <w:rFonts w:ascii="Arial LatArm" w:hAnsi="Arial LatArm"/>
        </w:rPr>
        <w:t xml:space="preserve">, </w:t>
      </w:r>
      <w:r w:rsidR="00096865" w:rsidRPr="00AF04FC">
        <w:rPr>
          <w:rFonts w:ascii="Arial" w:hAnsi="Arial" w:cs="Arial"/>
        </w:rPr>
        <w:t>որի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նախագիծը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ներկայացված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է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սույն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հրավերի</w:t>
      </w:r>
      <w:r w:rsidR="00096865" w:rsidRPr="00AF04FC">
        <w:rPr>
          <w:rFonts w:ascii="Arial LatArm" w:hAnsi="Arial LatArm"/>
        </w:rPr>
        <w:t xml:space="preserve"> N </w:t>
      </w:r>
      <w:r w:rsidR="00177245" w:rsidRPr="00AF04FC">
        <w:rPr>
          <w:rFonts w:ascii="Arial LatArm" w:hAnsi="Arial LatArm"/>
        </w:rPr>
        <w:t>6</w:t>
      </w:r>
      <w:r w:rsidR="00096865" w:rsidRPr="00AF04FC">
        <w:rPr>
          <w:rFonts w:ascii="Arial LatArm" w:hAnsi="Arial LatArm"/>
        </w:rPr>
        <w:t xml:space="preserve"> </w:t>
      </w:r>
      <w:r w:rsidR="00096865" w:rsidRPr="00AF04FC">
        <w:rPr>
          <w:rFonts w:ascii="Arial" w:hAnsi="Arial" w:cs="Arial"/>
        </w:rPr>
        <w:t>հավելվածում</w:t>
      </w:r>
      <w:r w:rsidR="004D5671" w:rsidRPr="00AF04FC">
        <w:rPr>
          <w:rFonts w:ascii="Arial" w:hAnsi="Arial" w:cs="Arial"/>
        </w:rPr>
        <w:t>։</w:t>
      </w:r>
    </w:p>
    <w:p w:rsidR="00096865" w:rsidRPr="00D633D8" w:rsidRDefault="00096865" w:rsidP="00EF3662">
      <w:pPr>
        <w:ind w:firstLine="567"/>
        <w:rPr>
          <w:rFonts w:ascii="Calibri" w:hAnsi="Calibri" w:cs="Sylfaen"/>
          <w:i/>
          <w:sz w:val="20"/>
        </w:rPr>
      </w:pPr>
    </w:p>
    <w:p w:rsidR="00C64F7B" w:rsidRPr="00D633D8" w:rsidRDefault="00C64F7B" w:rsidP="00EF3662">
      <w:pPr>
        <w:ind w:firstLine="567"/>
        <w:rPr>
          <w:rFonts w:ascii="Calibri" w:hAnsi="Calibri" w:cs="Sylfaen"/>
          <w:i/>
          <w:sz w:val="20"/>
        </w:rPr>
      </w:pPr>
    </w:p>
    <w:p w:rsidR="00845AA5" w:rsidRPr="00AF04FC" w:rsidRDefault="00845AA5" w:rsidP="00EF3662">
      <w:pPr>
        <w:ind w:firstLine="567"/>
        <w:rPr>
          <w:rFonts w:ascii="Arial LatArm" w:hAnsi="Arial LatArm" w:cs="Sylfaen"/>
          <w:i/>
          <w:sz w:val="20"/>
          <w:lang w:val="es-ES"/>
        </w:rPr>
      </w:pPr>
    </w:p>
    <w:p w:rsidR="00096865" w:rsidRPr="00AF04FC" w:rsidRDefault="002B32D6" w:rsidP="00EF3662">
      <w:pPr>
        <w:jc w:val="center"/>
        <w:rPr>
          <w:rFonts w:ascii="Arial LatArm" w:hAnsi="Arial LatArm"/>
          <w:b/>
          <w:sz w:val="20"/>
          <w:lang w:val="es-ES"/>
        </w:rPr>
      </w:pPr>
      <w:r w:rsidRPr="00AF04FC">
        <w:rPr>
          <w:rFonts w:ascii="Arial LatArm" w:hAnsi="Arial LatArm"/>
          <w:b/>
          <w:sz w:val="20"/>
          <w:lang w:val="es-ES"/>
        </w:rPr>
        <w:t xml:space="preserve">2.  </w:t>
      </w:r>
      <w:r w:rsidRPr="00AF04FC">
        <w:rPr>
          <w:rFonts w:ascii="Arial" w:hAnsi="Arial" w:cs="Arial"/>
          <w:b/>
          <w:sz w:val="20"/>
        </w:rPr>
        <w:t>ՄԱՍՆԱԿՑԻ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</w:rPr>
        <w:t>ՄԱՍՆԱԿՑՈՒԹՅԱՆ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</w:rPr>
        <w:t>ԻՐԱՎՈՒՆՔԻ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</w:rPr>
        <w:t>ՊԱՀԱՆՋՆԵՐԸ</w:t>
      </w:r>
      <w:r w:rsidRPr="00AF04FC">
        <w:rPr>
          <w:rFonts w:ascii="Arial LatArm" w:hAnsi="Arial LatArm"/>
          <w:b/>
          <w:sz w:val="20"/>
          <w:lang w:val="es-ES"/>
        </w:rPr>
        <w:t xml:space="preserve">, </w:t>
      </w:r>
      <w:r w:rsidRPr="00AF04FC">
        <w:rPr>
          <w:rFonts w:ascii="Arial" w:hAnsi="Arial" w:cs="Arial"/>
          <w:b/>
          <w:sz w:val="20"/>
        </w:rPr>
        <w:t>ՈՐԱԿԱՎՈՐՄԱՆ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proofErr w:type="gramStart"/>
      <w:r w:rsidRPr="00AF04FC">
        <w:rPr>
          <w:rFonts w:ascii="Arial" w:hAnsi="Arial" w:cs="Arial"/>
          <w:b/>
          <w:sz w:val="20"/>
        </w:rPr>
        <w:t>ՉԱՓԱՆԻՇՆԵՐԸ</w:t>
      </w:r>
      <w:r w:rsidRPr="00AF04FC">
        <w:rPr>
          <w:rFonts w:ascii="Arial LatArm" w:hAnsi="Arial LatArm"/>
          <w:b/>
          <w:sz w:val="20"/>
          <w:lang w:val="es-ES"/>
        </w:rPr>
        <w:t xml:space="preserve">  </w:t>
      </w:r>
      <w:r w:rsidRPr="00AF04FC">
        <w:rPr>
          <w:rFonts w:ascii="Arial" w:hAnsi="Arial" w:cs="Arial"/>
          <w:b/>
          <w:sz w:val="20"/>
          <w:lang w:val="es-ES"/>
        </w:rPr>
        <w:t>ԵՎ</w:t>
      </w:r>
      <w:proofErr w:type="gramEnd"/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</w:rPr>
        <w:t>ԴՐԱՆՑ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  <w:lang w:val="es-ES"/>
        </w:rPr>
        <w:t>Գ</w:t>
      </w:r>
      <w:r w:rsidRPr="00AF04FC">
        <w:rPr>
          <w:rFonts w:ascii="Arial" w:hAnsi="Arial" w:cs="Arial"/>
          <w:b/>
          <w:sz w:val="20"/>
        </w:rPr>
        <w:t>ՆԱՀԱՏՄԱՆ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</w:rPr>
        <w:t>ԿԱՐ</w:t>
      </w:r>
      <w:r w:rsidRPr="00AF04FC">
        <w:rPr>
          <w:rFonts w:ascii="Arial" w:hAnsi="Arial" w:cs="Arial"/>
          <w:b/>
          <w:sz w:val="20"/>
          <w:lang w:val="es-ES"/>
        </w:rPr>
        <w:t>Գ</w:t>
      </w:r>
      <w:r w:rsidRPr="00AF04FC">
        <w:rPr>
          <w:rFonts w:ascii="Arial" w:hAnsi="Arial" w:cs="Arial"/>
          <w:b/>
          <w:sz w:val="20"/>
        </w:rPr>
        <w:t>Ը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Cs w:val="22"/>
          <w:lang w:val="es-ES"/>
        </w:rPr>
      </w:pPr>
    </w:p>
    <w:p w:rsidR="00753E6E" w:rsidRPr="00AF04FC" w:rsidRDefault="00096865" w:rsidP="00EF3662">
      <w:pPr>
        <w:ind w:firstLine="567"/>
        <w:jc w:val="both"/>
        <w:rPr>
          <w:rFonts w:ascii="Arial LatArm" w:hAnsi="Arial LatArm" w:cs="Arial Armenian"/>
          <w:sz w:val="20"/>
          <w:lang w:val="es-ES"/>
        </w:rPr>
      </w:pPr>
      <w:r w:rsidRPr="00AF04FC">
        <w:rPr>
          <w:rFonts w:ascii="Arial LatArm" w:hAnsi="Arial LatArm" w:cs="Arial Armenian"/>
          <w:sz w:val="20"/>
          <w:lang w:val="es-ES"/>
        </w:rPr>
        <w:t xml:space="preserve">2.1 </w:t>
      </w:r>
      <w:r w:rsidR="00753E6E" w:rsidRPr="00AF04FC">
        <w:rPr>
          <w:rFonts w:ascii="Arial" w:hAnsi="Arial" w:cs="Arial"/>
          <w:sz w:val="20"/>
          <w:lang w:val="ru-RU"/>
        </w:rPr>
        <w:t>Սույն</w:t>
      </w:r>
      <w:r w:rsidR="00753E6E" w:rsidRPr="00AF04FC">
        <w:rPr>
          <w:rFonts w:ascii="Arial LatArm" w:hAnsi="Arial LatArm" w:cs="Arial Armenian"/>
          <w:sz w:val="20"/>
          <w:lang w:val="es-ES"/>
        </w:rPr>
        <w:t xml:space="preserve"> </w:t>
      </w:r>
      <w:r w:rsidR="00EB487B" w:rsidRPr="00AF04FC">
        <w:rPr>
          <w:rFonts w:ascii="Arial LatArm" w:hAnsi="Arial LatArm" w:cs="Arial Armenian"/>
          <w:sz w:val="20"/>
          <w:lang w:val="es-ES"/>
        </w:rPr>
        <w:t xml:space="preserve"> </w:t>
      </w:r>
      <w:r w:rsidR="006F49AA" w:rsidRPr="00AF04FC">
        <w:rPr>
          <w:rFonts w:ascii="Arial" w:hAnsi="Arial" w:cs="Arial"/>
          <w:sz w:val="20"/>
          <w:lang w:val="es-ES"/>
        </w:rPr>
        <w:t>ընթացակարգին</w:t>
      </w:r>
      <w:r w:rsidR="006F49AA" w:rsidRPr="00AF04FC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AF04FC">
        <w:rPr>
          <w:rFonts w:ascii="Arial" w:hAnsi="Arial" w:cs="Arial"/>
          <w:sz w:val="20"/>
          <w:lang w:val="ru-RU"/>
        </w:rPr>
        <w:t>մասնակցելու</w:t>
      </w:r>
      <w:r w:rsidR="00753E6E" w:rsidRPr="00AF04FC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AF04FC">
        <w:rPr>
          <w:rFonts w:ascii="Arial" w:hAnsi="Arial" w:cs="Arial"/>
          <w:sz w:val="20"/>
          <w:lang w:val="ru-RU"/>
        </w:rPr>
        <w:t>իրավունք</w:t>
      </w:r>
      <w:r w:rsidR="00753E6E" w:rsidRPr="00AF04FC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AF04FC">
        <w:rPr>
          <w:rFonts w:ascii="Arial" w:hAnsi="Arial" w:cs="Arial"/>
          <w:sz w:val="20"/>
          <w:lang w:val="ru-RU"/>
        </w:rPr>
        <w:t>չունեն</w:t>
      </w:r>
      <w:r w:rsidR="00753E6E" w:rsidRPr="00AF04FC">
        <w:rPr>
          <w:rFonts w:ascii="Arial LatArm" w:hAnsi="Arial LatArm" w:cs="Arial Armenian"/>
          <w:sz w:val="20"/>
          <w:lang w:val="es-ES"/>
        </w:rPr>
        <w:t xml:space="preserve"> </w:t>
      </w:r>
      <w:r w:rsidR="00753E6E" w:rsidRPr="00AF04FC">
        <w:rPr>
          <w:rFonts w:ascii="Arial" w:hAnsi="Arial" w:cs="Arial"/>
          <w:sz w:val="20"/>
          <w:lang w:val="ru-RU"/>
        </w:rPr>
        <w:t>անձինք</w:t>
      </w:r>
      <w:r w:rsidR="00753E6E" w:rsidRPr="00AF04FC">
        <w:rPr>
          <w:rFonts w:ascii="Arial LatArm" w:hAnsi="Arial LatArm" w:cs="Sylfaen"/>
          <w:sz w:val="20"/>
          <w:lang w:val="es-ES"/>
        </w:rPr>
        <w:t>.</w:t>
      </w:r>
    </w:p>
    <w:p w:rsidR="00753E6E" w:rsidRPr="00AF04FC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AF04FC">
        <w:rPr>
          <w:rFonts w:ascii="Arial LatArm" w:hAnsi="Arial LatArm"/>
          <w:sz w:val="20"/>
          <w:szCs w:val="20"/>
          <w:lang w:val="es-ES"/>
        </w:rPr>
        <w:t xml:space="preserve">1) </w:t>
      </w:r>
      <w:r w:rsidRPr="00AF04FC">
        <w:rPr>
          <w:rFonts w:ascii="Arial" w:hAnsi="Arial" w:cs="Arial"/>
          <w:sz w:val="20"/>
          <w:szCs w:val="20"/>
        </w:rPr>
        <w:t>որոնք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հայտը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ներկայացնելու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օրվա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դրությամբ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դատական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կարգով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ճանաչվել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սնանկ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. </w:t>
      </w:r>
    </w:p>
    <w:p w:rsidR="00753E6E" w:rsidRPr="00AF04FC" w:rsidRDefault="00753E6E" w:rsidP="00AB5D5B">
      <w:pPr>
        <w:tabs>
          <w:tab w:val="left" w:pos="7200"/>
        </w:tabs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AF04FC">
        <w:rPr>
          <w:rFonts w:ascii="Arial LatArm" w:hAnsi="Arial LatArm"/>
          <w:sz w:val="20"/>
          <w:szCs w:val="20"/>
          <w:lang w:val="es-ES"/>
        </w:rPr>
        <w:t xml:space="preserve">2) </w:t>
      </w:r>
      <w:r w:rsidRPr="00AF04FC">
        <w:rPr>
          <w:rFonts w:ascii="Arial" w:hAnsi="Arial" w:cs="Arial"/>
          <w:sz w:val="20"/>
          <w:szCs w:val="20"/>
        </w:rPr>
        <w:t>որոնք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հայտը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ներկայացնելու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օրվա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դրությամբ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հարկային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մարմնի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կողմից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վերահսկվող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եկամուտների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գծով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ունեն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իրենց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ներկայացրած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գնային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առաջարկի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մինչև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մեկ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տոկոսը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բայց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ոչ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ավելի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քան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հիսուն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հազար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Հայաստանի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Հանրապետության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դրամը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գերազանցող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ժամկետանց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պարտավորություններ</w:t>
      </w:r>
      <w:r w:rsidRPr="00AF04FC">
        <w:rPr>
          <w:rFonts w:ascii="Arial LatArm" w:hAnsi="Arial LatArm"/>
          <w:sz w:val="20"/>
          <w:szCs w:val="20"/>
          <w:lang w:val="es-ES"/>
        </w:rPr>
        <w:t>.</w:t>
      </w:r>
    </w:p>
    <w:p w:rsidR="00753E6E" w:rsidRPr="00AF04FC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AF04FC">
        <w:rPr>
          <w:rFonts w:ascii="Arial LatArm" w:hAnsi="Arial LatArm"/>
          <w:sz w:val="20"/>
          <w:szCs w:val="20"/>
          <w:lang w:val="es-ES"/>
        </w:rPr>
        <w:t xml:space="preserve">3) </w:t>
      </w:r>
      <w:r w:rsidRPr="00AF04FC">
        <w:rPr>
          <w:rFonts w:ascii="Arial" w:hAnsi="Arial" w:cs="Arial"/>
          <w:sz w:val="20"/>
          <w:szCs w:val="20"/>
        </w:rPr>
        <w:t>որոնք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որոնց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գործադիր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մարմնի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ներկայացուցիչը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ներկայացնելու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օրվան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նախորդող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երեք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տարիների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ընթացքում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դատապարտված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եղել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ահաբեկչության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ֆինանսավորման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երեխայի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շահագործման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մարդկային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թրաֆիքինգ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ներառող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հանցագործության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հանցավոր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համագործակցություն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ստեղծելու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դրան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մասնակցելու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կաշառք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ստանալու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կաշառք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տալու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կաշառքի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միջնորդության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օրենքով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նախատեսված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տնտեսական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գործունեության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դեմ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ուղղված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հանցագործությունների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համար</w:t>
      </w:r>
      <w:r w:rsidRPr="00AF04FC">
        <w:rPr>
          <w:rFonts w:ascii="Arial LatArm" w:hAnsi="Arial LatArm"/>
          <w:sz w:val="20"/>
          <w:szCs w:val="20"/>
          <w:lang w:val="es-ES"/>
        </w:rPr>
        <w:t>,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բացառությամբ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այն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դեպքերի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երբ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դատվածությունը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օրենքով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սահմանված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կարգով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հանված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մարված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.  </w:t>
      </w:r>
    </w:p>
    <w:p w:rsidR="00753E6E" w:rsidRPr="00AF04FC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AF04FC">
        <w:rPr>
          <w:rFonts w:ascii="Arial LatArm" w:hAnsi="Arial LatArm" w:cs="Sylfaen"/>
          <w:sz w:val="20"/>
          <w:szCs w:val="20"/>
          <w:lang w:val="es-ES"/>
        </w:rPr>
        <w:t>4)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որոնց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վերաբերյալ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ներկայացվելու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օրվան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նախորդող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մեկ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տարվա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ընթացքում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առկա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օրենքով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սահմանված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կարգով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կայացված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անբողոքարկելի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վարչական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ակտ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` </w:t>
      </w:r>
      <w:r w:rsidRPr="00AF04FC">
        <w:rPr>
          <w:rFonts w:ascii="Arial" w:hAnsi="Arial" w:cs="Arial"/>
          <w:sz w:val="20"/>
          <w:szCs w:val="20"/>
        </w:rPr>
        <w:t>գնումների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ոլորտում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հակամրցակցային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համաձայնության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գերիշխող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դիրքի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չարաշահման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համար</w:t>
      </w:r>
      <w:r w:rsidRPr="00AF04FC">
        <w:rPr>
          <w:rFonts w:ascii="Arial LatArm" w:hAnsi="Arial LatArm" w:cs="Sylfaen"/>
          <w:sz w:val="20"/>
          <w:szCs w:val="20"/>
          <w:lang w:val="es-ES"/>
        </w:rPr>
        <w:t>.</w:t>
      </w:r>
    </w:p>
    <w:p w:rsidR="00753E6E" w:rsidRPr="00AF04FC" w:rsidRDefault="00753E6E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5) </w:t>
      </w:r>
      <w:r w:rsidRPr="00AF04FC">
        <w:rPr>
          <w:rFonts w:ascii="Arial" w:hAnsi="Arial" w:cs="Arial"/>
          <w:sz w:val="20"/>
          <w:szCs w:val="20"/>
        </w:rPr>
        <w:t>որոնք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հայտը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ներկայացնելու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օրվա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դրությամբ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ներառված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Եվրասիական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տնտեսական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միությանն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անդամակցող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երկրների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մասին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օրենսդրության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համաձայն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հրապարակված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գործընթացին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մասնակցելու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իրավունք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չունեցող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մասնակիցների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ցուցակում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. </w:t>
      </w:r>
    </w:p>
    <w:p w:rsidR="00753E6E" w:rsidRPr="00AF04FC" w:rsidRDefault="00753E6E" w:rsidP="00EF3662">
      <w:pPr>
        <w:ind w:firstLine="567"/>
        <w:jc w:val="both"/>
        <w:rPr>
          <w:rFonts w:ascii="Arial LatArm" w:hAnsi="Arial LatArm"/>
          <w:sz w:val="20"/>
          <w:szCs w:val="20"/>
          <w:lang w:val="es-ES"/>
        </w:rPr>
      </w:pPr>
      <w:r w:rsidRPr="00AF04FC">
        <w:rPr>
          <w:rFonts w:ascii="Arial LatArm" w:hAnsi="Arial LatArm"/>
          <w:sz w:val="20"/>
          <w:szCs w:val="20"/>
          <w:lang w:val="es-ES"/>
        </w:rPr>
        <w:t xml:space="preserve">   6) </w:t>
      </w:r>
      <w:r w:rsidRPr="00AF04FC">
        <w:rPr>
          <w:rFonts w:ascii="Arial" w:hAnsi="Arial" w:cs="Arial"/>
          <w:sz w:val="20"/>
          <w:szCs w:val="20"/>
        </w:rPr>
        <w:t>որոնք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ներկայացնելու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օրվա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դրությամբ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ներառված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գործընթացին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մասնակցելու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իրավունք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չունեցող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մասնակիցների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ցուցակում</w:t>
      </w:r>
      <w:r w:rsidRPr="00AF04FC">
        <w:rPr>
          <w:rFonts w:ascii="Arial LatArm" w:hAnsi="Arial LatArm"/>
          <w:sz w:val="20"/>
          <w:szCs w:val="20"/>
          <w:lang w:val="es-ES"/>
        </w:rPr>
        <w:t>:</w:t>
      </w:r>
    </w:p>
    <w:p w:rsidR="00990561" w:rsidRPr="00AF04FC" w:rsidRDefault="00990561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AF04FC">
        <w:rPr>
          <w:rFonts w:ascii="Arial" w:hAnsi="Arial" w:cs="Arial"/>
          <w:sz w:val="20"/>
          <w:lang w:val="es-ES"/>
        </w:rPr>
        <w:t>Ընդ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որում</w:t>
      </w:r>
      <w:r w:rsidRPr="00AF04FC">
        <w:rPr>
          <w:rFonts w:ascii="Arial LatArm" w:hAnsi="Arial LatArm" w:cs="Sylfaen"/>
          <w:sz w:val="20"/>
          <w:lang w:val="es-ES"/>
        </w:rPr>
        <w:t xml:space="preserve">, </w:t>
      </w:r>
      <w:r w:rsidRPr="00AF04FC">
        <w:rPr>
          <w:rFonts w:ascii="Arial" w:hAnsi="Arial" w:cs="Arial"/>
          <w:sz w:val="20"/>
          <w:lang w:val="es-ES"/>
        </w:rPr>
        <w:t>եթե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մասնակիցը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սույն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կետի</w:t>
      </w:r>
      <w:r w:rsidRPr="00AF04FC">
        <w:rPr>
          <w:rFonts w:ascii="Arial LatArm" w:hAnsi="Arial LatArm" w:cs="Sylfaen"/>
          <w:sz w:val="20"/>
          <w:lang w:val="es-ES"/>
        </w:rPr>
        <w:t xml:space="preserve"> 5-</w:t>
      </w:r>
      <w:r w:rsidRPr="00AF04FC">
        <w:rPr>
          <w:rFonts w:ascii="Arial" w:hAnsi="Arial" w:cs="Arial"/>
          <w:sz w:val="20"/>
          <w:lang w:val="es-ES"/>
        </w:rPr>
        <w:t>րդ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և</w:t>
      </w:r>
      <w:r w:rsidRPr="00AF04FC">
        <w:rPr>
          <w:rFonts w:ascii="Arial LatArm" w:hAnsi="Arial LatArm" w:cs="Sylfaen"/>
          <w:sz w:val="20"/>
          <w:lang w:val="es-ES"/>
        </w:rPr>
        <w:t xml:space="preserve"> 6-</w:t>
      </w:r>
      <w:r w:rsidRPr="00AF04FC">
        <w:rPr>
          <w:rFonts w:ascii="Arial" w:hAnsi="Arial" w:cs="Arial"/>
          <w:sz w:val="20"/>
          <w:lang w:val="es-ES"/>
        </w:rPr>
        <w:t>րդ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ենթակետերով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նախատեսված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ցուցակներում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ներառվել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է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հայտը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ներկայացնելու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օրվանից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հետո</w:t>
      </w:r>
      <w:r w:rsidRPr="00AF04FC">
        <w:rPr>
          <w:rFonts w:ascii="Arial LatArm" w:hAnsi="Arial LatArm" w:cs="Sylfaen"/>
          <w:sz w:val="20"/>
          <w:lang w:val="es-ES"/>
        </w:rPr>
        <w:t xml:space="preserve">, </w:t>
      </w:r>
      <w:r w:rsidRPr="00AF04FC">
        <w:rPr>
          <w:rFonts w:ascii="Arial" w:hAnsi="Arial" w:cs="Arial"/>
          <w:sz w:val="20"/>
          <w:lang w:val="es-ES"/>
        </w:rPr>
        <w:t>ապա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նրա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տվյալ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հայտը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ենթակա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չէ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մերժման</w:t>
      </w:r>
      <w:r w:rsidRPr="00AF04FC">
        <w:rPr>
          <w:rFonts w:ascii="Arial LatArm" w:hAnsi="Arial LatArm" w:cs="Sylfaen"/>
          <w:sz w:val="20"/>
          <w:lang w:val="es-ES"/>
        </w:rPr>
        <w:t>:</w:t>
      </w:r>
    </w:p>
    <w:p w:rsidR="00753E6E" w:rsidRPr="00AF04FC" w:rsidRDefault="00753E6E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AF04FC">
        <w:rPr>
          <w:rFonts w:ascii="Arial LatArm" w:hAnsi="Arial LatArm" w:cs="Sylfaen"/>
          <w:sz w:val="20"/>
          <w:lang w:val="es-ES"/>
        </w:rPr>
        <w:t xml:space="preserve">2.2 </w:t>
      </w:r>
      <w:r w:rsidRPr="00AF04FC">
        <w:rPr>
          <w:rFonts w:ascii="Arial" w:hAnsi="Arial" w:cs="Arial"/>
          <w:sz w:val="20"/>
          <w:lang w:val="es-ES"/>
        </w:rPr>
        <w:t>Մասնակցության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իրավունքի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գնահատման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համար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մասնակիցը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հայտով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պետք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է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ներկայացնի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իր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կողմից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հաստատված</w:t>
      </w:r>
      <w:r w:rsidRPr="00AF04FC">
        <w:rPr>
          <w:rFonts w:ascii="Arial LatArm" w:hAnsi="Arial LatArm" w:cs="Sylfaen"/>
          <w:sz w:val="20"/>
          <w:lang w:val="es-ES"/>
        </w:rPr>
        <w:t xml:space="preserve">` </w:t>
      </w:r>
      <w:r w:rsidRPr="00AF04FC">
        <w:rPr>
          <w:rFonts w:ascii="Arial" w:hAnsi="Arial" w:cs="Arial"/>
          <w:sz w:val="20"/>
          <w:lang w:val="es-ES"/>
        </w:rPr>
        <w:t>սույն</w:t>
      </w:r>
      <w:r w:rsidRPr="00AF04FC">
        <w:rPr>
          <w:rFonts w:ascii="Arial LatArm" w:hAnsi="Arial LatArm" w:cs="Arial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հրավերի</w:t>
      </w:r>
      <w:r w:rsidRPr="00AF04FC">
        <w:rPr>
          <w:rFonts w:ascii="Arial LatArm" w:hAnsi="Arial LatArm" w:cs="Arial"/>
          <w:sz w:val="20"/>
          <w:lang w:val="es-ES"/>
        </w:rPr>
        <w:t xml:space="preserve"> 2-</w:t>
      </w:r>
      <w:r w:rsidRPr="00AF04FC">
        <w:rPr>
          <w:rFonts w:ascii="Arial" w:hAnsi="Arial" w:cs="Arial"/>
          <w:sz w:val="20"/>
          <w:lang w:val="es-ES"/>
        </w:rPr>
        <w:t>րդ</w:t>
      </w:r>
      <w:r w:rsidRPr="00AF04FC">
        <w:rPr>
          <w:rFonts w:ascii="Arial LatArm" w:hAnsi="Arial LatArm" w:cs="Arial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մասի</w:t>
      </w:r>
      <w:r w:rsidRPr="00AF04FC">
        <w:rPr>
          <w:rFonts w:ascii="Arial LatArm" w:hAnsi="Arial LatArm" w:cs="Arial"/>
          <w:sz w:val="20"/>
          <w:lang w:val="es-ES"/>
        </w:rPr>
        <w:t xml:space="preserve"> 2.2 </w:t>
      </w:r>
      <w:r w:rsidRPr="00AF04FC">
        <w:rPr>
          <w:rFonts w:ascii="Arial" w:hAnsi="Arial" w:cs="Arial"/>
          <w:sz w:val="20"/>
          <w:lang w:val="es-ES"/>
        </w:rPr>
        <w:t>կետով</w:t>
      </w:r>
      <w:r w:rsidRPr="00AF04FC">
        <w:rPr>
          <w:rFonts w:ascii="Arial LatArm" w:hAnsi="Arial LatArm" w:cs="Arial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նախատեսված</w:t>
      </w:r>
      <w:r w:rsidRPr="00AF04FC">
        <w:rPr>
          <w:rFonts w:ascii="Arial LatArm" w:hAnsi="Arial LatArm" w:cs="Arial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գրավոր</w:t>
      </w:r>
      <w:r w:rsidRPr="00AF04FC">
        <w:rPr>
          <w:rFonts w:ascii="Arial LatArm" w:hAnsi="Arial LatArm" w:cs="Arial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հայտարարություն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: </w:t>
      </w:r>
      <w:r w:rsidR="00EB487B" w:rsidRPr="00AF04FC">
        <w:rPr>
          <w:rFonts w:ascii="Arial" w:hAnsi="Arial" w:cs="Arial"/>
          <w:sz w:val="20"/>
        </w:rPr>
        <w:t>Բացի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սույն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կետով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նախատեսված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հայտարարությունից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մասնակցության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իրավունքի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գնահատման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համար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մասնակցից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, </w:t>
      </w:r>
      <w:r w:rsidR="00EB487B" w:rsidRPr="00AF04FC">
        <w:rPr>
          <w:rFonts w:ascii="Arial" w:hAnsi="Arial" w:cs="Arial"/>
          <w:sz w:val="20"/>
        </w:rPr>
        <w:t>այդ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թվում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ընտրված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մասնակցից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այլ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փաստաթղթեր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կամ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հիմնավորումներ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չեն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կարող</w:t>
      </w:r>
      <w:r w:rsidR="00EB487B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</w:rPr>
        <w:t>պահանջվել</w:t>
      </w:r>
      <w:r w:rsidR="00EB487B" w:rsidRPr="00AF04FC">
        <w:rPr>
          <w:rFonts w:ascii="Arial LatArm" w:hAnsi="Arial LatArm" w:cs="Sylfaen"/>
          <w:sz w:val="20"/>
          <w:lang w:val="es-ES"/>
        </w:rPr>
        <w:t>:</w:t>
      </w:r>
      <w:r w:rsidRPr="00AF04FC">
        <w:rPr>
          <w:rFonts w:ascii="Arial LatArm" w:hAnsi="Arial LatArm" w:cs="Tahoma"/>
          <w:sz w:val="20"/>
          <w:lang w:val="hy-AM"/>
        </w:rPr>
        <w:t xml:space="preserve"> </w:t>
      </w:r>
      <w:r w:rsidR="007A4BB9" w:rsidRPr="00AF04FC">
        <w:rPr>
          <w:rFonts w:ascii="Arial" w:hAnsi="Arial" w:cs="Arial"/>
          <w:sz w:val="20"/>
        </w:rPr>
        <w:t>Մասնակցի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</w:t>
      </w:r>
      <w:r w:rsidR="007A4BB9" w:rsidRPr="00AF04FC">
        <w:rPr>
          <w:rFonts w:ascii="Arial" w:hAnsi="Arial" w:cs="Arial"/>
          <w:sz w:val="20"/>
        </w:rPr>
        <w:t>հայտարարության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</w:t>
      </w:r>
      <w:r w:rsidR="007A4BB9" w:rsidRPr="00AF04FC">
        <w:rPr>
          <w:rFonts w:ascii="Arial" w:hAnsi="Arial" w:cs="Arial"/>
          <w:sz w:val="20"/>
        </w:rPr>
        <w:t>իսկությունը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</w:t>
      </w:r>
      <w:r w:rsidR="007A4BB9" w:rsidRPr="00AF04FC">
        <w:rPr>
          <w:rFonts w:ascii="Arial" w:hAnsi="Arial" w:cs="Arial"/>
          <w:sz w:val="20"/>
        </w:rPr>
        <w:t>գնահատող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</w:t>
      </w:r>
      <w:r w:rsidR="007A4BB9" w:rsidRPr="00AF04FC">
        <w:rPr>
          <w:rFonts w:ascii="Arial" w:hAnsi="Arial" w:cs="Arial"/>
          <w:sz w:val="20"/>
        </w:rPr>
        <w:t>հանձնաժողովը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(</w:t>
      </w:r>
      <w:r w:rsidR="007A4BB9" w:rsidRPr="00AF04FC">
        <w:rPr>
          <w:rFonts w:ascii="Arial" w:hAnsi="Arial" w:cs="Arial"/>
          <w:sz w:val="20"/>
        </w:rPr>
        <w:t>այսուհետ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` </w:t>
      </w:r>
      <w:r w:rsidR="007A4BB9" w:rsidRPr="00AF04FC">
        <w:rPr>
          <w:rFonts w:ascii="Arial" w:hAnsi="Arial" w:cs="Arial"/>
          <w:sz w:val="20"/>
        </w:rPr>
        <w:t>հանձնաժողով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) </w:t>
      </w:r>
      <w:r w:rsidR="007A4BB9" w:rsidRPr="00AF04FC">
        <w:rPr>
          <w:rFonts w:ascii="Arial" w:hAnsi="Arial" w:cs="Arial"/>
          <w:sz w:val="20"/>
        </w:rPr>
        <w:t>գնահատում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</w:t>
      </w:r>
      <w:r w:rsidR="007A4BB9" w:rsidRPr="00AF04FC">
        <w:rPr>
          <w:rFonts w:ascii="Arial" w:hAnsi="Arial" w:cs="Arial"/>
          <w:sz w:val="20"/>
        </w:rPr>
        <w:t>է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</w:t>
      </w:r>
      <w:r w:rsidR="007A4BB9" w:rsidRPr="00AF04FC">
        <w:rPr>
          <w:rFonts w:ascii="Arial" w:hAnsi="Arial" w:cs="Arial"/>
          <w:sz w:val="20"/>
        </w:rPr>
        <w:t>սույն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</w:t>
      </w:r>
      <w:r w:rsidR="007A4BB9" w:rsidRPr="00AF04FC">
        <w:rPr>
          <w:rFonts w:ascii="Arial" w:hAnsi="Arial" w:cs="Arial"/>
          <w:sz w:val="20"/>
        </w:rPr>
        <w:t>հրավերով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</w:t>
      </w:r>
      <w:r w:rsidR="007A4BB9" w:rsidRPr="00AF04FC">
        <w:rPr>
          <w:rFonts w:ascii="Arial" w:hAnsi="Arial" w:cs="Arial"/>
          <w:sz w:val="20"/>
        </w:rPr>
        <w:t>սահմանված</w:t>
      </w:r>
      <w:r w:rsidR="007A4BB9" w:rsidRPr="00AF04FC">
        <w:rPr>
          <w:rFonts w:ascii="Arial LatArm" w:hAnsi="Arial LatArm" w:cs="Tahoma"/>
          <w:sz w:val="20"/>
          <w:lang w:val="es-ES"/>
        </w:rPr>
        <w:t xml:space="preserve"> </w:t>
      </w:r>
      <w:r w:rsidR="007A4BB9" w:rsidRPr="00AF04FC">
        <w:rPr>
          <w:rFonts w:ascii="Arial" w:hAnsi="Arial" w:cs="Arial"/>
          <w:sz w:val="20"/>
        </w:rPr>
        <w:t>պայմաններով</w:t>
      </w:r>
      <w:r w:rsidR="007A4BB9" w:rsidRPr="00AF04FC">
        <w:rPr>
          <w:rFonts w:ascii="Arial LatArm" w:hAnsi="Arial LatArm" w:cs="Tahoma"/>
          <w:sz w:val="20"/>
          <w:lang w:val="es-ES"/>
        </w:rPr>
        <w:t>:</w:t>
      </w:r>
    </w:p>
    <w:p w:rsidR="00BA3554" w:rsidRPr="00AF04FC" w:rsidRDefault="00BA3554" w:rsidP="00EF3662">
      <w:pPr>
        <w:ind w:firstLine="720"/>
        <w:jc w:val="both"/>
        <w:rPr>
          <w:rFonts w:ascii="Arial LatArm" w:hAnsi="Arial LatArm"/>
          <w:sz w:val="20"/>
          <w:szCs w:val="20"/>
          <w:lang w:val="es-ES"/>
        </w:rPr>
      </w:pPr>
      <w:r w:rsidRPr="00AF04FC">
        <w:rPr>
          <w:rFonts w:ascii="Arial LatArm" w:hAnsi="Arial LatArm" w:cs="Tahoma"/>
          <w:sz w:val="20"/>
          <w:szCs w:val="20"/>
          <w:lang w:val="es-ES"/>
        </w:rPr>
        <w:t>2.</w:t>
      </w:r>
      <w:r w:rsidR="007968A3" w:rsidRPr="00AF04FC">
        <w:rPr>
          <w:rFonts w:ascii="Arial LatArm" w:hAnsi="Arial LatArm" w:cs="Tahoma"/>
          <w:sz w:val="20"/>
          <w:szCs w:val="20"/>
          <w:lang w:val="es-ES"/>
        </w:rPr>
        <w:t>3</w:t>
      </w:r>
      <w:r w:rsidR="00EB487B" w:rsidRPr="00AF04FC">
        <w:rPr>
          <w:rFonts w:ascii="Arial LatArm" w:hAnsi="Arial LatArm" w:cs="Tahoma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Արգելվում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սույն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կետով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սահմանված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փոխկապակցված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անձանց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(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) </w:t>
      </w:r>
      <w:r w:rsidRPr="00AF04FC">
        <w:rPr>
          <w:rFonts w:ascii="Arial" w:hAnsi="Arial" w:cs="Arial"/>
          <w:sz w:val="20"/>
          <w:szCs w:val="20"/>
        </w:rPr>
        <w:t>միևնույն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անձի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(</w:t>
      </w:r>
      <w:r w:rsidRPr="00AF04FC">
        <w:rPr>
          <w:rFonts w:ascii="Arial" w:hAnsi="Arial" w:cs="Arial"/>
          <w:sz w:val="20"/>
          <w:szCs w:val="20"/>
        </w:rPr>
        <w:t>անձանց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) </w:t>
      </w:r>
      <w:r w:rsidRPr="00AF04FC">
        <w:rPr>
          <w:rFonts w:ascii="Arial" w:hAnsi="Arial" w:cs="Arial"/>
          <w:sz w:val="20"/>
          <w:szCs w:val="20"/>
        </w:rPr>
        <w:t>կողմից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հիմնադրված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ավելի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քան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հիսուն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տոկոս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միևնույն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անձի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(</w:t>
      </w:r>
      <w:r w:rsidRPr="00AF04FC">
        <w:rPr>
          <w:rFonts w:ascii="Arial" w:hAnsi="Arial" w:cs="Arial"/>
          <w:sz w:val="20"/>
          <w:szCs w:val="20"/>
        </w:rPr>
        <w:t>անձանց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) </w:t>
      </w:r>
      <w:r w:rsidRPr="00AF04FC">
        <w:rPr>
          <w:rFonts w:ascii="Arial" w:hAnsi="Arial" w:cs="Arial"/>
          <w:sz w:val="20"/>
          <w:szCs w:val="20"/>
        </w:rPr>
        <w:t>պատկանող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բաժնեմաս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="001B0D9A" w:rsidRPr="00AF04FC">
        <w:rPr>
          <w:rFonts w:ascii="Arial LatArm" w:hAnsi="Arial LatArm"/>
          <w:sz w:val="20"/>
          <w:szCs w:val="20"/>
          <w:lang w:val="es-ES"/>
        </w:rPr>
        <w:t>(</w:t>
      </w:r>
      <w:r w:rsidR="001B0D9A" w:rsidRPr="00AF04FC">
        <w:rPr>
          <w:rFonts w:ascii="Arial" w:hAnsi="Arial" w:cs="Arial"/>
          <w:sz w:val="20"/>
          <w:szCs w:val="20"/>
        </w:rPr>
        <w:t>փայաբաժին</w:t>
      </w:r>
      <w:r w:rsidR="001B0D9A" w:rsidRPr="00AF04FC">
        <w:rPr>
          <w:rFonts w:ascii="Arial LatArm" w:hAnsi="Arial LatArm"/>
          <w:sz w:val="20"/>
          <w:szCs w:val="20"/>
          <w:lang w:val="es-ES"/>
        </w:rPr>
        <w:t xml:space="preserve">) </w:t>
      </w:r>
      <w:r w:rsidRPr="00AF04FC">
        <w:rPr>
          <w:rFonts w:ascii="Arial" w:hAnsi="Arial" w:cs="Arial"/>
          <w:sz w:val="20"/>
          <w:szCs w:val="20"/>
        </w:rPr>
        <w:t>ունեցող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կազմակերպությունների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միաժամանակյա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մասնակցությունը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  <w:szCs w:val="20"/>
        </w:rPr>
        <w:t>սույն</w:t>
      </w:r>
      <w:r w:rsidR="00EB487B"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="0028726A" w:rsidRPr="00AF04FC">
        <w:rPr>
          <w:rFonts w:ascii="Arial" w:hAnsi="Arial" w:cs="Arial"/>
          <w:sz w:val="20"/>
          <w:szCs w:val="20"/>
        </w:rPr>
        <w:t>ընթացակարգին</w:t>
      </w:r>
      <w:r w:rsidR="008628EC"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="008628EC" w:rsidRPr="00AF04FC">
        <w:rPr>
          <w:rFonts w:ascii="Arial LatArm" w:hAnsi="Arial LatArm" w:cs="Sylfaen"/>
          <w:sz w:val="20"/>
          <w:szCs w:val="20"/>
          <w:lang w:val="es-ES"/>
        </w:rPr>
        <w:t>(</w:t>
      </w:r>
      <w:r w:rsidR="008628EC" w:rsidRPr="00AF04FC">
        <w:rPr>
          <w:rFonts w:ascii="Arial" w:hAnsi="Arial" w:cs="Arial"/>
          <w:sz w:val="20"/>
          <w:szCs w:val="20"/>
        </w:rPr>
        <w:t>միևնույն</w:t>
      </w:r>
      <w:r w:rsidR="008628EC"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8628EC" w:rsidRPr="00AF04FC">
        <w:rPr>
          <w:rFonts w:ascii="Arial" w:hAnsi="Arial" w:cs="Arial"/>
          <w:sz w:val="20"/>
          <w:szCs w:val="20"/>
        </w:rPr>
        <w:t>չափաբաժնին</w:t>
      </w:r>
      <w:r w:rsidR="008628EC" w:rsidRPr="00AF04FC">
        <w:rPr>
          <w:rFonts w:ascii="Arial LatArm" w:hAnsi="Arial LatArm" w:cs="Sylfaen"/>
          <w:sz w:val="20"/>
          <w:szCs w:val="20"/>
          <w:lang w:val="es-ES"/>
        </w:rPr>
        <w:t>),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բացառությամբ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պետության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համայնքների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կողմից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հիմնադրված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կազմակերպությունների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(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) </w:t>
      </w:r>
      <w:r w:rsidRPr="00AF04FC">
        <w:rPr>
          <w:rFonts w:ascii="Arial" w:hAnsi="Arial" w:cs="Arial"/>
          <w:sz w:val="20"/>
        </w:rPr>
        <w:t>համատեղ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գործունեության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կարգով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 LatArm" w:hAnsi="Arial LatArm" w:cs="Times Armenian"/>
          <w:sz w:val="20"/>
          <w:lang w:val="af-ZA"/>
        </w:rPr>
        <w:t>(</w:t>
      </w:r>
      <w:r w:rsidRPr="00AF04FC">
        <w:rPr>
          <w:rFonts w:ascii="Arial" w:hAnsi="Arial" w:cs="Arial"/>
          <w:sz w:val="20"/>
        </w:rPr>
        <w:t>կոնսորցիումով</w:t>
      </w:r>
      <w:r w:rsidRPr="00AF04FC">
        <w:rPr>
          <w:rFonts w:ascii="Arial LatArm" w:hAnsi="Arial LatArm" w:cs="Times Armenian"/>
          <w:sz w:val="20"/>
          <w:lang w:val="af-ZA"/>
        </w:rPr>
        <w:t xml:space="preserve">) </w:t>
      </w:r>
      <w:r w:rsidRPr="00AF04FC">
        <w:rPr>
          <w:rFonts w:ascii="Arial" w:hAnsi="Arial" w:cs="Arial"/>
          <w:sz w:val="20"/>
        </w:rPr>
        <w:t>գնումների</w:t>
      </w:r>
      <w:r w:rsidRPr="00AF04FC">
        <w:rPr>
          <w:rFonts w:ascii="Arial LatArm" w:hAnsi="Arial LatArm" w:cs="Times Armenia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գործընթացին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մասնակցության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դեպքերի</w:t>
      </w:r>
      <w:r w:rsidRPr="00AF04FC">
        <w:rPr>
          <w:rFonts w:ascii="Arial LatArm" w:hAnsi="Arial LatArm" w:cs="Sylfaen"/>
          <w:sz w:val="20"/>
          <w:szCs w:val="20"/>
          <w:lang w:val="es-ES"/>
        </w:rPr>
        <w:t>:</w:t>
      </w:r>
    </w:p>
    <w:p w:rsidR="00D5674E" w:rsidRPr="00AF04FC" w:rsidRDefault="009F18D0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</w:rPr>
        <w:t>Կարգի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119-</w:t>
      </w:r>
      <w:r w:rsidRPr="00AF04FC">
        <w:rPr>
          <w:rFonts w:ascii="Arial" w:hAnsi="Arial" w:cs="Arial"/>
          <w:sz w:val="20"/>
          <w:szCs w:val="20"/>
        </w:rPr>
        <w:t>րդ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="00EB487B" w:rsidRPr="00AF04FC">
        <w:rPr>
          <w:rFonts w:ascii="Arial" w:hAnsi="Arial" w:cs="Arial"/>
          <w:sz w:val="20"/>
          <w:szCs w:val="20"/>
        </w:rPr>
        <w:t>կետի</w:t>
      </w:r>
      <w:r w:rsidR="00EB487B"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="00D5674E" w:rsidRPr="00AF04FC">
        <w:rPr>
          <w:rFonts w:ascii="Arial" w:hAnsi="Arial" w:cs="Arial"/>
          <w:sz w:val="20"/>
          <w:szCs w:val="20"/>
          <w:lang w:val="hy-AM"/>
        </w:rPr>
        <w:t>իմաստով</w:t>
      </w:r>
      <w:r w:rsidR="00D5674E" w:rsidRPr="00AF04FC">
        <w:rPr>
          <w:rFonts w:ascii="Arial LatArm" w:hAnsi="Arial LatArm"/>
          <w:sz w:val="20"/>
          <w:szCs w:val="20"/>
          <w:lang w:val="hy-AM"/>
        </w:rPr>
        <w:t>`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sz w:val="20"/>
          <w:szCs w:val="20"/>
          <w:lang w:val="hy-AM"/>
        </w:rPr>
        <w:t>1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sz w:val="20"/>
          <w:szCs w:val="20"/>
          <w:lang w:val="hy-AM"/>
        </w:rPr>
        <w:t>ֆիզիկական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անձինք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համարվում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փոխկապակցված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նրանք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միևնույն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վարում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ընդհանուր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տնտեսություն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համատեղ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ձեռնարկատիրական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գործունեություն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գործել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համաձայնեցված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ելնելով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ընդհանուր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տնտեսական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շահերից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2)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ֆիզիկական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անձինք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համարվում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փոխկապակցված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նրանք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գործել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համաձայնեցված՝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ելնելով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ընդհանուր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տնտեսական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շահերից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ֆիզիկական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անդամը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հանդիսանում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է՝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lastRenderedPageBreak/>
        <w:t>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բաժնետոմսերի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տաս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տոկոսից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ավելին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տնօրինող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մասնակից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օրենսդրությամբ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չարգելված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ձևով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որոշումները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կանխորոշելու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հնարավորություն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ունեցող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խորհրդի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նախագահ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խորհրդի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նախագահի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տեղակալ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խորհրդի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գործադիր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տնօրեն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տեղակալ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գործադիր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գործառույթներ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իրականացնող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կոլեգիալ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նախագահ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այնպիսի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աշխատակից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աշխատում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գործադիր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տնօրենի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անմիջական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ղեկավարության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ներքո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իրավաբանական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կառավարման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մարմինների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որոշումների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կայացման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հարցում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որևէ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ազդեցություն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sz w:val="20"/>
          <w:szCs w:val="20"/>
          <w:lang w:val="hy-AM"/>
        </w:rPr>
        <w:t xml:space="preserve">3) </w:t>
      </w:r>
      <w:r w:rsidRPr="00AF04FC">
        <w:rPr>
          <w:rFonts w:ascii="Arial" w:hAnsi="Arial" w:cs="Arial"/>
          <w:sz w:val="20"/>
          <w:szCs w:val="20"/>
          <w:lang w:val="hy-AM"/>
        </w:rPr>
        <w:t>ֆիզիկական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կարգավիճակ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չունեցող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մասնակիցները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համարվում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փոխկապակցված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269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ab/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քվեարկելու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իրավունքով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տիրապետում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մյուսի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ձայնի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իրավունք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բաժնետոմսերի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բաժնեմասերի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փայերի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այսուհետ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բաժնետոմս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տաս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ավելի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տոկոսին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մասնակցության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ուժով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անձանց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միջև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կնքված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պայմանագրին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համապատասխան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հնարավորություն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կանխորոշել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մյուսի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որոշումները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269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ab/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նրանցից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մեկի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ձայնի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իրավունք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բաժնետոմսերի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տաս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տոկոսից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ավելիին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տիրապետող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օրենքով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չարգելված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ձևով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որոշումները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կանխորոշելու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հնարավորություն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ունեցող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մասնակիցը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բաժնետերը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մասնակիցները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բաժնետերերը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նրանց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անդամները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մասնակիցը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ֆիզիկական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իրավունք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ունեն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ուղղակի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անուղղակի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կերպով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տիրապետել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այդ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թվում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առուվաճառքի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հավատարմագրային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կառավարման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համատեղ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գործունեության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պայմանագրերի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հանձնարարականի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գործարքների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հիման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վրա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մյուսի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ձայնի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իրավունք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բաժնետոմսերի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տաս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տոկոսից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ավելիին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ունեն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օրենսդրությամբ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չարգելված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ձևով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վերջինիս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որոշումները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կանխորոշելու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հնարավորություն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նրանցից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մեկի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որևէ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կառավարման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պարտականություններ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կատարող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անձանց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ինչպես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նաև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նրանց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անդամներից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որևէ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մեկը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միաժամանակ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հանդիսանում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մյուս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որևէ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կառավարման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պարտականություններ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կատարող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5674E" w:rsidRPr="00AF04FC" w:rsidRDefault="00D5674E" w:rsidP="00EF3662">
      <w:pPr>
        <w:pStyle w:val="af3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նրանք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գործել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համաձայնեցված՝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ելնելով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ընդհանուր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տնտեսական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շահերից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5674E" w:rsidRPr="00AF04FC" w:rsidRDefault="00D5674E" w:rsidP="00EF3662">
      <w:pPr>
        <w:ind w:firstLine="284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կետի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իմաստով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ընտանիքի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անդամ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համարվում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հայրը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մայրը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ամուսինը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ամուսնու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ծնողները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տատը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պապը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քույրը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եղբայրը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երեխաները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քրոջ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եղբոր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ամուսինն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երեխաները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3E093F" w:rsidRPr="00AF04FC" w:rsidRDefault="00096865" w:rsidP="003E093F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AF04FC">
        <w:rPr>
          <w:rFonts w:ascii="Arial LatArm" w:hAnsi="Arial LatArm" w:cs="Arial Armenian"/>
          <w:sz w:val="20"/>
          <w:lang w:val="hy-AM"/>
        </w:rPr>
        <w:t>2.</w:t>
      </w:r>
      <w:r w:rsidR="007968A3" w:rsidRPr="00AF04FC">
        <w:rPr>
          <w:rFonts w:ascii="Arial LatArm" w:hAnsi="Arial LatArm" w:cs="Arial Armenian"/>
          <w:sz w:val="20"/>
          <w:lang w:val="hy-AM"/>
        </w:rPr>
        <w:t>4</w:t>
      </w:r>
      <w:r w:rsidR="00773485" w:rsidRPr="00AF04FC">
        <w:rPr>
          <w:rFonts w:ascii="Arial LatArm" w:hAnsi="Arial LatArm" w:cs="Arial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ընտրված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մասնակից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ճանաչվելու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դեպքում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, </w:t>
      </w:r>
      <w:r w:rsidR="003A7A32" w:rsidRPr="00AF04FC">
        <w:rPr>
          <w:rFonts w:ascii="Arial" w:hAnsi="Arial" w:cs="Arial"/>
          <w:sz w:val="20"/>
          <w:lang w:val="hy-AM"/>
        </w:rPr>
        <w:t>Օրենքի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35-</w:t>
      </w:r>
      <w:r w:rsidR="003A7A32" w:rsidRPr="00AF04FC">
        <w:rPr>
          <w:rFonts w:ascii="Arial" w:hAnsi="Arial" w:cs="Arial"/>
          <w:sz w:val="20"/>
          <w:lang w:val="hy-AM"/>
        </w:rPr>
        <w:t>րդ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հոդվածով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սահմանված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ժամկետում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և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կարգով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ներկայացնում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է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որակավորման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ապահովում՝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իր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ներկայացրած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գնային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առաջարկի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 </w:t>
      </w:r>
      <w:r w:rsidR="003A7A32" w:rsidRPr="00AF04FC">
        <w:rPr>
          <w:rFonts w:ascii="Arial" w:hAnsi="Arial" w:cs="Arial"/>
          <w:sz w:val="20"/>
          <w:lang w:val="hy-AM"/>
        </w:rPr>
        <w:t>չափով</w:t>
      </w:r>
      <w:r w:rsidR="003A7A32" w:rsidRPr="00AF04FC">
        <w:rPr>
          <w:rFonts w:ascii="Arial LatArm" w:hAnsi="Arial LatArm" w:cs="Arial"/>
          <w:sz w:val="20"/>
          <w:lang w:val="hy-AM"/>
        </w:rPr>
        <w:t xml:space="preserve">: </w:t>
      </w:r>
    </w:p>
    <w:p w:rsidR="000A6B75" w:rsidRPr="00AF04FC" w:rsidRDefault="000A6B75" w:rsidP="00EF3662">
      <w:pPr>
        <w:pStyle w:val="norm"/>
        <w:spacing w:line="240" w:lineRule="auto"/>
        <w:ind w:firstLine="540"/>
        <w:rPr>
          <w:rFonts w:ascii="Arial LatArm" w:hAnsi="Arial LatArm" w:cs="Sylfaen"/>
          <w:sz w:val="20"/>
          <w:szCs w:val="24"/>
          <w:lang w:val="af-ZA" w:eastAsia="en-US"/>
        </w:rPr>
      </w:pPr>
      <w:r w:rsidRPr="00AF04FC">
        <w:rPr>
          <w:rFonts w:ascii="Arial LatArm" w:hAnsi="Arial LatArm" w:cs="Sylfaen"/>
          <w:sz w:val="20"/>
          <w:szCs w:val="24"/>
          <w:lang w:val="hy-AM" w:eastAsia="en-US"/>
        </w:rPr>
        <w:t>2.</w:t>
      </w:r>
      <w:r w:rsidR="006265F4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5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ընթացակարգի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շրջանակում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կնքվելիք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պայմանագիրը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կարող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իրականացվել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գործակալության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պայմանագիր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կնքելու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միջոցով։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Գործակալության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պայմանագրի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կողմ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չի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կարող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հանդիսանալ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սույն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ընթացակարգին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3A7A32" w:rsidRPr="00AF04FC">
        <w:rPr>
          <w:rFonts w:ascii="Arial LatArm" w:hAnsi="Arial LatArm" w:cs="Sylfaen"/>
          <w:sz w:val="20"/>
          <w:lang w:val="af-ZA"/>
        </w:rPr>
        <w:t>(</w:t>
      </w:r>
      <w:r w:rsidR="003A7A32" w:rsidRPr="00AF04FC">
        <w:rPr>
          <w:rFonts w:ascii="Arial" w:hAnsi="Arial" w:cs="Arial"/>
          <w:sz w:val="20"/>
        </w:rPr>
        <w:t>միևնույն</w:t>
      </w:r>
      <w:r w:rsidR="003A7A3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A7A32" w:rsidRPr="00AF04FC">
        <w:rPr>
          <w:rFonts w:ascii="Arial" w:hAnsi="Arial" w:cs="Arial"/>
          <w:sz w:val="20"/>
        </w:rPr>
        <w:t>չափաբաժնին</w:t>
      </w:r>
      <w:r w:rsidR="003A7A32" w:rsidRPr="00AF04FC">
        <w:rPr>
          <w:rFonts w:ascii="Arial LatArm" w:hAnsi="Arial LatArm" w:cs="Sylfaen"/>
          <w:sz w:val="20"/>
          <w:lang w:val="af-ZA"/>
        </w:rPr>
        <w:t xml:space="preserve">) </w:t>
      </w:r>
      <w:r w:rsidRPr="00AF04FC">
        <w:rPr>
          <w:rFonts w:ascii="Arial" w:hAnsi="Arial" w:cs="Arial"/>
          <w:sz w:val="20"/>
          <w:szCs w:val="24"/>
          <w:lang w:eastAsia="en-US"/>
        </w:rPr>
        <w:t>մասնակցելու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նպատակով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հայտ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ներկայացրած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մասնակիցը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: </w:t>
      </w:r>
    </w:p>
    <w:p w:rsidR="000A6B75" w:rsidRPr="00AF04FC" w:rsidRDefault="000A6B75" w:rsidP="00EF3662">
      <w:pPr>
        <w:pStyle w:val="23"/>
        <w:spacing w:line="240" w:lineRule="auto"/>
        <w:rPr>
          <w:rFonts w:ascii="Arial LatArm" w:hAnsi="Arial LatArm" w:cs="Sylfaen"/>
          <w:szCs w:val="24"/>
        </w:rPr>
      </w:pPr>
      <w:r w:rsidRPr="00AF04FC">
        <w:rPr>
          <w:rFonts w:ascii="Arial LatArm" w:hAnsi="Arial LatArm" w:cs="Sylfaen"/>
          <w:szCs w:val="24"/>
        </w:rPr>
        <w:t xml:space="preserve"> 2</w:t>
      </w:r>
      <w:r w:rsidRPr="00AF04FC">
        <w:rPr>
          <w:rFonts w:ascii="Arial LatArm" w:hAnsi="Arial LatArm" w:cs="Sylfaen"/>
          <w:szCs w:val="24"/>
          <w:lang w:val="hy-AM"/>
        </w:rPr>
        <w:t>.</w:t>
      </w:r>
      <w:r w:rsidR="006265F4" w:rsidRPr="00AF04FC">
        <w:rPr>
          <w:rFonts w:ascii="Arial LatArm" w:hAnsi="Arial LatArm" w:cs="Sylfaen"/>
          <w:szCs w:val="24"/>
        </w:rPr>
        <w:t xml:space="preserve">6 </w:t>
      </w:r>
      <w:r w:rsidRPr="00AF04FC">
        <w:rPr>
          <w:rFonts w:ascii="Arial" w:hAnsi="Arial" w:cs="Arial"/>
          <w:szCs w:val="24"/>
          <w:lang w:val="ru-RU"/>
        </w:rPr>
        <w:t>Մասնակիցները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կարող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են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սույն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ընթացակարգին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մասնակցել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համատեղ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գործունեության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կարգով</w:t>
      </w:r>
      <w:r w:rsidRPr="00AF04FC">
        <w:rPr>
          <w:rFonts w:ascii="Arial LatArm" w:hAnsi="Arial LatArm" w:cs="Sylfaen"/>
          <w:szCs w:val="24"/>
        </w:rPr>
        <w:t xml:space="preserve"> (</w:t>
      </w:r>
      <w:r w:rsidRPr="00AF04FC">
        <w:rPr>
          <w:rFonts w:ascii="Arial" w:hAnsi="Arial" w:cs="Arial"/>
          <w:szCs w:val="24"/>
          <w:lang w:val="ru-RU"/>
        </w:rPr>
        <w:t>կոնսորցիումով</w:t>
      </w:r>
      <w:r w:rsidRPr="00AF04FC">
        <w:rPr>
          <w:rFonts w:ascii="Arial LatArm" w:hAnsi="Arial LatArm" w:cs="Sylfaen"/>
          <w:szCs w:val="24"/>
        </w:rPr>
        <w:t>)</w:t>
      </w:r>
      <w:r w:rsidRPr="00AF04FC">
        <w:rPr>
          <w:rFonts w:ascii="Arial" w:hAnsi="Arial" w:cs="Arial"/>
          <w:szCs w:val="24"/>
          <w:lang w:val="ru-RU"/>
        </w:rPr>
        <w:t>։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Նման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դեպքում</w:t>
      </w:r>
      <w:r w:rsidRPr="00AF04FC">
        <w:rPr>
          <w:rFonts w:ascii="Arial LatArm" w:hAnsi="Arial LatArm" w:cs="Sylfaen"/>
          <w:szCs w:val="24"/>
        </w:rPr>
        <w:t>`</w:t>
      </w:r>
    </w:p>
    <w:p w:rsidR="000A6B75" w:rsidRPr="00AF04FC" w:rsidRDefault="006265F4" w:rsidP="00EF3662">
      <w:pPr>
        <w:pStyle w:val="23"/>
        <w:spacing w:line="240" w:lineRule="auto"/>
        <w:rPr>
          <w:rFonts w:ascii="Arial LatArm" w:hAnsi="Arial LatArm" w:cs="Sylfaen"/>
          <w:szCs w:val="24"/>
        </w:rPr>
      </w:pPr>
      <w:r w:rsidRPr="00AF04FC">
        <w:rPr>
          <w:rFonts w:ascii="Arial LatArm" w:hAnsi="Arial LatArm" w:cs="Sylfaen"/>
          <w:szCs w:val="24"/>
        </w:rPr>
        <w:t>1</w:t>
      </w:r>
      <w:r w:rsidR="000A6B75" w:rsidRPr="00AF04FC">
        <w:rPr>
          <w:rFonts w:ascii="Arial LatArm" w:hAnsi="Arial LatArm" w:cs="Sylfaen"/>
          <w:szCs w:val="24"/>
        </w:rPr>
        <w:t xml:space="preserve">) </w:t>
      </w:r>
      <w:r w:rsidR="000A6B75" w:rsidRPr="00AF04FC">
        <w:rPr>
          <w:rFonts w:ascii="Arial" w:hAnsi="Arial" w:cs="Arial"/>
          <w:szCs w:val="24"/>
          <w:lang w:val="ru-RU"/>
        </w:rPr>
        <w:t>համատեղ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գործունեության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պայմանագրի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կողմերից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որևէ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մեկը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չի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կարող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նույն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ընթացակարգին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3A7A32" w:rsidRPr="00AF04FC">
        <w:rPr>
          <w:rFonts w:ascii="Arial LatArm" w:hAnsi="Arial LatArm" w:cs="Sylfaen"/>
        </w:rPr>
        <w:t>(</w:t>
      </w:r>
      <w:r w:rsidR="003A7A32" w:rsidRPr="00AF04FC">
        <w:rPr>
          <w:rFonts w:ascii="Arial" w:hAnsi="Arial" w:cs="Arial"/>
          <w:lang w:val="en-US"/>
        </w:rPr>
        <w:t>միևնույն</w:t>
      </w:r>
      <w:r w:rsidR="003A7A32" w:rsidRPr="00AF04FC">
        <w:rPr>
          <w:rFonts w:ascii="Arial LatArm" w:hAnsi="Arial LatArm" w:cs="Sylfaen"/>
        </w:rPr>
        <w:t xml:space="preserve"> </w:t>
      </w:r>
      <w:r w:rsidR="003A7A32" w:rsidRPr="00AF04FC">
        <w:rPr>
          <w:rFonts w:ascii="Arial" w:hAnsi="Arial" w:cs="Arial"/>
          <w:lang w:val="en-US"/>
        </w:rPr>
        <w:t>չափաբաժնին</w:t>
      </w:r>
      <w:r w:rsidR="003A7A32" w:rsidRPr="00AF04FC">
        <w:rPr>
          <w:rFonts w:ascii="Arial LatArm" w:hAnsi="Arial LatArm" w:cs="Sylfaen"/>
        </w:rPr>
        <w:t xml:space="preserve">) </w:t>
      </w:r>
      <w:r w:rsidR="000A6B75" w:rsidRPr="00AF04FC">
        <w:rPr>
          <w:rFonts w:ascii="Arial" w:hAnsi="Arial" w:cs="Arial"/>
          <w:szCs w:val="24"/>
          <w:lang w:val="ru-RU"/>
        </w:rPr>
        <w:t>ներկայացնել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առանձին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հայտ</w:t>
      </w:r>
      <w:r w:rsidR="000A6B75" w:rsidRPr="00AF04FC">
        <w:rPr>
          <w:rFonts w:ascii="Arial LatArm" w:hAnsi="Arial LatArm" w:cs="Sylfaen"/>
          <w:szCs w:val="24"/>
        </w:rPr>
        <w:t xml:space="preserve">: </w:t>
      </w:r>
      <w:r w:rsidR="000A6B75" w:rsidRPr="00AF04FC">
        <w:rPr>
          <w:rFonts w:ascii="Arial" w:hAnsi="Arial" w:cs="Arial"/>
          <w:szCs w:val="24"/>
          <w:lang w:val="ru-RU"/>
        </w:rPr>
        <w:t>Սույն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պարբերության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պահանջի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չպահպանման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դեպքում</w:t>
      </w:r>
      <w:r w:rsidR="000A6B75" w:rsidRPr="00AF04FC">
        <w:rPr>
          <w:rFonts w:ascii="Arial LatArm" w:hAnsi="Arial LatArm" w:cs="Sylfaen"/>
          <w:szCs w:val="24"/>
        </w:rPr>
        <w:t xml:space="preserve">` </w:t>
      </w:r>
      <w:r w:rsidR="000A6B75" w:rsidRPr="00AF04FC">
        <w:rPr>
          <w:rFonts w:ascii="Arial" w:hAnsi="Arial" w:cs="Arial"/>
          <w:szCs w:val="24"/>
          <w:lang w:val="ru-RU"/>
        </w:rPr>
        <w:t>հայտերի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բացման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նիստում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մերժվում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են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ինչպես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համատեղ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գործունեության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կարգով</w:t>
      </w:r>
      <w:r w:rsidR="000A6B75" w:rsidRPr="00AF04FC">
        <w:rPr>
          <w:rFonts w:ascii="Arial LatArm" w:hAnsi="Arial LatArm" w:cs="Sylfaen"/>
          <w:szCs w:val="24"/>
        </w:rPr>
        <w:t xml:space="preserve">, </w:t>
      </w:r>
      <w:r w:rsidR="000A6B75" w:rsidRPr="00AF04FC">
        <w:rPr>
          <w:rFonts w:ascii="Arial" w:hAnsi="Arial" w:cs="Arial"/>
          <w:szCs w:val="24"/>
          <w:lang w:val="ru-RU"/>
        </w:rPr>
        <w:t>այնպես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էլ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առանձին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ներկայացված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հայտերը</w:t>
      </w:r>
      <w:r w:rsidR="000A6B75" w:rsidRPr="00AF04FC">
        <w:rPr>
          <w:rFonts w:ascii="Arial LatArm" w:hAnsi="Arial LatArm" w:cs="Sylfaen"/>
          <w:szCs w:val="24"/>
        </w:rPr>
        <w:t>.</w:t>
      </w:r>
    </w:p>
    <w:p w:rsidR="000A6B75" w:rsidRPr="00AF04FC" w:rsidRDefault="006265F4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 LatArm" w:hAnsi="Arial LatArm" w:cs="Sylfaen"/>
          <w:szCs w:val="24"/>
        </w:rPr>
        <w:t>2</w:t>
      </w:r>
      <w:r w:rsidR="000A6B75" w:rsidRPr="00AF04FC">
        <w:rPr>
          <w:rFonts w:ascii="Arial LatArm" w:hAnsi="Arial LatArm" w:cs="Sylfaen"/>
          <w:szCs w:val="24"/>
        </w:rPr>
        <w:t xml:space="preserve">) </w:t>
      </w:r>
      <w:r w:rsidR="000A6B75" w:rsidRPr="00AF04FC">
        <w:rPr>
          <w:rFonts w:ascii="Arial" w:hAnsi="Arial" w:cs="Arial"/>
          <w:szCs w:val="24"/>
        </w:rPr>
        <w:t>Մ</w:t>
      </w:r>
      <w:r w:rsidR="000A6B75" w:rsidRPr="00AF04FC">
        <w:rPr>
          <w:rFonts w:ascii="Arial" w:hAnsi="Arial" w:cs="Arial"/>
          <w:szCs w:val="24"/>
          <w:lang w:val="ru-RU"/>
        </w:rPr>
        <w:t>ասնակիցները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կրում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են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համատեղ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և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համապարտ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պատասխանատվություն</w:t>
      </w:r>
      <w:r w:rsidR="000A6B75" w:rsidRPr="00AF04FC">
        <w:rPr>
          <w:rFonts w:ascii="Arial LatArm" w:hAnsi="Arial LatArm" w:cs="Sylfaen"/>
          <w:szCs w:val="24"/>
        </w:rPr>
        <w:t>:</w:t>
      </w:r>
      <w:r w:rsidR="000A6B7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A6B75" w:rsidRPr="00AF04FC">
        <w:rPr>
          <w:rFonts w:ascii="Arial" w:hAnsi="Arial" w:cs="Arial"/>
          <w:szCs w:val="24"/>
        </w:rPr>
        <w:t>Ընդ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</w:rPr>
        <w:t>որում</w:t>
      </w:r>
      <w:r w:rsidR="000A6B75" w:rsidRPr="00AF04FC">
        <w:rPr>
          <w:rFonts w:ascii="Arial LatArm" w:hAnsi="Arial LatArm" w:cs="Sylfaen"/>
          <w:szCs w:val="24"/>
        </w:rPr>
        <w:t>,</w:t>
      </w:r>
      <w:r w:rsidR="000A6B7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կոնսորցիումի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անդամի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կոնսորցիումից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դուրս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գալու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դեպքում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կոնսորցիումի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հետ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AE4008" w:rsidRPr="00AF04FC">
        <w:rPr>
          <w:rFonts w:ascii="Arial" w:hAnsi="Arial" w:cs="Arial"/>
          <w:szCs w:val="24"/>
          <w:lang w:val="en-US"/>
        </w:rPr>
        <w:t>պ</w:t>
      </w:r>
      <w:r w:rsidR="000A6B75" w:rsidRPr="00AF04FC">
        <w:rPr>
          <w:rFonts w:ascii="Arial" w:hAnsi="Arial" w:cs="Arial"/>
          <w:szCs w:val="24"/>
          <w:lang w:val="ru-RU"/>
        </w:rPr>
        <w:t>ատվիրատուի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կնքած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պայմանագիրը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միակողմանիորեն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լուծվում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է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և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կոնսորցիումի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անդամների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նկատմամբ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կիրառվում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են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պայմանագրով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նախատեսված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պատասխանատվության</w:t>
      </w:r>
      <w:r w:rsidR="000A6B75" w:rsidRPr="00AF04FC">
        <w:rPr>
          <w:rFonts w:ascii="Arial LatArm" w:hAnsi="Arial LatArm" w:cs="Sylfaen"/>
          <w:szCs w:val="24"/>
        </w:rPr>
        <w:t xml:space="preserve"> </w:t>
      </w:r>
      <w:r w:rsidR="000A6B75" w:rsidRPr="00AF04FC">
        <w:rPr>
          <w:rFonts w:ascii="Arial" w:hAnsi="Arial" w:cs="Arial"/>
          <w:szCs w:val="24"/>
          <w:lang w:val="ru-RU"/>
        </w:rPr>
        <w:t>միջոցները</w:t>
      </w:r>
      <w:r w:rsidR="000A6B75" w:rsidRPr="00AF04FC">
        <w:rPr>
          <w:rFonts w:ascii="Arial LatArm" w:hAnsi="Arial LatArm" w:cs="Sylfaen"/>
          <w:szCs w:val="24"/>
          <w:lang w:val="hy-AM"/>
        </w:rPr>
        <w:t>: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:rsidR="00B051BE" w:rsidRPr="00AF04FC" w:rsidRDefault="00B051BE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:rsidR="00581DC3" w:rsidRPr="00AF04FC" w:rsidRDefault="00581DC3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:rsidR="00581DC3" w:rsidRPr="00AF04FC" w:rsidRDefault="00581DC3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:rsidR="00581DC3" w:rsidRPr="00AF04FC" w:rsidRDefault="00581DC3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:rsidR="00096865" w:rsidRPr="00AF04FC" w:rsidRDefault="002B32D6" w:rsidP="00EF3662">
      <w:pPr>
        <w:jc w:val="center"/>
        <w:rPr>
          <w:rFonts w:ascii="Arial LatArm" w:hAnsi="Arial LatArm" w:cs="Arial"/>
          <w:b/>
          <w:sz w:val="20"/>
          <w:lang w:val="af-ZA"/>
        </w:rPr>
      </w:pPr>
      <w:r w:rsidRPr="00AF04FC">
        <w:rPr>
          <w:rFonts w:ascii="Arial LatArm" w:hAnsi="Arial LatArm"/>
          <w:b/>
          <w:sz w:val="20"/>
          <w:lang w:val="af-ZA"/>
        </w:rPr>
        <w:t xml:space="preserve">3.  </w:t>
      </w:r>
      <w:proofErr w:type="gramStart"/>
      <w:r w:rsidRPr="00AF04FC">
        <w:rPr>
          <w:rFonts w:ascii="Arial" w:hAnsi="Arial" w:cs="Arial"/>
          <w:b/>
          <w:sz w:val="20"/>
        </w:rPr>
        <w:t>ՀՐԱՎԵՐԻ</w:t>
      </w:r>
      <w:r w:rsidRPr="00AF04FC">
        <w:rPr>
          <w:rFonts w:ascii="Arial LatArm" w:hAnsi="Arial LatArm" w:cs="Arial"/>
          <w:b/>
          <w:sz w:val="20"/>
          <w:lang w:val="af-ZA"/>
        </w:rPr>
        <w:t xml:space="preserve">  </w:t>
      </w:r>
      <w:r w:rsidRPr="00AF04FC">
        <w:rPr>
          <w:rFonts w:ascii="Arial" w:hAnsi="Arial" w:cs="Arial"/>
          <w:b/>
          <w:sz w:val="20"/>
        </w:rPr>
        <w:t>ՊԱՐԶԱԲԱՆՈՒՄԸ</w:t>
      </w:r>
      <w:proofErr w:type="gramEnd"/>
      <w:r w:rsidRPr="00AF04FC">
        <w:rPr>
          <w:rFonts w:ascii="Arial LatArm" w:hAnsi="Arial LatArm" w:cs="Arial"/>
          <w:b/>
          <w:sz w:val="20"/>
          <w:lang w:val="af-ZA"/>
        </w:rPr>
        <w:t xml:space="preserve">  </w:t>
      </w:r>
      <w:r w:rsidRPr="00AF04FC">
        <w:rPr>
          <w:rFonts w:ascii="Arial" w:hAnsi="Arial" w:cs="Arial"/>
          <w:b/>
          <w:sz w:val="20"/>
        </w:rPr>
        <w:t>ԵՎ</w:t>
      </w:r>
      <w:r w:rsidRPr="00AF04FC">
        <w:rPr>
          <w:rFonts w:ascii="Arial LatArm" w:hAnsi="Arial LatArm" w:cs="Arial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</w:rPr>
        <w:t>ՀՐԱՎԵՐՈՒՄ</w:t>
      </w:r>
      <w:r w:rsidRPr="00AF04FC">
        <w:rPr>
          <w:rFonts w:ascii="Arial LatArm" w:hAnsi="Arial LatArm" w:cs="Arial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</w:rPr>
        <w:t>ՓՈՓՈԽՈՒԹՅՈՒՆ</w:t>
      </w:r>
      <w:r w:rsidRPr="00AF04FC">
        <w:rPr>
          <w:rFonts w:ascii="Arial LatArm" w:hAnsi="Arial LatArm" w:cs="Arial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</w:rPr>
        <w:t>ԿԱՏԱՐԵԼՈՒ</w:t>
      </w:r>
      <w:r w:rsidRPr="00AF04FC">
        <w:rPr>
          <w:rFonts w:ascii="Arial LatArm" w:hAnsi="Arial LatArm" w:cs="Arial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</w:rPr>
        <w:t>ԿԱՐԳԸ</w:t>
      </w:r>
      <w:r w:rsidRPr="00AF04FC">
        <w:rPr>
          <w:rFonts w:ascii="Arial LatArm" w:hAnsi="Arial LatArm" w:cs="Arial"/>
          <w:b/>
          <w:sz w:val="20"/>
          <w:lang w:val="af-ZA"/>
        </w:rPr>
        <w:t xml:space="preserve"> </w:t>
      </w:r>
    </w:p>
    <w:p w:rsidR="00096865" w:rsidRPr="00AF04FC" w:rsidRDefault="00096865" w:rsidP="00EF3662">
      <w:pPr>
        <w:jc w:val="center"/>
        <w:rPr>
          <w:rFonts w:ascii="Arial LatArm" w:hAnsi="Arial LatArm"/>
          <w:b/>
          <w:sz w:val="20"/>
          <w:lang w:val="af-ZA"/>
        </w:rPr>
      </w:pP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lastRenderedPageBreak/>
        <w:t xml:space="preserve">3.1 </w:t>
      </w:r>
      <w:r w:rsidRPr="00AF04FC">
        <w:rPr>
          <w:rFonts w:ascii="Arial" w:hAnsi="Arial" w:cs="Arial"/>
          <w:sz w:val="20"/>
        </w:rPr>
        <w:t>Օրենքի</w:t>
      </w:r>
      <w:r w:rsidRPr="00AF04FC">
        <w:rPr>
          <w:rFonts w:ascii="Arial LatArm" w:hAnsi="Arial LatArm" w:cs="Arial"/>
          <w:sz w:val="20"/>
          <w:lang w:val="af-ZA"/>
        </w:rPr>
        <w:t xml:space="preserve"> 2</w:t>
      </w:r>
      <w:r w:rsidR="00525BD2" w:rsidRPr="00AF04FC">
        <w:rPr>
          <w:rFonts w:ascii="Arial LatArm" w:hAnsi="Arial LatArm" w:cs="Arial"/>
          <w:sz w:val="20"/>
          <w:lang w:val="af-ZA"/>
        </w:rPr>
        <w:t>9</w:t>
      </w:r>
      <w:r w:rsidRPr="00AF04FC">
        <w:rPr>
          <w:rFonts w:ascii="Arial LatArm" w:hAnsi="Arial LatArm" w:cs="Arial"/>
          <w:sz w:val="20"/>
          <w:lang w:val="af-ZA"/>
        </w:rPr>
        <w:t>-</w:t>
      </w:r>
      <w:r w:rsidRPr="00AF04FC">
        <w:rPr>
          <w:rFonts w:ascii="Arial" w:hAnsi="Arial" w:cs="Arial"/>
          <w:sz w:val="20"/>
        </w:rPr>
        <w:t>րդ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հոդվածի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համաձայն</w:t>
      </w:r>
      <w:r w:rsidRPr="00AF04FC">
        <w:rPr>
          <w:rFonts w:ascii="Arial LatArm" w:hAnsi="Arial LatArm" w:cs="Arial"/>
          <w:sz w:val="20"/>
          <w:lang w:val="af-ZA"/>
        </w:rPr>
        <w:t xml:space="preserve">` </w:t>
      </w:r>
      <w:r w:rsidR="00051B7F" w:rsidRPr="00AF04FC">
        <w:rPr>
          <w:rFonts w:ascii="Arial" w:hAnsi="Arial" w:cs="Arial"/>
          <w:sz w:val="20"/>
        </w:rPr>
        <w:t>մ</w:t>
      </w:r>
      <w:r w:rsidRPr="00AF04FC">
        <w:rPr>
          <w:rFonts w:ascii="Arial" w:hAnsi="Arial" w:cs="Arial"/>
          <w:sz w:val="20"/>
        </w:rPr>
        <w:t>ասնակիցն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իրավունք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ունի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="00AE4008" w:rsidRPr="00AF04FC">
        <w:rPr>
          <w:rFonts w:ascii="Arial" w:hAnsi="Arial" w:cs="Arial"/>
          <w:sz w:val="20"/>
        </w:rPr>
        <w:t>պ</w:t>
      </w:r>
      <w:r w:rsidRPr="00AF04FC">
        <w:rPr>
          <w:rFonts w:ascii="Arial" w:hAnsi="Arial" w:cs="Arial"/>
          <w:sz w:val="20"/>
        </w:rPr>
        <w:t>ատվիրատուից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պահանջել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հրավերի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պարզաբանում</w:t>
      </w:r>
      <w:r w:rsidR="004D5671" w:rsidRPr="00AF04FC">
        <w:rPr>
          <w:rFonts w:ascii="Arial" w:hAnsi="Arial" w:cs="Arial"/>
          <w:sz w:val="20"/>
        </w:rPr>
        <w:t>։</w:t>
      </w:r>
    </w:p>
    <w:p w:rsidR="00096865" w:rsidRPr="00AF04FC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/>
          <w:sz w:val="20"/>
          <w:lang w:val="af-ZA"/>
        </w:rPr>
      </w:pPr>
      <w:r w:rsidRPr="00AF04FC">
        <w:rPr>
          <w:rFonts w:ascii="Arial" w:hAnsi="Arial" w:cs="Arial"/>
          <w:sz w:val="20"/>
        </w:rPr>
        <w:t>Մասնակիցն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իրավունք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ունի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հայտերի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ներկայացման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վերջնաժամկետը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լրանալուց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առնվազն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հինգ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օրացուցային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օր</w:t>
      </w:r>
      <w:r w:rsidR="002B5F87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առաջ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="00332EE7" w:rsidRPr="00AF04FC">
        <w:rPr>
          <w:rFonts w:ascii="Arial" w:hAnsi="Arial" w:cs="Arial"/>
          <w:sz w:val="20"/>
          <w:lang w:val="af-ZA"/>
        </w:rPr>
        <w:t>գրավոր</w:t>
      </w:r>
      <w:r w:rsidR="00332EE7" w:rsidRPr="00AF04FC">
        <w:rPr>
          <w:rFonts w:ascii="Arial LatArm" w:hAnsi="Arial LatArm" w:cs="Arial"/>
          <w:sz w:val="20"/>
          <w:lang w:val="af-ZA"/>
        </w:rPr>
        <w:t xml:space="preserve"> </w:t>
      </w:r>
      <w:r w:rsidR="000946A3" w:rsidRPr="00AF04FC">
        <w:rPr>
          <w:rFonts w:ascii="Arial" w:hAnsi="Arial" w:cs="Arial"/>
          <w:sz w:val="20"/>
        </w:rPr>
        <w:t>հանձնաժողովից</w:t>
      </w:r>
      <w:r w:rsidR="000946A3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պահանջելու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հրավերի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պարզաբանում</w:t>
      </w:r>
      <w:r w:rsidR="004D5671" w:rsidRPr="00AF04FC">
        <w:rPr>
          <w:rFonts w:ascii="Arial" w:hAnsi="Arial" w:cs="Arial"/>
          <w:sz w:val="20"/>
        </w:rPr>
        <w:t>։</w:t>
      </w:r>
      <w:r w:rsidRPr="00AF04FC">
        <w:rPr>
          <w:rFonts w:ascii="Arial LatArm" w:hAnsi="Arial LatArm"/>
          <w:sz w:val="20"/>
          <w:lang w:val="af-ZA"/>
        </w:rPr>
        <w:t xml:space="preserve"> </w:t>
      </w:r>
      <w:r w:rsidR="000946A3" w:rsidRPr="00AF04FC">
        <w:rPr>
          <w:rFonts w:ascii="Arial" w:hAnsi="Arial" w:cs="Arial"/>
          <w:sz w:val="20"/>
        </w:rPr>
        <w:t>Հանձնաժողովը</w:t>
      </w:r>
      <w:r w:rsidR="000946A3" w:rsidRPr="00AF04FC">
        <w:rPr>
          <w:rFonts w:ascii="Arial LatArm" w:hAnsi="Arial LatArm"/>
          <w:sz w:val="20"/>
          <w:lang w:val="af-ZA"/>
        </w:rPr>
        <w:t xml:space="preserve"> </w:t>
      </w:r>
      <w:r w:rsidR="000946A3" w:rsidRPr="00AF04FC">
        <w:rPr>
          <w:rFonts w:ascii="Arial" w:hAnsi="Arial" w:cs="Arial"/>
          <w:sz w:val="20"/>
        </w:rPr>
        <w:t>հարցումը</w:t>
      </w:r>
      <w:r w:rsidR="000946A3"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կատարած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="000946A3" w:rsidRPr="00AF04FC">
        <w:rPr>
          <w:rFonts w:ascii="Arial" w:hAnsi="Arial" w:cs="Arial"/>
          <w:sz w:val="20"/>
        </w:rPr>
        <w:t>մասնակցին</w:t>
      </w:r>
      <w:r w:rsidR="000946A3"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պարզաբանումը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տրամադրում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="00A9371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197D76" w:rsidRPr="00AF04FC">
        <w:rPr>
          <w:rFonts w:ascii="Arial" w:hAnsi="Arial" w:cs="Arial"/>
          <w:sz w:val="20"/>
          <w:lang w:val="af-ZA"/>
        </w:rPr>
        <w:t>գրավոր</w:t>
      </w:r>
      <w:r w:rsidR="00197D76" w:rsidRPr="00AF04FC" w:rsidDel="00197D76">
        <w:rPr>
          <w:rFonts w:ascii="Arial LatArm" w:hAnsi="Arial LatArm" w:cs="Sylfaen"/>
          <w:sz w:val="20"/>
          <w:lang w:val="af-ZA"/>
        </w:rPr>
        <w:t xml:space="preserve"> </w:t>
      </w:r>
      <w:r w:rsidR="00926875" w:rsidRPr="00AF04FC">
        <w:rPr>
          <w:rFonts w:ascii="Arial LatArm" w:hAnsi="Arial LatArm" w:cs="Sylfaen"/>
          <w:sz w:val="20"/>
          <w:lang w:val="af-ZA"/>
        </w:rPr>
        <w:t xml:space="preserve">` </w:t>
      </w:r>
      <w:r w:rsidRPr="00AF04FC">
        <w:rPr>
          <w:rFonts w:ascii="Arial" w:hAnsi="Arial" w:cs="Arial"/>
          <w:sz w:val="20"/>
        </w:rPr>
        <w:t>հարցում</w:t>
      </w:r>
      <w:r w:rsidR="000946A3" w:rsidRPr="00AF04FC">
        <w:rPr>
          <w:rFonts w:ascii="Arial" w:hAnsi="Arial" w:cs="Arial"/>
          <w:sz w:val="20"/>
        </w:rPr>
        <w:t>ը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ստանալու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օրվան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հաջորդող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եր</w:t>
      </w:r>
      <w:r w:rsidR="00A93710" w:rsidRPr="00AF04FC">
        <w:rPr>
          <w:rFonts w:ascii="Arial" w:hAnsi="Arial" w:cs="Arial"/>
          <w:sz w:val="20"/>
        </w:rPr>
        <w:t>կու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օրացուցային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օրվա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ընթացքում</w:t>
      </w:r>
      <w:r w:rsidR="004D5671" w:rsidRPr="00AF04FC">
        <w:rPr>
          <w:rFonts w:ascii="Arial" w:hAnsi="Arial" w:cs="Arial"/>
          <w:sz w:val="20"/>
        </w:rPr>
        <w:t>։</w:t>
      </w:r>
      <w:r w:rsidR="006265F4" w:rsidRPr="00AF04FC">
        <w:rPr>
          <w:rFonts w:ascii="Arial LatArm" w:hAnsi="Arial LatArm" w:cs="Tahoma"/>
          <w:sz w:val="20"/>
          <w:vertAlign w:val="superscript"/>
        </w:rPr>
        <w:t>5</w:t>
      </w:r>
      <w:r w:rsidR="00781688" w:rsidRPr="00AF04FC">
        <w:rPr>
          <w:rFonts w:ascii="Arial LatArm" w:hAnsi="Arial LatArm" w:cs="Tahoma"/>
          <w:sz w:val="20"/>
          <w:lang w:val="af-ZA"/>
        </w:rPr>
        <w:t xml:space="preserve"> </w:t>
      </w:r>
      <w:r w:rsidRPr="00AF04FC">
        <w:rPr>
          <w:rFonts w:ascii="Arial LatArm" w:hAnsi="Arial LatArm"/>
          <w:sz w:val="20"/>
          <w:lang w:val="af-ZA"/>
        </w:rPr>
        <w:t xml:space="preserve"> </w:t>
      </w:r>
    </w:p>
    <w:p w:rsidR="00096865" w:rsidRPr="00AF04FC" w:rsidRDefault="00096865" w:rsidP="00E601A1">
      <w:pPr>
        <w:ind w:firstLine="567"/>
        <w:jc w:val="both"/>
        <w:rPr>
          <w:rFonts w:ascii="Arial LatArm" w:hAnsi="Arial LatArm"/>
          <w:sz w:val="20"/>
          <w:szCs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 xml:space="preserve">3.2 </w:t>
      </w:r>
      <w:r w:rsidRPr="00AF04FC">
        <w:rPr>
          <w:rFonts w:ascii="Arial" w:hAnsi="Arial" w:cs="Arial"/>
          <w:sz w:val="20"/>
        </w:rPr>
        <w:t>Հարցման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և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պարզաբանումների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բովանդակության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մասին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հայտարարությունը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="00781688" w:rsidRPr="00AF04FC">
        <w:rPr>
          <w:rFonts w:ascii="Arial" w:hAnsi="Arial" w:cs="Arial"/>
          <w:sz w:val="20"/>
        </w:rPr>
        <w:t>պարզաբանումը</w:t>
      </w:r>
      <w:r w:rsidR="00781688" w:rsidRPr="00AF04FC">
        <w:rPr>
          <w:rFonts w:ascii="Arial LatArm" w:hAnsi="Arial LatArm" w:cs="Arial"/>
          <w:sz w:val="20"/>
          <w:lang w:val="af-ZA"/>
        </w:rPr>
        <w:t xml:space="preserve"> </w:t>
      </w:r>
      <w:r w:rsidR="00781688" w:rsidRPr="00AF04FC">
        <w:rPr>
          <w:rFonts w:ascii="Arial" w:hAnsi="Arial" w:cs="Arial"/>
          <w:sz w:val="20"/>
        </w:rPr>
        <w:t>տրամադրելու</w:t>
      </w:r>
      <w:r w:rsidR="00781688" w:rsidRPr="00AF04FC">
        <w:rPr>
          <w:rFonts w:ascii="Arial LatArm" w:hAnsi="Arial LatArm" w:cs="Arial"/>
          <w:sz w:val="20"/>
          <w:lang w:val="af-ZA"/>
        </w:rPr>
        <w:t xml:space="preserve"> </w:t>
      </w:r>
      <w:r w:rsidR="00781688" w:rsidRPr="00AF04FC">
        <w:rPr>
          <w:rFonts w:ascii="Arial" w:hAnsi="Arial" w:cs="Arial"/>
          <w:sz w:val="20"/>
        </w:rPr>
        <w:t>օրը</w:t>
      </w:r>
      <w:r w:rsidR="00781688"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հրապարակվում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="00757A3F" w:rsidRPr="00AF04FC">
        <w:rPr>
          <w:rFonts w:ascii="Arial LatArm" w:hAnsi="Arial LatArm" w:cs="Sylfaen"/>
          <w:sz w:val="20"/>
          <w:lang w:val="af-ZA"/>
        </w:rPr>
        <w:t xml:space="preserve">www.procurement.am </w:t>
      </w:r>
      <w:r w:rsidR="00757A3F" w:rsidRPr="00AF04FC">
        <w:rPr>
          <w:rFonts w:ascii="Arial" w:hAnsi="Arial" w:cs="Arial"/>
          <w:sz w:val="20"/>
          <w:lang w:val="ru-RU"/>
        </w:rPr>
        <w:t>հասցեով</w:t>
      </w:r>
      <w:r w:rsidR="00757A3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757A3F" w:rsidRPr="00AF04FC">
        <w:rPr>
          <w:rFonts w:ascii="Arial" w:hAnsi="Arial" w:cs="Arial"/>
          <w:sz w:val="20"/>
        </w:rPr>
        <w:t>գործող</w:t>
      </w:r>
      <w:r w:rsidR="00757A3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757A3F" w:rsidRPr="00AF04FC">
        <w:rPr>
          <w:rFonts w:ascii="Arial" w:hAnsi="Arial" w:cs="Arial"/>
          <w:sz w:val="20"/>
          <w:lang w:val="ru-RU"/>
        </w:rPr>
        <w:t>տեղեկագր</w:t>
      </w:r>
      <w:r w:rsidR="009A73D5" w:rsidRPr="00AF04FC">
        <w:rPr>
          <w:rFonts w:ascii="Arial" w:hAnsi="Arial" w:cs="Arial"/>
          <w:sz w:val="20"/>
        </w:rPr>
        <w:t>ի</w:t>
      </w:r>
      <w:r w:rsidR="009A73D5" w:rsidRPr="00AF04FC">
        <w:rPr>
          <w:rFonts w:ascii="Arial LatArm" w:hAnsi="Arial LatArm" w:cs="Sylfaen"/>
          <w:sz w:val="20"/>
          <w:lang w:val="af-ZA"/>
        </w:rPr>
        <w:t xml:space="preserve"> (</w:t>
      </w:r>
      <w:r w:rsidR="009A73D5" w:rsidRPr="00AF04FC">
        <w:rPr>
          <w:rFonts w:ascii="Arial" w:hAnsi="Arial" w:cs="Arial"/>
          <w:sz w:val="20"/>
          <w:lang w:val="ru-RU"/>
        </w:rPr>
        <w:t>այսուհետ</w:t>
      </w:r>
      <w:r w:rsidR="009A73D5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9A73D5" w:rsidRPr="00AF04FC">
        <w:rPr>
          <w:rFonts w:ascii="Arial" w:hAnsi="Arial" w:cs="Arial"/>
          <w:sz w:val="20"/>
          <w:lang w:val="ru-RU"/>
        </w:rPr>
        <w:t>տեղեկագիր</w:t>
      </w:r>
      <w:r w:rsidR="009A73D5" w:rsidRPr="00AF04FC">
        <w:rPr>
          <w:rFonts w:ascii="Arial LatArm" w:hAnsi="Arial LatArm" w:cs="Sylfaen"/>
          <w:sz w:val="20"/>
          <w:lang w:val="af-ZA"/>
        </w:rPr>
        <w:t xml:space="preserve">) </w:t>
      </w:r>
      <w:r w:rsidR="001C76F7" w:rsidRPr="00AF04FC">
        <w:rPr>
          <w:rFonts w:ascii="Arial LatArm" w:hAnsi="Arial LatArm"/>
          <w:lang w:val="af-ZA"/>
        </w:rPr>
        <w:t>«</w:t>
      </w:r>
      <w:r w:rsidR="00051B7F" w:rsidRPr="00AF04FC">
        <w:rPr>
          <w:rFonts w:ascii="Arial" w:hAnsi="Arial" w:cs="Arial"/>
          <w:sz w:val="20"/>
        </w:rPr>
        <w:t>Գնումների</w:t>
      </w:r>
      <w:r w:rsidR="00051B7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AF04FC">
        <w:rPr>
          <w:rFonts w:ascii="Arial" w:hAnsi="Arial" w:cs="Arial"/>
          <w:sz w:val="20"/>
        </w:rPr>
        <w:t>հայտարարություններ</w:t>
      </w:r>
      <w:r w:rsidR="001C76F7" w:rsidRPr="00AF04FC">
        <w:rPr>
          <w:rFonts w:ascii="Arial LatArm" w:hAnsi="Arial LatArm"/>
          <w:lang w:val="af-ZA"/>
        </w:rPr>
        <w:t>»</w:t>
      </w:r>
      <w:r w:rsidR="00051B7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AF04FC">
        <w:rPr>
          <w:rFonts w:ascii="Arial" w:hAnsi="Arial" w:cs="Arial"/>
          <w:sz w:val="20"/>
        </w:rPr>
        <w:t>բաժնի</w:t>
      </w:r>
      <w:r w:rsidR="00051B7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1C76F7" w:rsidRPr="00AF04FC">
        <w:rPr>
          <w:rFonts w:ascii="Arial LatArm" w:hAnsi="Arial LatArm"/>
          <w:lang w:val="af-ZA"/>
        </w:rPr>
        <w:t>«</w:t>
      </w:r>
      <w:r w:rsidR="00051B7F" w:rsidRPr="00AF04FC">
        <w:rPr>
          <w:rFonts w:ascii="Arial" w:hAnsi="Arial" w:cs="Arial"/>
          <w:sz w:val="20"/>
        </w:rPr>
        <w:t>Հրավերների</w:t>
      </w:r>
      <w:r w:rsidR="00051B7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AF04FC">
        <w:rPr>
          <w:rFonts w:ascii="Arial" w:hAnsi="Arial" w:cs="Arial"/>
          <w:sz w:val="20"/>
        </w:rPr>
        <w:t>պարզաբանումների</w:t>
      </w:r>
      <w:r w:rsidR="00051B7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AF04FC">
        <w:rPr>
          <w:rFonts w:ascii="Arial" w:hAnsi="Arial" w:cs="Arial"/>
          <w:sz w:val="20"/>
        </w:rPr>
        <w:t>վերաբերյալ</w:t>
      </w:r>
      <w:r w:rsidR="00051B7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AF04FC">
        <w:rPr>
          <w:rFonts w:ascii="Arial" w:hAnsi="Arial" w:cs="Arial"/>
          <w:sz w:val="20"/>
        </w:rPr>
        <w:t>հայտարարություններ</w:t>
      </w:r>
      <w:r w:rsidR="001C76F7" w:rsidRPr="00AF04FC">
        <w:rPr>
          <w:rFonts w:ascii="Arial LatArm" w:hAnsi="Arial LatArm"/>
          <w:lang w:val="af-ZA"/>
        </w:rPr>
        <w:t>»</w:t>
      </w:r>
      <w:r w:rsidR="00051B7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51B7F" w:rsidRPr="00AF04FC">
        <w:rPr>
          <w:rFonts w:ascii="Arial" w:hAnsi="Arial" w:cs="Arial"/>
          <w:sz w:val="20"/>
        </w:rPr>
        <w:t>ենթաբա</w:t>
      </w:r>
      <w:r w:rsidR="009A73D5" w:rsidRPr="00AF04FC">
        <w:rPr>
          <w:rFonts w:ascii="Arial" w:hAnsi="Arial" w:cs="Arial"/>
          <w:sz w:val="20"/>
        </w:rPr>
        <w:t>բաժնում</w:t>
      </w:r>
      <w:r w:rsidR="00781688" w:rsidRPr="00AF04FC">
        <w:rPr>
          <w:rFonts w:ascii="Arial LatArm" w:hAnsi="Arial LatArm" w:cs="Sylfaen"/>
          <w:sz w:val="20"/>
          <w:lang w:val="af-ZA"/>
        </w:rPr>
        <w:t>`</w:t>
      </w:r>
      <w:r w:rsidR="009A73D5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առանց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նշելու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հարցումը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կատարած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="00051B7F" w:rsidRPr="00AF04FC">
        <w:rPr>
          <w:rFonts w:ascii="Arial" w:hAnsi="Arial" w:cs="Arial"/>
          <w:sz w:val="20"/>
        </w:rPr>
        <w:t>մ</w:t>
      </w:r>
      <w:r w:rsidRPr="00AF04FC">
        <w:rPr>
          <w:rFonts w:ascii="Arial" w:hAnsi="Arial" w:cs="Arial"/>
          <w:sz w:val="20"/>
        </w:rPr>
        <w:t>ասնակցի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տվյալները</w:t>
      </w:r>
      <w:r w:rsidR="004D5671" w:rsidRPr="00AF04FC">
        <w:rPr>
          <w:rFonts w:ascii="Arial" w:hAnsi="Arial" w:cs="Arial"/>
          <w:sz w:val="20"/>
        </w:rPr>
        <w:t>։</w:t>
      </w:r>
      <w:r w:rsidR="00A93710" w:rsidRPr="00AF04FC">
        <w:rPr>
          <w:rFonts w:ascii="Arial LatArm" w:hAnsi="Arial LatArm" w:cs="Tahoma"/>
          <w:sz w:val="20"/>
          <w:lang w:val="af-ZA"/>
        </w:rPr>
        <w:t xml:space="preserve"> </w:t>
      </w:r>
    </w:p>
    <w:p w:rsidR="00096865" w:rsidRPr="00AF04FC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af-ZA"/>
        </w:rPr>
      </w:pPr>
      <w:r w:rsidRPr="00AF04FC">
        <w:rPr>
          <w:rFonts w:ascii="Arial LatArm" w:hAnsi="Arial LatArm" w:cs="Arial Unicode"/>
          <w:sz w:val="20"/>
          <w:lang w:val="af-ZA"/>
        </w:rPr>
        <w:t xml:space="preserve">3.3 </w:t>
      </w:r>
      <w:r w:rsidRPr="00AF04FC">
        <w:rPr>
          <w:rFonts w:ascii="Arial" w:hAnsi="Arial" w:cs="Arial"/>
          <w:sz w:val="20"/>
          <w:lang w:val="ru-RU"/>
        </w:rPr>
        <w:t>Պարզաբանում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չի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տրամադրվում</w:t>
      </w:r>
      <w:r w:rsidRPr="00AF04FC">
        <w:rPr>
          <w:rFonts w:ascii="Arial LatArm" w:hAnsi="Arial LatArm" w:cs="Arial Unicode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  <w:lang w:val="ru-RU"/>
        </w:rPr>
        <w:t>եթե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հարցումը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կատարվել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է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սույն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բաժն</w:t>
      </w:r>
      <w:r w:rsidRPr="00AF04FC">
        <w:rPr>
          <w:rFonts w:ascii="Arial" w:hAnsi="Arial" w:cs="Arial"/>
          <w:sz w:val="20"/>
          <w:lang w:val="ru-RU"/>
        </w:rPr>
        <w:t>ով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սահմանված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ժամկետի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խախտմամբ</w:t>
      </w:r>
      <w:r w:rsidRPr="00AF04FC">
        <w:rPr>
          <w:rFonts w:ascii="Arial LatArm" w:hAnsi="Arial LatArm" w:cs="Arial Unicode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  <w:lang w:val="ru-RU"/>
        </w:rPr>
        <w:t>ինչպես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նաև</w:t>
      </w:r>
      <w:r w:rsidRPr="00AF04FC">
        <w:rPr>
          <w:rFonts w:ascii="Arial LatArm" w:hAnsi="Arial LatArm" w:cs="Arial Unicode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  <w:lang w:val="ru-RU"/>
        </w:rPr>
        <w:t>եթե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հարցումը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դուրս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է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="009A73D5" w:rsidRPr="00AF04FC">
        <w:rPr>
          <w:rFonts w:ascii="Arial" w:hAnsi="Arial" w:cs="Arial"/>
          <w:sz w:val="20"/>
        </w:rPr>
        <w:t>սույն</w:t>
      </w:r>
      <w:r w:rsidR="009A73D5"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հրավերի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բովանդակության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շրջանակից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կամ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եթե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հարցումը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վերաբերում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է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վերջինիս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կողմից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առաջարկվելիք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ապրանքների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տեխնիկական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բնութագրերի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5A16C6" w:rsidRPr="00AF04FC">
        <w:rPr>
          <w:rFonts w:ascii="Arial" w:hAnsi="Arial" w:cs="Arial"/>
          <w:sz w:val="20"/>
          <w:lang w:val="ru-RU"/>
        </w:rPr>
        <w:t>սույն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հրավերով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նախատեսված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տեխնիկական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բնութագրերին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համարժեքության</w:t>
      </w:r>
      <w:r w:rsidR="005A16C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6C6" w:rsidRPr="00AF04FC">
        <w:rPr>
          <w:rFonts w:ascii="Arial" w:hAnsi="Arial" w:cs="Arial"/>
          <w:sz w:val="20"/>
          <w:lang w:val="ru-RU"/>
        </w:rPr>
        <w:t>համա</w:t>
      </w:r>
      <w:r w:rsidR="005A16C6" w:rsidRPr="00AF04FC">
        <w:rPr>
          <w:rFonts w:ascii="Arial LatArm" w:hAnsi="Arial LatArm" w:cs="Sylfaen"/>
          <w:sz w:val="20"/>
          <w:lang w:val="af-ZA"/>
        </w:rPr>
        <w:softHyphen/>
      </w:r>
      <w:r w:rsidR="005A16C6" w:rsidRPr="00AF04FC">
        <w:rPr>
          <w:rFonts w:ascii="Arial" w:hAnsi="Arial" w:cs="Arial"/>
          <w:sz w:val="20"/>
          <w:lang w:val="ru-RU"/>
        </w:rPr>
        <w:t>պատասխանությանը</w:t>
      </w:r>
      <w:r w:rsidR="004D5671" w:rsidRPr="00AF04FC">
        <w:rPr>
          <w:rFonts w:ascii="Arial" w:hAnsi="Arial" w:cs="Arial"/>
          <w:sz w:val="20"/>
        </w:rPr>
        <w:t>։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Ընդ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որում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, </w:t>
      </w:r>
      <w:r w:rsidR="00051B7F" w:rsidRPr="00AF04FC">
        <w:rPr>
          <w:rFonts w:ascii="Arial" w:hAnsi="Arial" w:cs="Arial"/>
          <w:sz w:val="20"/>
          <w:szCs w:val="20"/>
        </w:rPr>
        <w:t>մ</w:t>
      </w:r>
      <w:r w:rsidR="00A4729F" w:rsidRPr="00AF04FC">
        <w:rPr>
          <w:rFonts w:ascii="Arial" w:hAnsi="Arial" w:cs="Arial"/>
          <w:sz w:val="20"/>
          <w:szCs w:val="20"/>
        </w:rPr>
        <w:t>ասնակիցը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գրավոր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ծանուցվում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է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պարզաբանում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չտրամադրելու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հիմքերի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մասին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` </w:t>
      </w:r>
      <w:r w:rsidR="00A4729F" w:rsidRPr="00AF04FC">
        <w:rPr>
          <w:rFonts w:ascii="Arial" w:hAnsi="Arial" w:cs="Arial"/>
          <w:sz w:val="20"/>
          <w:szCs w:val="20"/>
        </w:rPr>
        <w:t>հարցումը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ստանալու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օրվան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հաջորդող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երկու</w:t>
      </w:r>
      <w:r w:rsidR="00A4729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օրացուցային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օրվա</w:t>
      </w:r>
      <w:r w:rsidR="00A4729F"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="00A4729F" w:rsidRPr="00AF04FC">
        <w:rPr>
          <w:rFonts w:ascii="Arial" w:hAnsi="Arial" w:cs="Arial"/>
          <w:sz w:val="20"/>
          <w:szCs w:val="20"/>
        </w:rPr>
        <w:t>ընթացքում</w:t>
      </w:r>
      <w:r w:rsidR="00A4729F" w:rsidRPr="00AF04FC">
        <w:rPr>
          <w:rFonts w:ascii="Arial LatArm" w:hAnsi="Arial LatArm"/>
          <w:sz w:val="20"/>
          <w:szCs w:val="20"/>
          <w:lang w:val="af-ZA"/>
        </w:rPr>
        <w:t>:</w:t>
      </w:r>
    </w:p>
    <w:p w:rsidR="00096865" w:rsidRPr="00AF04FC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hy-AM"/>
        </w:rPr>
      </w:pPr>
      <w:r w:rsidRPr="00AF04FC">
        <w:rPr>
          <w:rFonts w:ascii="Arial LatArm" w:hAnsi="Arial LatArm" w:cs="Arial Unicode"/>
          <w:sz w:val="20"/>
          <w:lang w:val="af-ZA"/>
        </w:rPr>
        <w:t xml:space="preserve">3.4 </w:t>
      </w:r>
      <w:r w:rsidRPr="00AF04FC">
        <w:rPr>
          <w:rFonts w:ascii="Arial" w:hAnsi="Arial" w:cs="Arial"/>
          <w:sz w:val="20"/>
          <w:lang w:val="ru-RU"/>
        </w:rPr>
        <w:t>Հայտերի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ներկայացման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վերջնաժամկետը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լրանալուց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առնվազն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հինգ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օրացուցային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օր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առաջ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հրավերում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կարող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են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կատարվել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փոփոխություններ</w:t>
      </w:r>
      <w:r w:rsidR="004D5671" w:rsidRPr="00AF04FC">
        <w:rPr>
          <w:rFonts w:ascii="Arial" w:hAnsi="Arial" w:cs="Arial"/>
          <w:sz w:val="20"/>
        </w:rPr>
        <w:t>։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Փ</w:t>
      </w:r>
      <w:r w:rsidRPr="00AF04FC">
        <w:rPr>
          <w:rFonts w:ascii="Arial" w:hAnsi="Arial" w:cs="Arial"/>
          <w:sz w:val="20"/>
          <w:lang w:val="ru-RU"/>
        </w:rPr>
        <w:t>ոփոխություն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կատարելու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օրվան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հաջորդող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երեք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օրացուցային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օրվա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ընթացքում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փոփոխություն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կատարելու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և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դրանք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տրամադրելու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պայմանների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մասին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հայտարարություն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է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հրապարակվում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տեղեկագրում</w:t>
      </w:r>
      <w:r w:rsidR="004D5671" w:rsidRPr="00AF04FC">
        <w:rPr>
          <w:rFonts w:ascii="Arial" w:hAnsi="Arial" w:cs="Arial"/>
          <w:sz w:val="20"/>
        </w:rPr>
        <w:t>։</w:t>
      </w:r>
      <w:r w:rsidRPr="00AF04FC">
        <w:rPr>
          <w:rFonts w:ascii="Arial LatArm" w:hAnsi="Arial LatArm" w:cs="Arial Unicode"/>
          <w:sz w:val="20"/>
          <w:lang w:val="af-ZA"/>
        </w:rPr>
        <w:t xml:space="preserve"> </w:t>
      </w:r>
    </w:p>
    <w:p w:rsidR="00581DC3" w:rsidRPr="00AF04FC" w:rsidRDefault="005754F7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3.5 </w:t>
      </w:r>
      <w:r w:rsidRPr="00AF04FC">
        <w:rPr>
          <w:rFonts w:ascii="Arial" w:hAnsi="Arial" w:cs="Arial"/>
          <w:sz w:val="20"/>
          <w:lang w:val="hy-AM"/>
        </w:rPr>
        <w:t>Յուրաքաչյուր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իրավունք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հրավերում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փոփոխությունների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վերջնաժամկետը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լրանալը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էլեկտրոնային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</w:t>
      </w:r>
      <w:r w:rsidR="006D3D3F" w:rsidRPr="00AF04FC">
        <w:rPr>
          <w:rFonts w:ascii="Arial" w:hAnsi="Arial" w:cs="Arial"/>
          <w:sz w:val="20"/>
          <w:lang w:val="hy-AM"/>
        </w:rPr>
        <w:t>ս</w:t>
      </w:r>
      <w:r w:rsidRPr="00AF04FC">
        <w:rPr>
          <w:rFonts w:ascii="Arial" w:hAnsi="Arial" w:cs="Arial"/>
          <w:sz w:val="20"/>
          <w:lang w:val="hy-AM"/>
        </w:rPr>
        <w:t>տի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գնահատող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հանձնաժողովի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քարտուղարին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ներկայացնել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հիմնավորումներ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հրավերով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առարկայի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բնութագրերի՝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օրենքով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մրցակցության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խտրականության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բացառման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տեսակետից՝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առանց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նշելու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անունը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ազգանունը</w:t>
      </w:r>
      <w:r w:rsidRPr="00AF04FC">
        <w:rPr>
          <w:rFonts w:ascii="Arial LatArm" w:hAnsi="Arial LatArm" w:cs="Sylfaen"/>
          <w:sz w:val="20"/>
          <w:lang w:val="hy-AM"/>
        </w:rPr>
        <w:t xml:space="preserve">: </w:t>
      </w:r>
      <w:r w:rsidRPr="00AF04FC">
        <w:rPr>
          <w:rFonts w:ascii="Arial" w:hAnsi="Arial" w:cs="Arial"/>
          <w:sz w:val="20"/>
          <w:lang w:val="hy-AM"/>
        </w:rPr>
        <w:t>Ներկայացված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հիմնավորումներն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ընդունելի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համարվելու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գնահատող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հանձնաժողովը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դրանցով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պայմանավորված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փոփոխություններ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հրավերում</w:t>
      </w:r>
      <w:r w:rsidRPr="00AF04FC">
        <w:rPr>
          <w:rFonts w:ascii="Arial LatArm" w:hAnsi="Arial LatArm" w:cs="Sylfaen"/>
          <w:sz w:val="20"/>
          <w:lang w:val="hy-AM"/>
        </w:rPr>
        <w:t>:</w:t>
      </w:r>
      <w:r w:rsidR="000677B2" w:rsidRPr="00AF04FC">
        <w:rPr>
          <w:rFonts w:ascii="Arial LatArm" w:hAnsi="Arial LatArm" w:cs="Sylfaen"/>
          <w:sz w:val="20"/>
          <w:lang w:val="hy-AM"/>
        </w:rPr>
        <w:t xml:space="preserve"> </w:t>
      </w:r>
    </w:p>
    <w:p w:rsidR="00096865" w:rsidRPr="00AF04FC" w:rsidRDefault="00096865" w:rsidP="00EF3662">
      <w:pPr>
        <w:autoSpaceDE w:val="0"/>
        <w:autoSpaceDN w:val="0"/>
        <w:adjustRightInd w:val="0"/>
        <w:ind w:firstLine="567"/>
        <w:jc w:val="both"/>
        <w:rPr>
          <w:rFonts w:ascii="Arial LatArm" w:hAnsi="Arial LatArm" w:cs="Arial Unicode"/>
          <w:sz w:val="20"/>
          <w:lang w:val="hy-AM"/>
        </w:rPr>
      </w:pPr>
      <w:r w:rsidRPr="00AF04FC">
        <w:rPr>
          <w:rFonts w:ascii="Arial LatArm" w:hAnsi="Arial LatArm" w:cs="Arial Unicode"/>
          <w:sz w:val="20"/>
          <w:lang w:val="hy-AM"/>
        </w:rPr>
        <w:t>3.</w:t>
      </w:r>
      <w:r w:rsidR="006265F4" w:rsidRPr="00AF04FC">
        <w:rPr>
          <w:rFonts w:ascii="Arial LatArm" w:hAnsi="Arial LatArm" w:cs="Arial Unicode"/>
          <w:sz w:val="20"/>
          <w:lang w:val="hy-AM"/>
        </w:rPr>
        <w:t xml:space="preserve">6 </w:t>
      </w:r>
      <w:r w:rsidRPr="00AF04FC">
        <w:rPr>
          <w:rFonts w:ascii="Arial" w:hAnsi="Arial" w:cs="Arial"/>
          <w:sz w:val="20"/>
          <w:lang w:val="hy-AM"/>
        </w:rPr>
        <w:t>Հրավերում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փոփոխություններ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կատարվելու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հայտերը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ներկայացնելու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վերջնաժամկետը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հաշվվում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փոփոխությունների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տեղեկագրում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հայտարարության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հրապարակման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օրվանից</w:t>
      </w:r>
      <w:r w:rsidR="004D5671" w:rsidRPr="00AF04FC">
        <w:rPr>
          <w:rFonts w:ascii="Arial" w:hAnsi="Arial" w:cs="Arial"/>
          <w:sz w:val="20"/>
          <w:lang w:val="hy-AM"/>
        </w:rPr>
        <w:t>։</w:t>
      </w:r>
      <w:r w:rsidRPr="00AF04FC">
        <w:rPr>
          <w:rFonts w:ascii="Arial LatArm" w:hAnsi="Arial LatArm" w:cs="Arial Unicode"/>
          <w:sz w:val="20"/>
          <w:lang w:val="hy-AM"/>
        </w:rPr>
        <w:t xml:space="preserve"> </w:t>
      </w:r>
    </w:p>
    <w:p w:rsidR="006C778B" w:rsidRPr="00AF04FC" w:rsidRDefault="006C778B" w:rsidP="008E5C09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:rsidR="00B051BE" w:rsidRPr="00AF04FC" w:rsidRDefault="00B051BE" w:rsidP="00EF3662">
      <w:pPr>
        <w:jc w:val="center"/>
        <w:rPr>
          <w:rFonts w:ascii="Arial LatArm" w:hAnsi="Arial LatArm"/>
          <w:b/>
          <w:sz w:val="20"/>
          <w:lang w:val="hy-AM"/>
        </w:rPr>
      </w:pPr>
    </w:p>
    <w:p w:rsidR="00096865" w:rsidRPr="00AF04FC" w:rsidRDefault="00955A1E" w:rsidP="00EF3662">
      <w:pPr>
        <w:jc w:val="center"/>
        <w:rPr>
          <w:rFonts w:ascii="Arial LatArm" w:hAnsi="Arial LatArm" w:cs="Arial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4.  </w:t>
      </w:r>
      <w:r w:rsidRPr="00AF04FC">
        <w:rPr>
          <w:rFonts w:ascii="Arial" w:hAnsi="Arial" w:cs="Arial"/>
          <w:b/>
          <w:sz w:val="20"/>
          <w:lang w:val="hy-AM"/>
        </w:rPr>
        <w:t>ՀԱՅՏԸ</w:t>
      </w:r>
      <w:r w:rsidRPr="00AF04FC">
        <w:rPr>
          <w:rFonts w:ascii="Arial LatArm" w:hAnsi="Arial LatArm" w:cs="Arial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ՆԵՐԿԱՅԱՑՆԵԼՈՒ</w:t>
      </w:r>
      <w:r w:rsidRPr="00AF04FC">
        <w:rPr>
          <w:rFonts w:ascii="Arial LatArm" w:hAnsi="Arial LatArm" w:cs="Arial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ԿԱՐԳԸ</w:t>
      </w:r>
    </w:p>
    <w:p w:rsidR="00096865" w:rsidRPr="00AF04FC" w:rsidRDefault="00096865" w:rsidP="00EF3662">
      <w:pPr>
        <w:jc w:val="center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  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>4</w:t>
      </w:r>
      <w:r w:rsidRPr="00AF04FC">
        <w:rPr>
          <w:rFonts w:ascii="Arial LatArm" w:hAnsi="Arial LatArm" w:cs="Sylfaen"/>
          <w:sz w:val="20"/>
          <w:lang w:val="hy-AM"/>
        </w:rPr>
        <w:t xml:space="preserve">.1 </w:t>
      </w:r>
      <w:r w:rsidRPr="00AF04FC">
        <w:rPr>
          <w:rFonts w:ascii="Arial" w:hAnsi="Arial" w:cs="Arial"/>
          <w:sz w:val="20"/>
          <w:lang w:val="hy-AM"/>
        </w:rPr>
        <w:t>Սույն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ընթացակարգին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մասնակցելու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46A3" w:rsidRPr="00AF04FC">
        <w:rPr>
          <w:rFonts w:ascii="Arial" w:hAnsi="Arial" w:cs="Arial"/>
          <w:sz w:val="20"/>
          <w:lang w:val="hy-AM"/>
        </w:rPr>
        <w:t>մասնակիցը</w:t>
      </w:r>
      <w:r w:rsidR="000946A3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926875" w:rsidRPr="00AF04FC">
        <w:rPr>
          <w:rFonts w:ascii="Arial" w:hAnsi="Arial" w:cs="Arial"/>
          <w:sz w:val="20"/>
          <w:lang w:val="hy-AM"/>
        </w:rPr>
        <w:t>հանձնաժողովին</w:t>
      </w:r>
      <w:r w:rsidR="0092687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926875" w:rsidRPr="00AF04FC">
        <w:rPr>
          <w:rFonts w:ascii="Arial" w:hAnsi="Arial" w:cs="Arial"/>
          <w:sz w:val="20"/>
          <w:lang w:val="hy-AM"/>
        </w:rPr>
        <w:t>ներկայացնում</w:t>
      </w:r>
      <w:r w:rsidR="0092687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926875" w:rsidRPr="00AF04FC">
        <w:rPr>
          <w:rFonts w:ascii="Arial" w:hAnsi="Arial" w:cs="Arial"/>
          <w:sz w:val="20"/>
          <w:lang w:val="hy-AM"/>
        </w:rPr>
        <w:t>է</w:t>
      </w:r>
      <w:r w:rsidR="0092687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46A3" w:rsidRPr="00AF04FC">
        <w:rPr>
          <w:rFonts w:ascii="Arial" w:hAnsi="Arial" w:cs="Arial"/>
          <w:sz w:val="20"/>
          <w:lang w:val="hy-AM"/>
        </w:rPr>
        <w:t>հայտ</w:t>
      </w:r>
      <w:r w:rsidR="004D5671" w:rsidRPr="00AF04FC">
        <w:rPr>
          <w:rFonts w:ascii="Arial" w:hAnsi="Arial" w:cs="Arial"/>
          <w:sz w:val="20"/>
          <w:lang w:val="hy-AM"/>
        </w:rPr>
        <w:t>։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220ACB" w:rsidRPr="00AF04FC">
        <w:rPr>
          <w:rFonts w:ascii="Arial" w:hAnsi="Arial" w:cs="Arial"/>
          <w:sz w:val="20"/>
          <w:lang w:val="hy-AM"/>
        </w:rPr>
        <w:t>Հայտը</w:t>
      </w:r>
      <w:r w:rsidR="00220AC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AF04FC">
        <w:rPr>
          <w:rFonts w:ascii="Arial" w:hAnsi="Arial" w:cs="Arial"/>
          <w:sz w:val="20"/>
          <w:lang w:val="hy-AM"/>
        </w:rPr>
        <w:t>սույն</w:t>
      </w:r>
      <w:r w:rsidR="00220AC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AF04FC">
        <w:rPr>
          <w:rFonts w:ascii="Arial" w:hAnsi="Arial" w:cs="Arial"/>
          <w:sz w:val="20"/>
          <w:lang w:val="hy-AM"/>
        </w:rPr>
        <w:t>հրավերի</w:t>
      </w:r>
      <w:r w:rsidR="00220AC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AF04FC">
        <w:rPr>
          <w:rFonts w:ascii="Arial" w:hAnsi="Arial" w:cs="Arial"/>
          <w:sz w:val="20"/>
          <w:lang w:val="hy-AM"/>
        </w:rPr>
        <w:t>հիման</w:t>
      </w:r>
      <w:r w:rsidR="00220AC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AF04FC">
        <w:rPr>
          <w:rFonts w:ascii="Arial" w:hAnsi="Arial" w:cs="Arial"/>
          <w:sz w:val="20"/>
          <w:lang w:val="hy-AM"/>
        </w:rPr>
        <w:t>վրա</w:t>
      </w:r>
      <w:r w:rsidR="00220AC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51B7F" w:rsidRPr="00AF04FC">
        <w:rPr>
          <w:rFonts w:ascii="Arial" w:hAnsi="Arial" w:cs="Arial"/>
          <w:sz w:val="20"/>
          <w:lang w:val="hy-AM"/>
        </w:rPr>
        <w:t>մ</w:t>
      </w:r>
      <w:r w:rsidR="00220ACB" w:rsidRPr="00AF04FC">
        <w:rPr>
          <w:rFonts w:ascii="Arial" w:hAnsi="Arial" w:cs="Arial"/>
          <w:sz w:val="20"/>
          <w:lang w:val="hy-AM"/>
        </w:rPr>
        <w:t>ասնակցի</w:t>
      </w:r>
      <w:r w:rsidR="00220AC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AF04FC">
        <w:rPr>
          <w:rFonts w:ascii="Arial" w:hAnsi="Arial" w:cs="Arial"/>
          <w:sz w:val="20"/>
          <w:lang w:val="hy-AM"/>
        </w:rPr>
        <w:t>կողմից</w:t>
      </w:r>
      <w:r w:rsidR="00220AC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AF04FC">
        <w:rPr>
          <w:rFonts w:ascii="Arial" w:hAnsi="Arial" w:cs="Arial"/>
          <w:sz w:val="20"/>
          <w:lang w:val="hy-AM"/>
        </w:rPr>
        <w:t>ներկայացվող</w:t>
      </w:r>
      <w:r w:rsidR="00220AC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220ACB" w:rsidRPr="00AF04FC">
        <w:rPr>
          <w:rFonts w:ascii="Arial" w:hAnsi="Arial" w:cs="Arial"/>
          <w:sz w:val="20"/>
          <w:lang w:val="hy-AM"/>
        </w:rPr>
        <w:t>առաջարկն</w:t>
      </w:r>
      <w:r w:rsidR="005F1F9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5F1F95" w:rsidRPr="00AF04FC">
        <w:rPr>
          <w:rFonts w:ascii="Arial" w:hAnsi="Arial" w:cs="Arial"/>
          <w:sz w:val="20"/>
          <w:lang w:val="hy-AM"/>
        </w:rPr>
        <w:t>է</w:t>
      </w:r>
      <w:r w:rsidR="005F1F95" w:rsidRPr="00AF04FC">
        <w:rPr>
          <w:rFonts w:ascii="Arial LatArm" w:hAnsi="Arial LatArm" w:cs="Sylfaen"/>
          <w:sz w:val="20"/>
          <w:lang w:val="hy-AM"/>
        </w:rPr>
        <w:t>:</w:t>
      </w:r>
    </w:p>
    <w:p w:rsidR="00486B55" w:rsidRPr="00AF04FC" w:rsidRDefault="00096865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" w:hAnsi="Arial" w:cs="Arial"/>
        </w:rPr>
        <w:t>Մասնակիցը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կարող</w:t>
      </w:r>
      <w:r w:rsidRPr="00AF04FC">
        <w:rPr>
          <w:rFonts w:ascii="Arial LatArm" w:hAnsi="Arial LatArm"/>
          <w:lang w:val="hy-AM"/>
        </w:rPr>
        <w:t xml:space="preserve"> </w:t>
      </w:r>
      <w:r w:rsidR="000946A3" w:rsidRPr="00AF04FC">
        <w:rPr>
          <w:rFonts w:ascii="Arial" w:hAnsi="Arial" w:cs="Arial"/>
        </w:rPr>
        <w:t>է</w:t>
      </w:r>
      <w:r w:rsidR="000946A3"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հայտ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ներկայացնել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ինչպես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յուրաքանչյուր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չափաբաժնի</w:t>
      </w:r>
      <w:r w:rsidRPr="00AF04FC">
        <w:rPr>
          <w:rFonts w:ascii="Arial LatArm" w:hAnsi="Arial LatArm"/>
          <w:lang w:val="hy-AM"/>
        </w:rPr>
        <w:t xml:space="preserve">, </w:t>
      </w:r>
      <w:r w:rsidRPr="00AF04FC">
        <w:rPr>
          <w:rFonts w:ascii="Arial" w:hAnsi="Arial" w:cs="Arial"/>
        </w:rPr>
        <w:t>այնպես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էլ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մի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քանի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կամ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բոլոր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չափաբաժինների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" w:hAnsi="Arial" w:cs="Arial"/>
        </w:rPr>
        <w:t>համար</w:t>
      </w:r>
      <w:r w:rsidR="004D5671" w:rsidRPr="00AF04FC">
        <w:rPr>
          <w:rFonts w:ascii="Arial" w:hAnsi="Arial" w:cs="Arial"/>
          <w:szCs w:val="24"/>
          <w:lang w:val="hy-AM"/>
        </w:rPr>
        <w:t>։</w:t>
      </w:r>
      <w:r w:rsidRPr="00AF04FC">
        <w:rPr>
          <w:rFonts w:ascii="Arial LatArm" w:hAnsi="Arial LatArm" w:cs="Sylfaen"/>
          <w:szCs w:val="24"/>
          <w:lang w:val="hy-AM"/>
        </w:rPr>
        <w:t xml:space="preserve">  </w:t>
      </w:r>
    </w:p>
    <w:p w:rsidR="00096865" w:rsidRPr="00AF04FC" w:rsidRDefault="000946A3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" w:hAnsi="Arial" w:cs="Arial"/>
          <w:szCs w:val="24"/>
          <w:lang w:val="hy-AM"/>
        </w:rPr>
        <w:t>Հ</w:t>
      </w:r>
      <w:r w:rsidR="00096865" w:rsidRPr="00AF04FC">
        <w:rPr>
          <w:rFonts w:ascii="Arial" w:hAnsi="Arial" w:cs="Arial"/>
          <w:szCs w:val="24"/>
          <w:lang w:val="hy-AM"/>
        </w:rPr>
        <w:t>այտը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ներկայացվում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է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մինչև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դրա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համար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սույն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հրավերով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սահմանված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ժամկետի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ավարտը</w:t>
      </w:r>
      <w:r w:rsidR="004D5671" w:rsidRPr="00AF04FC">
        <w:rPr>
          <w:rFonts w:ascii="Arial" w:hAnsi="Arial" w:cs="Arial"/>
          <w:szCs w:val="24"/>
          <w:lang w:val="hy-AM"/>
        </w:rPr>
        <w:t>։</w:t>
      </w:r>
    </w:p>
    <w:p w:rsidR="00096865" w:rsidRPr="00AF04FC" w:rsidRDefault="000946A3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" w:hAnsi="Arial" w:cs="Arial"/>
          <w:szCs w:val="24"/>
          <w:lang w:val="hy-AM"/>
        </w:rPr>
        <w:t>Հ</w:t>
      </w:r>
      <w:r w:rsidR="00096865" w:rsidRPr="00AF04FC">
        <w:rPr>
          <w:rFonts w:ascii="Arial" w:hAnsi="Arial" w:cs="Arial"/>
          <w:szCs w:val="24"/>
          <w:lang w:val="hy-AM"/>
        </w:rPr>
        <w:t>այտի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պատրաստման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կարգը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նկարագրված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է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սույն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հրավերի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DD4F48" w:rsidRPr="00AF04FC">
        <w:rPr>
          <w:rFonts w:ascii="Arial LatArm" w:hAnsi="Arial LatArm" w:cs="Sylfaen"/>
          <w:szCs w:val="24"/>
          <w:lang w:val="hy-AM"/>
        </w:rPr>
        <w:t>2-</w:t>
      </w:r>
      <w:r w:rsidR="00DD4F48" w:rsidRPr="00AF04FC">
        <w:rPr>
          <w:rFonts w:ascii="Arial" w:hAnsi="Arial" w:cs="Arial"/>
          <w:szCs w:val="24"/>
          <w:lang w:val="hy-AM"/>
        </w:rPr>
        <w:t>րդ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մասում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` </w:t>
      </w:r>
      <w:r w:rsidR="00FE4AE3" w:rsidRPr="00FE4AE3">
        <w:rPr>
          <w:rFonts w:ascii="Arial" w:hAnsi="Arial" w:cs="Arial"/>
          <w:color w:val="FF0000"/>
          <w:szCs w:val="24"/>
          <w:lang w:val="hy-AM"/>
        </w:rPr>
        <w:t>գնանշման հարցման ընթացակարգի</w:t>
      </w:r>
      <w:r w:rsidR="00AE26C8" w:rsidRPr="00FE4AE3">
        <w:rPr>
          <w:rFonts w:ascii="Arial LatArm" w:hAnsi="Arial LatArm" w:cs="Sylfaen"/>
          <w:color w:val="FF0000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հայտերը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պատրաստելու</w:t>
      </w:r>
      <w:r w:rsidR="00096865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096865" w:rsidRPr="00AF04FC">
        <w:rPr>
          <w:rFonts w:ascii="Arial" w:hAnsi="Arial" w:cs="Arial"/>
          <w:szCs w:val="24"/>
          <w:lang w:val="hy-AM"/>
        </w:rPr>
        <w:t>հրահանգում</w:t>
      </w:r>
      <w:r w:rsidR="004D5671" w:rsidRPr="00AF04FC">
        <w:rPr>
          <w:rFonts w:ascii="Arial" w:hAnsi="Arial" w:cs="Arial"/>
          <w:szCs w:val="24"/>
          <w:lang w:val="hy-AM"/>
        </w:rPr>
        <w:t>։</w:t>
      </w:r>
    </w:p>
    <w:p w:rsidR="00A232D9" w:rsidRPr="00FE4AE3" w:rsidRDefault="00096865" w:rsidP="00EF3662">
      <w:pPr>
        <w:pStyle w:val="23"/>
        <w:spacing w:line="240" w:lineRule="auto"/>
        <w:ind w:firstLine="567"/>
        <w:rPr>
          <w:rFonts w:ascii="Arial LatArm" w:hAnsi="Arial LatArm" w:cs="Sylfaen"/>
          <w:color w:val="FF0000"/>
          <w:szCs w:val="24"/>
          <w:lang w:val="hy-AM"/>
        </w:rPr>
      </w:pPr>
      <w:r w:rsidRPr="00AF04FC">
        <w:rPr>
          <w:rFonts w:ascii="Arial LatArm" w:hAnsi="Arial LatArm" w:cs="Sylfaen"/>
          <w:szCs w:val="24"/>
          <w:lang w:val="hy-AM"/>
        </w:rPr>
        <w:t xml:space="preserve">4.2  </w:t>
      </w:r>
      <w:r w:rsidRPr="00AF04FC">
        <w:rPr>
          <w:rFonts w:ascii="Arial" w:hAnsi="Arial" w:cs="Arial"/>
          <w:szCs w:val="24"/>
          <w:lang w:val="hy-AM"/>
        </w:rPr>
        <w:t>Ընթացակարգի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հայտերն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անհրաժեշտ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է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ներկայացնել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E601A1" w:rsidRPr="00AF04FC">
        <w:rPr>
          <w:rFonts w:ascii="Arial" w:hAnsi="Arial" w:cs="Arial"/>
          <w:szCs w:val="24"/>
          <w:lang w:val="hy-AM"/>
        </w:rPr>
        <w:t>հանձնաժողովին</w:t>
      </w:r>
      <w:r w:rsidR="00E601A1"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ոչ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ուշ</w:t>
      </w:r>
      <w:r w:rsidRPr="00AF04FC">
        <w:rPr>
          <w:rFonts w:ascii="Arial LatArm" w:hAnsi="Arial LatArm" w:cs="Sylfaen"/>
          <w:szCs w:val="24"/>
          <w:lang w:val="hy-AM"/>
        </w:rPr>
        <w:t xml:space="preserve">, </w:t>
      </w:r>
      <w:r w:rsidRPr="00AF04FC">
        <w:rPr>
          <w:rFonts w:ascii="Arial" w:hAnsi="Arial" w:cs="Arial"/>
          <w:szCs w:val="24"/>
          <w:lang w:val="hy-AM"/>
        </w:rPr>
        <w:t>քան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սույն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ընթացակարգի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հայտարարությունը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և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հրավերը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E601A1" w:rsidRPr="00AF04FC">
        <w:rPr>
          <w:rFonts w:ascii="Arial" w:hAnsi="Arial" w:cs="Arial"/>
          <w:szCs w:val="24"/>
          <w:lang w:val="hy-AM"/>
        </w:rPr>
        <w:t>տեղեկագրում</w:t>
      </w:r>
      <w:r w:rsidR="00E601A1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585E16" w:rsidRPr="00AF04FC">
        <w:rPr>
          <w:rFonts w:ascii="Arial" w:hAnsi="Arial" w:cs="Arial"/>
          <w:szCs w:val="24"/>
          <w:lang w:val="hy-AM"/>
        </w:rPr>
        <w:t>հ</w:t>
      </w:r>
      <w:r w:rsidRPr="00AF04FC">
        <w:rPr>
          <w:rFonts w:ascii="Arial" w:hAnsi="Arial" w:cs="Arial"/>
          <w:szCs w:val="24"/>
          <w:lang w:val="hy-AM"/>
        </w:rPr>
        <w:t>րապարակվելու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E46DBA" w:rsidRPr="00AF04FC">
        <w:rPr>
          <w:rFonts w:ascii="Arial" w:hAnsi="Arial" w:cs="Arial"/>
          <w:szCs w:val="24"/>
          <w:lang w:val="hy-AM"/>
        </w:rPr>
        <w:t>օրվանից</w:t>
      </w:r>
      <w:r w:rsidR="00E46DBA"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հաշված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A76C15" w:rsidRPr="00AF04FC">
        <w:rPr>
          <w:rFonts w:ascii="Arial LatArm" w:hAnsi="Arial LatArm" w:cs="Sylfaen"/>
          <w:szCs w:val="24"/>
          <w:lang w:val="hy-AM"/>
        </w:rPr>
        <w:t>«</w:t>
      </w:r>
      <w:r w:rsidR="00FE4AE3" w:rsidRPr="00151D36">
        <w:rPr>
          <w:rFonts w:ascii="Calibri" w:hAnsi="Calibri" w:cs="Sylfaen"/>
          <w:color w:val="FF0000"/>
          <w:szCs w:val="24"/>
          <w:lang w:val="hy-AM"/>
        </w:rPr>
        <w:t>7-</w:t>
      </w:r>
      <w:r w:rsidRPr="00FE4AE3">
        <w:rPr>
          <w:rFonts w:ascii="Arial" w:hAnsi="Arial" w:cs="Arial"/>
          <w:color w:val="FF0000"/>
          <w:szCs w:val="24"/>
          <w:lang w:val="hy-AM"/>
        </w:rPr>
        <w:t>րդ</w:t>
      </w:r>
      <w:r w:rsidRPr="00FE4AE3">
        <w:rPr>
          <w:rFonts w:ascii="Arial LatArm" w:hAnsi="Arial LatArm" w:cs="Sylfaen"/>
          <w:color w:val="FF0000"/>
          <w:szCs w:val="24"/>
          <w:lang w:val="hy-AM"/>
        </w:rPr>
        <w:t xml:space="preserve"> </w:t>
      </w:r>
      <w:r w:rsidRPr="00FE4AE3">
        <w:rPr>
          <w:rFonts w:ascii="Arial" w:hAnsi="Arial" w:cs="Arial"/>
          <w:color w:val="FF0000"/>
          <w:szCs w:val="24"/>
          <w:lang w:val="hy-AM"/>
        </w:rPr>
        <w:t>օրվա</w:t>
      </w:r>
      <w:r w:rsidRPr="00FE4AE3">
        <w:rPr>
          <w:rFonts w:ascii="Arial LatArm" w:hAnsi="Arial LatArm" w:cs="Sylfaen"/>
          <w:color w:val="FF0000"/>
          <w:szCs w:val="24"/>
          <w:lang w:val="hy-AM"/>
        </w:rPr>
        <w:t xml:space="preserve"> </w:t>
      </w:r>
      <w:r w:rsidRPr="00FE4AE3">
        <w:rPr>
          <w:rFonts w:ascii="Arial" w:hAnsi="Arial" w:cs="Arial"/>
          <w:color w:val="FF0000"/>
          <w:szCs w:val="24"/>
          <w:lang w:val="hy-AM"/>
        </w:rPr>
        <w:t>ժամը</w:t>
      </w:r>
      <w:r w:rsidRPr="00FE4AE3">
        <w:rPr>
          <w:rFonts w:ascii="Arial LatArm" w:hAnsi="Arial LatArm" w:cs="Sylfaen"/>
          <w:color w:val="FF0000"/>
          <w:szCs w:val="24"/>
          <w:lang w:val="hy-AM"/>
        </w:rPr>
        <w:t xml:space="preserve"> </w:t>
      </w:r>
      <w:r w:rsidR="003D5DAB" w:rsidRPr="003D5DAB">
        <w:rPr>
          <w:rFonts w:ascii="Arial LatArm" w:hAnsi="Arial LatArm" w:cs="Sylfaen"/>
          <w:color w:val="FF0000"/>
          <w:szCs w:val="24"/>
          <w:lang w:val="hy-AM"/>
        </w:rPr>
        <w:t>9</w:t>
      </w:r>
      <w:r w:rsidR="00FE4AE3" w:rsidRPr="00FE4AE3">
        <w:rPr>
          <w:rFonts w:ascii="Arial" w:hAnsi="Arial" w:cs="Arial"/>
          <w:color w:val="FF0000"/>
          <w:sz w:val="24"/>
          <w:szCs w:val="24"/>
          <w:vertAlign w:val="subscript"/>
          <w:lang w:val="hy-AM"/>
        </w:rPr>
        <w:t>-00</w:t>
      </w:r>
      <w:r w:rsidRPr="00FE4AE3">
        <w:rPr>
          <w:rFonts w:ascii="Arial LatArm" w:hAnsi="Arial LatArm" w:cs="Sylfaen"/>
          <w:color w:val="FF0000"/>
          <w:szCs w:val="24"/>
          <w:lang w:val="hy-AM"/>
        </w:rPr>
        <w:t>-</w:t>
      </w:r>
      <w:r w:rsidRPr="00FE4AE3">
        <w:rPr>
          <w:rFonts w:ascii="Arial" w:hAnsi="Arial" w:cs="Arial"/>
          <w:color w:val="FF0000"/>
          <w:szCs w:val="24"/>
          <w:lang w:val="hy-AM"/>
        </w:rPr>
        <w:t>ն</w:t>
      </w:r>
      <w:r w:rsidR="004A08CB" w:rsidRPr="00FE4AE3">
        <w:rPr>
          <w:rFonts w:ascii="Arial LatArm" w:hAnsi="Arial LatArm" w:cs="Sylfaen"/>
          <w:color w:val="FF0000"/>
          <w:szCs w:val="24"/>
          <w:lang w:val="hy-AM"/>
        </w:rPr>
        <w:t xml:space="preserve"> «</w:t>
      </w:r>
      <w:r w:rsidR="003D5DAB" w:rsidRPr="003D5DAB">
        <w:rPr>
          <w:rFonts w:ascii="Sylfaen" w:hAnsi="Sylfaen" w:cs="Sylfaen"/>
          <w:color w:val="FF0000"/>
          <w:szCs w:val="24"/>
          <w:lang w:val="hy-AM"/>
        </w:rPr>
        <w:t>Գ.արարատ Ռ.Վարդանյան1</w:t>
      </w:r>
      <w:r w:rsidR="004A08CB" w:rsidRPr="00FE4AE3">
        <w:rPr>
          <w:rFonts w:ascii="Arial LatArm" w:hAnsi="Arial LatArm" w:cs="Sylfaen"/>
          <w:color w:val="FF0000"/>
          <w:szCs w:val="24"/>
          <w:lang w:val="hy-AM"/>
        </w:rPr>
        <w:t xml:space="preserve"> </w:t>
      </w:r>
      <w:r w:rsidR="004A08CB" w:rsidRPr="00FE4AE3">
        <w:rPr>
          <w:rFonts w:ascii="Arial" w:hAnsi="Arial" w:cs="Arial"/>
          <w:color w:val="FF0000"/>
          <w:szCs w:val="24"/>
          <w:lang w:val="hy-AM"/>
        </w:rPr>
        <w:t>հասցեով</w:t>
      </w:r>
      <w:r w:rsidR="004D5671" w:rsidRPr="00FE4AE3">
        <w:rPr>
          <w:rFonts w:ascii="Arial" w:hAnsi="Arial" w:cs="Arial"/>
          <w:color w:val="FF0000"/>
          <w:szCs w:val="24"/>
          <w:lang w:val="hy-AM"/>
        </w:rPr>
        <w:t>։</w:t>
      </w:r>
      <w:r w:rsidRPr="00FE4AE3">
        <w:rPr>
          <w:rFonts w:ascii="Arial LatArm" w:hAnsi="Arial LatArm" w:cs="Sylfaen"/>
          <w:color w:val="FF0000"/>
          <w:szCs w:val="24"/>
          <w:lang w:val="hy-AM"/>
        </w:rPr>
        <w:t xml:space="preserve">  </w:t>
      </w:r>
    </w:p>
    <w:p w:rsidR="00A232D9" w:rsidRPr="00AF04FC" w:rsidRDefault="00A232D9" w:rsidP="00A232D9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" w:hAnsi="Arial" w:cs="Arial"/>
          <w:szCs w:val="24"/>
          <w:lang w:val="hy-AM"/>
        </w:rPr>
        <w:t>Ընթացակարգի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հայտերը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ստանում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և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հայտերի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գրանցամատյանում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գրանցում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է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հանձնաժողովի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քարտուղար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 LatArm" w:hAnsi="Arial LatArm"/>
          <w:sz w:val="24"/>
          <w:szCs w:val="24"/>
        </w:rPr>
        <w:t>«</w:t>
      </w:r>
      <w:r w:rsidR="00962644">
        <w:rPr>
          <w:rFonts w:ascii="Sylfaen" w:hAnsi="Sylfaen"/>
          <w:sz w:val="24"/>
          <w:szCs w:val="24"/>
        </w:rPr>
        <w:t>Սեդիկ Հայրապետյանը</w:t>
      </w:r>
      <w:r w:rsidR="00FE4AE3" w:rsidRPr="00FE4AE3">
        <w:rPr>
          <w:rFonts w:ascii="Arial" w:hAnsi="Arial" w:cs="Arial"/>
          <w:sz w:val="24"/>
          <w:szCs w:val="24"/>
          <w:vertAlign w:val="subscript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։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Հայտերը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քարտուղարի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կողմից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գրանցվում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են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գրանցամատյանում</w:t>
      </w:r>
      <w:r w:rsidRPr="00AF04FC">
        <w:rPr>
          <w:rFonts w:ascii="Arial LatArm" w:hAnsi="Arial LatArm" w:cs="Sylfaen"/>
          <w:szCs w:val="24"/>
          <w:lang w:val="hy-AM"/>
        </w:rPr>
        <w:t xml:space="preserve">` </w:t>
      </w:r>
      <w:r w:rsidRPr="00AF04FC">
        <w:rPr>
          <w:rFonts w:ascii="Arial" w:hAnsi="Arial" w:cs="Arial"/>
          <w:szCs w:val="24"/>
          <w:lang w:val="hy-AM"/>
        </w:rPr>
        <w:t>ըստ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դրանց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ստացման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հերթականության</w:t>
      </w:r>
      <w:r w:rsidRPr="00AF04FC">
        <w:rPr>
          <w:rFonts w:ascii="Arial LatArm" w:hAnsi="Arial LatArm" w:cs="Sylfaen"/>
          <w:szCs w:val="24"/>
          <w:lang w:val="hy-AM"/>
        </w:rPr>
        <w:t xml:space="preserve">` </w:t>
      </w:r>
      <w:r w:rsidRPr="00AF04FC">
        <w:rPr>
          <w:rFonts w:ascii="Arial" w:hAnsi="Arial" w:cs="Arial"/>
          <w:szCs w:val="24"/>
          <w:lang w:val="hy-AM"/>
        </w:rPr>
        <w:t>գրանցամատյանում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նշելով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գրանցման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համարը</w:t>
      </w:r>
      <w:r w:rsidRPr="00AF04FC">
        <w:rPr>
          <w:rFonts w:ascii="Arial LatArm" w:hAnsi="Arial LatArm" w:cs="Sylfaen"/>
          <w:szCs w:val="24"/>
          <w:lang w:val="hy-AM"/>
        </w:rPr>
        <w:t xml:space="preserve">, </w:t>
      </w:r>
      <w:r w:rsidRPr="00AF04FC">
        <w:rPr>
          <w:rFonts w:ascii="Arial" w:hAnsi="Arial" w:cs="Arial"/>
          <w:szCs w:val="24"/>
          <w:lang w:val="hy-AM"/>
        </w:rPr>
        <w:t>օրը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և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ժամը</w:t>
      </w:r>
      <w:r w:rsidRPr="00AF04FC">
        <w:rPr>
          <w:rFonts w:ascii="Arial LatArm" w:hAnsi="Arial LatArm" w:cs="Sylfaen"/>
          <w:szCs w:val="24"/>
          <w:lang w:val="hy-AM"/>
        </w:rPr>
        <w:t xml:space="preserve">: </w:t>
      </w:r>
      <w:r w:rsidRPr="00AF04FC">
        <w:rPr>
          <w:rFonts w:ascii="Arial" w:hAnsi="Arial" w:cs="Arial"/>
          <w:szCs w:val="24"/>
          <w:lang w:val="hy-AM"/>
        </w:rPr>
        <w:t>Մասնակցի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պահանջով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դրա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մասին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տրվում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է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տեղեկանք։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Հայտերը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ներկայացնելու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վերջնաժամկետը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լրանալուց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հետո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ներկայացված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հայտերը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գրանցամատյանում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չեն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գրանցվում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և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դրանք</w:t>
      </w:r>
      <w:r w:rsidRPr="00AF04FC">
        <w:rPr>
          <w:rFonts w:ascii="Arial LatArm" w:hAnsi="Arial LatArm" w:cs="Sylfaen"/>
          <w:szCs w:val="24"/>
          <w:lang w:val="hy-AM"/>
        </w:rPr>
        <w:t xml:space="preserve">` </w:t>
      </w:r>
      <w:r w:rsidRPr="00AF04FC">
        <w:rPr>
          <w:rFonts w:ascii="Arial" w:hAnsi="Arial" w:cs="Arial"/>
          <w:szCs w:val="24"/>
          <w:lang w:val="hy-AM"/>
        </w:rPr>
        <w:t>ստանալու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օրվան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հաջորդող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երկու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աշխատանքային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օրվա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ընթացքում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քարտուղարի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կողմից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վերադարձվում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են</w:t>
      </w:r>
      <w:r w:rsidRPr="00AF04FC">
        <w:rPr>
          <w:rFonts w:ascii="Arial LatArm" w:hAnsi="Arial LatArm" w:cs="Sylfaen"/>
          <w:szCs w:val="24"/>
          <w:lang w:val="hy-AM"/>
        </w:rPr>
        <w:t>:</w:t>
      </w:r>
    </w:p>
    <w:p w:rsidR="00B67CCD" w:rsidRPr="00AF04FC" w:rsidRDefault="00B67CCD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 LatArm" w:hAnsi="Arial LatArm" w:cs="Sylfaen"/>
          <w:szCs w:val="24"/>
          <w:lang w:val="hy-AM"/>
        </w:rPr>
        <w:t>4.</w:t>
      </w:r>
      <w:r w:rsidR="0028726A" w:rsidRPr="00AF04FC">
        <w:rPr>
          <w:rFonts w:ascii="Arial LatArm" w:hAnsi="Arial LatArm" w:cs="Sylfaen"/>
          <w:szCs w:val="24"/>
          <w:lang w:val="hy-AM"/>
        </w:rPr>
        <w:t xml:space="preserve">3 </w:t>
      </w:r>
      <w:r w:rsidRPr="00AF04FC">
        <w:rPr>
          <w:rFonts w:ascii="Arial" w:hAnsi="Arial" w:cs="Arial"/>
          <w:szCs w:val="24"/>
          <w:lang w:val="hy-AM"/>
        </w:rPr>
        <w:t>Մասնակիցը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հայտով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ներկայացնում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է</w:t>
      </w:r>
      <w:r w:rsidRPr="00AF04FC">
        <w:rPr>
          <w:rFonts w:ascii="Arial LatArm" w:hAnsi="Arial LatArm" w:cs="Sylfaen"/>
          <w:szCs w:val="24"/>
          <w:lang w:val="hy-AM"/>
        </w:rPr>
        <w:t>`</w:t>
      </w:r>
    </w:p>
    <w:p w:rsidR="003850A0" w:rsidRPr="00AF04FC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bookmarkStart w:id="2" w:name="_Hlk9261647"/>
      <w:r w:rsidRPr="00AF04FC">
        <w:rPr>
          <w:rFonts w:ascii="Arial LatArm" w:hAnsi="Arial LatArm" w:cs="Sylfaen"/>
          <w:szCs w:val="24"/>
          <w:lang w:val="hy-AM"/>
        </w:rPr>
        <w:lastRenderedPageBreak/>
        <w:t xml:space="preserve">1) </w:t>
      </w:r>
      <w:r w:rsidRPr="00AF04FC">
        <w:rPr>
          <w:rFonts w:ascii="Arial" w:hAnsi="Arial" w:cs="Arial"/>
          <w:szCs w:val="24"/>
          <w:lang w:val="hy-AM"/>
        </w:rPr>
        <w:t>իր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կողմից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հաստատված՝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սույն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հրավերի</w:t>
      </w:r>
      <w:r w:rsidRPr="00AF04FC">
        <w:rPr>
          <w:rFonts w:ascii="Arial LatArm" w:hAnsi="Arial LatArm" w:cs="Sylfaen"/>
          <w:szCs w:val="24"/>
          <w:lang w:val="hy-AM"/>
        </w:rPr>
        <w:t xml:space="preserve"> 2-</w:t>
      </w:r>
      <w:r w:rsidRPr="00AF04FC">
        <w:rPr>
          <w:rFonts w:ascii="Arial" w:hAnsi="Arial" w:cs="Arial"/>
          <w:szCs w:val="24"/>
          <w:lang w:val="hy-AM"/>
        </w:rPr>
        <w:t>րդ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մասի</w:t>
      </w:r>
      <w:r w:rsidRPr="00AF04FC">
        <w:rPr>
          <w:rFonts w:ascii="Arial LatArm" w:hAnsi="Arial LatArm" w:cs="Sylfaen"/>
          <w:szCs w:val="24"/>
          <w:lang w:val="hy-AM"/>
        </w:rPr>
        <w:t xml:space="preserve"> 2.1 </w:t>
      </w:r>
      <w:r w:rsidRPr="00AF04FC">
        <w:rPr>
          <w:rFonts w:ascii="Arial" w:hAnsi="Arial" w:cs="Arial"/>
          <w:szCs w:val="24"/>
          <w:lang w:val="hy-AM"/>
        </w:rPr>
        <w:t>կետով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նախատեսված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դիմում</w:t>
      </w:r>
      <w:r w:rsidRPr="00AF04FC">
        <w:rPr>
          <w:rFonts w:ascii="Arial LatArm" w:hAnsi="Arial LatArm" w:cs="Sylfaen"/>
          <w:szCs w:val="24"/>
          <w:lang w:val="hy-AM"/>
        </w:rPr>
        <w:t>-</w:t>
      </w:r>
      <w:r w:rsidRPr="00AF04FC">
        <w:rPr>
          <w:rFonts w:ascii="Arial" w:hAnsi="Arial" w:cs="Arial"/>
          <w:szCs w:val="24"/>
          <w:lang w:val="hy-AM"/>
        </w:rPr>
        <w:t>հայտարարություն</w:t>
      </w:r>
      <w:r w:rsidR="006818C6" w:rsidRPr="00AF04FC">
        <w:rPr>
          <w:rFonts w:ascii="Arial LatArm" w:hAnsi="Arial LatArm" w:cs="Sylfaen"/>
          <w:szCs w:val="24"/>
          <w:lang w:val="hy-AM"/>
        </w:rPr>
        <w:t>`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նշելով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էլեկտրոնային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փոստի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հասցեն</w:t>
      </w:r>
      <w:r w:rsidR="006818C6" w:rsidRPr="00AF04FC">
        <w:rPr>
          <w:rFonts w:ascii="Arial LatArm" w:hAnsi="Arial LatArm" w:cs="Sylfaen"/>
          <w:lang w:val="hy-AM"/>
        </w:rPr>
        <w:t xml:space="preserve">, </w:t>
      </w:r>
      <w:r w:rsidR="006818C6" w:rsidRPr="00AF04FC">
        <w:rPr>
          <w:rFonts w:ascii="Arial" w:hAnsi="Arial" w:cs="Arial"/>
          <w:lang w:val="hy-AM"/>
        </w:rPr>
        <w:t>հարկ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վճարողի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հաշվառման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համարը</w:t>
      </w:r>
      <w:r w:rsidR="006818C6" w:rsidRPr="00AF04FC">
        <w:rPr>
          <w:rFonts w:ascii="Arial LatArm" w:hAnsi="Arial LatArm" w:cs="Sylfaen"/>
          <w:lang w:val="hy-AM"/>
        </w:rPr>
        <w:t xml:space="preserve">, </w:t>
      </w:r>
      <w:r w:rsidR="006818C6" w:rsidRPr="00AF04FC">
        <w:rPr>
          <w:rFonts w:ascii="Arial" w:hAnsi="Arial" w:cs="Arial"/>
          <w:lang w:val="hy-AM"/>
        </w:rPr>
        <w:t>գործունեության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հասցեն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և</w:t>
      </w:r>
      <w:r w:rsidR="006818C6" w:rsidRPr="00AF04FC">
        <w:rPr>
          <w:rFonts w:ascii="Arial LatArm" w:hAnsi="Arial LatArm" w:cs="Sylfaen"/>
          <w:lang w:val="hy-AM"/>
        </w:rPr>
        <w:t xml:space="preserve"> </w:t>
      </w:r>
      <w:r w:rsidR="006818C6" w:rsidRPr="00AF04FC">
        <w:rPr>
          <w:rFonts w:ascii="Arial" w:hAnsi="Arial" w:cs="Arial"/>
          <w:lang w:val="hy-AM"/>
        </w:rPr>
        <w:t>հեռախոսահամարը</w:t>
      </w:r>
      <w:r w:rsidRPr="00AF04FC">
        <w:rPr>
          <w:rFonts w:ascii="Arial LatArm" w:hAnsi="Arial LatArm" w:cs="Sylfaen"/>
          <w:szCs w:val="24"/>
          <w:lang w:val="hy-AM"/>
        </w:rPr>
        <w:t xml:space="preserve">, </w:t>
      </w:r>
      <w:r w:rsidRPr="00AF04FC">
        <w:rPr>
          <w:rFonts w:ascii="Arial" w:hAnsi="Arial" w:cs="Arial"/>
          <w:szCs w:val="24"/>
          <w:lang w:val="hy-AM"/>
        </w:rPr>
        <w:t>որը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ներառում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է</w:t>
      </w:r>
      <w:r w:rsidRPr="00AF04FC">
        <w:rPr>
          <w:rFonts w:ascii="Arial LatArm" w:hAnsi="Arial LatArm" w:cs="Sylfaen"/>
          <w:szCs w:val="24"/>
          <w:lang w:val="hy-AM"/>
        </w:rPr>
        <w:t>`</w:t>
      </w:r>
    </w:p>
    <w:p w:rsidR="003850A0" w:rsidRPr="00AF04FC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" w:hAnsi="Arial" w:cs="Arial"/>
          <w:szCs w:val="24"/>
          <w:lang w:val="hy-AM"/>
        </w:rPr>
        <w:t>ա</w:t>
      </w:r>
      <w:r w:rsidRPr="00AF04FC">
        <w:rPr>
          <w:rFonts w:ascii="Arial LatArm" w:hAnsi="Arial LatArm" w:cs="Sylfaen"/>
          <w:szCs w:val="24"/>
          <w:lang w:val="hy-AM"/>
        </w:rPr>
        <w:t xml:space="preserve">) </w:t>
      </w:r>
      <w:r w:rsidR="000356CC" w:rsidRPr="00AF04FC">
        <w:rPr>
          <w:rFonts w:ascii="Arial" w:hAnsi="Arial" w:cs="Arial"/>
          <w:szCs w:val="24"/>
          <w:lang w:val="hy-AM"/>
        </w:rPr>
        <w:t>հավաստում</w:t>
      </w:r>
      <w:r w:rsidR="000356CC"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սույն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հրավերով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սահմանված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մասնակ</w:t>
      </w:r>
      <w:r w:rsidRPr="00AF04FC">
        <w:rPr>
          <w:rFonts w:ascii="Arial LatArm" w:hAnsi="Arial LatArm" w:cs="Sylfaen"/>
          <w:szCs w:val="24"/>
          <w:lang w:val="hy-AM"/>
        </w:rPr>
        <w:softHyphen/>
      </w:r>
      <w:r w:rsidRPr="00AF04FC">
        <w:rPr>
          <w:rFonts w:ascii="Arial" w:hAnsi="Arial" w:cs="Arial"/>
          <w:szCs w:val="24"/>
          <w:lang w:val="hy-AM"/>
        </w:rPr>
        <w:t>ցության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իրավունքի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պահանջներին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իր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տվյալների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համապատասխանության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մասին</w:t>
      </w:r>
      <w:r w:rsidRPr="00AF04FC">
        <w:rPr>
          <w:rFonts w:ascii="Arial LatArm" w:hAnsi="Arial LatArm" w:cs="Sylfaen"/>
          <w:szCs w:val="24"/>
          <w:lang w:val="hy-AM"/>
        </w:rPr>
        <w:t>.</w:t>
      </w:r>
    </w:p>
    <w:p w:rsidR="00C63E1C" w:rsidRPr="00AF04FC" w:rsidRDefault="003850A0" w:rsidP="00972668">
      <w:pPr>
        <w:shd w:val="clear" w:color="auto" w:fill="FFFFFF"/>
        <w:ind w:firstLine="567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բ</w:t>
      </w:r>
      <w:r w:rsidRPr="00AF04FC">
        <w:rPr>
          <w:rFonts w:ascii="Arial LatArm" w:hAnsi="Arial LatArm" w:cs="Sylfaen"/>
          <w:sz w:val="20"/>
          <w:lang w:val="hy-AM"/>
        </w:rPr>
        <w:t>)</w:t>
      </w:r>
      <w:r w:rsidRPr="00AF04FC">
        <w:rPr>
          <w:rFonts w:ascii="Arial LatArm" w:hAnsi="Arial LatArm" w:cs="Sylfaen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հավաստում՝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ընտրված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մասնակից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ճանաչվելու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դեպքում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C63E1C" w:rsidRPr="00AF04FC">
        <w:rPr>
          <w:rFonts w:ascii="Arial" w:hAnsi="Arial" w:cs="Arial"/>
          <w:sz w:val="20"/>
          <w:lang w:val="hy-AM"/>
        </w:rPr>
        <w:t>սույն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հրավեր</w:t>
      </w:r>
      <w:r w:rsidR="00EA68B2" w:rsidRPr="00AF04FC">
        <w:rPr>
          <w:rFonts w:ascii="Arial" w:hAnsi="Arial" w:cs="Arial"/>
          <w:sz w:val="20"/>
          <w:lang w:val="hy-AM"/>
        </w:rPr>
        <w:t>ի</w:t>
      </w:r>
      <w:r w:rsidR="00EA68B2" w:rsidRPr="00AF04FC">
        <w:rPr>
          <w:rFonts w:ascii="Arial LatArm" w:hAnsi="Arial LatArm" w:cs="Sylfaen"/>
          <w:sz w:val="20"/>
          <w:lang w:val="hy-AM"/>
        </w:rPr>
        <w:t xml:space="preserve"> 1-</w:t>
      </w:r>
      <w:r w:rsidR="00EA68B2" w:rsidRPr="00AF04FC">
        <w:rPr>
          <w:rFonts w:ascii="Arial" w:hAnsi="Arial" w:cs="Arial"/>
          <w:sz w:val="20"/>
          <w:lang w:val="hy-AM"/>
        </w:rPr>
        <w:t>ին</w:t>
      </w:r>
      <w:r w:rsidR="00EA68B2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A68B2" w:rsidRPr="00AF04FC">
        <w:rPr>
          <w:rFonts w:ascii="Arial" w:hAnsi="Arial" w:cs="Arial"/>
          <w:sz w:val="20"/>
          <w:lang w:val="hy-AM"/>
        </w:rPr>
        <w:t>մասի</w:t>
      </w:r>
      <w:r w:rsidR="00EA68B2" w:rsidRPr="00AF04FC">
        <w:rPr>
          <w:rFonts w:ascii="Arial LatArm" w:hAnsi="Arial LatArm" w:cs="Sylfaen"/>
          <w:sz w:val="20"/>
          <w:lang w:val="hy-AM"/>
        </w:rPr>
        <w:t xml:space="preserve"> 2.4 </w:t>
      </w:r>
      <w:r w:rsidR="00EA68B2" w:rsidRPr="00AF04FC">
        <w:rPr>
          <w:rFonts w:ascii="Arial" w:hAnsi="Arial" w:cs="Arial"/>
          <w:sz w:val="20"/>
          <w:lang w:val="hy-AM"/>
        </w:rPr>
        <w:t>կետով</w:t>
      </w:r>
      <w:r w:rsidR="00EA68B2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սահմանված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կարգով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և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ժամկետում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C63E1C" w:rsidRPr="00AF04FC">
        <w:rPr>
          <w:rFonts w:ascii="Arial" w:hAnsi="Arial" w:cs="Arial"/>
          <w:sz w:val="20"/>
          <w:lang w:val="hy-AM"/>
        </w:rPr>
        <w:t>ներկայացրած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գնային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առաջարկի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չափով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որակավորման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ապահովում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ներկայացնելու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պարտավորության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C63E1C" w:rsidRPr="00AF04FC">
        <w:rPr>
          <w:rFonts w:ascii="Arial" w:hAnsi="Arial" w:cs="Arial"/>
          <w:sz w:val="20"/>
          <w:lang w:val="hy-AM"/>
        </w:rPr>
        <w:t>մասին</w:t>
      </w:r>
      <w:r w:rsidR="00E038DA" w:rsidRPr="00AF04FC">
        <w:rPr>
          <w:rFonts w:ascii="Arial LatArm" w:hAnsi="Arial LatArm" w:cs="Sylfaen"/>
          <w:sz w:val="20"/>
          <w:lang w:val="hy-AM"/>
        </w:rPr>
        <w:t>.</w:t>
      </w:r>
      <w:r w:rsidR="00C63E1C" w:rsidRPr="00AF04FC">
        <w:rPr>
          <w:rFonts w:ascii="Arial LatArm" w:hAnsi="Arial LatArm" w:cs="Sylfaen"/>
          <w:sz w:val="20"/>
          <w:lang w:val="hy-AM"/>
        </w:rPr>
        <w:t xml:space="preserve"> </w:t>
      </w:r>
    </w:p>
    <w:p w:rsidR="003850A0" w:rsidRPr="00AF04FC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" w:hAnsi="Arial" w:cs="Arial"/>
          <w:szCs w:val="24"/>
          <w:lang w:val="hy-AM"/>
        </w:rPr>
        <w:t>գ</w:t>
      </w:r>
      <w:r w:rsidRPr="00AF04FC">
        <w:rPr>
          <w:rFonts w:ascii="Arial LatArm" w:hAnsi="Arial LatArm" w:cs="Sylfaen"/>
          <w:szCs w:val="24"/>
          <w:lang w:val="hy-AM"/>
        </w:rPr>
        <w:t xml:space="preserve">) </w:t>
      </w:r>
      <w:r w:rsidRPr="00AF04FC">
        <w:rPr>
          <w:rFonts w:ascii="Arial" w:hAnsi="Arial" w:cs="Arial"/>
          <w:szCs w:val="24"/>
          <w:lang w:val="hy-AM"/>
        </w:rPr>
        <w:t>հայտարարություն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սույն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ընթացակարգի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շրջանակում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գերիշխող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դիրքի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չարաշահման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և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հակամրցակցային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համաձայնության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բացակայության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մասին</w:t>
      </w:r>
      <w:r w:rsidRPr="00AF04FC">
        <w:rPr>
          <w:rFonts w:ascii="Arial LatArm" w:hAnsi="Arial LatArm" w:cs="Sylfaen"/>
          <w:szCs w:val="24"/>
          <w:lang w:val="hy-AM"/>
        </w:rPr>
        <w:t xml:space="preserve">. </w:t>
      </w:r>
    </w:p>
    <w:p w:rsidR="0059404D" w:rsidRPr="00AF04FC" w:rsidRDefault="003850A0" w:rsidP="003850A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bookmarkStart w:id="3" w:name="_Hlk9261892"/>
      <w:bookmarkEnd w:id="2"/>
      <w:r w:rsidRPr="00AF04FC">
        <w:rPr>
          <w:rFonts w:ascii="Arial" w:hAnsi="Arial" w:cs="Arial"/>
          <w:szCs w:val="24"/>
          <w:lang w:val="hy-AM"/>
        </w:rPr>
        <w:t>դ</w:t>
      </w:r>
      <w:r w:rsidRPr="00AF04FC">
        <w:rPr>
          <w:rFonts w:ascii="Arial LatArm" w:hAnsi="Arial LatArm" w:cs="Sylfaen"/>
          <w:szCs w:val="24"/>
          <w:lang w:val="hy-AM"/>
        </w:rPr>
        <w:t xml:space="preserve">) </w:t>
      </w:r>
      <w:r w:rsidRPr="00AF04FC">
        <w:rPr>
          <w:rFonts w:ascii="Arial" w:hAnsi="Arial" w:cs="Arial"/>
          <w:szCs w:val="24"/>
          <w:lang w:val="hy-AM"/>
        </w:rPr>
        <w:t>հայտարարություն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սույն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ընթացակարգի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շրջանակում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իրեն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փոխկապակցված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անձանց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և</w:t>
      </w:r>
      <w:r w:rsidRPr="00AF04FC">
        <w:rPr>
          <w:rFonts w:ascii="Arial LatArm" w:hAnsi="Arial LatArm" w:cs="Sylfaen"/>
          <w:szCs w:val="24"/>
          <w:lang w:val="hy-AM"/>
        </w:rPr>
        <w:t xml:space="preserve"> (</w:t>
      </w:r>
      <w:r w:rsidRPr="00AF04FC">
        <w:rPr>
          <w:rFonts w:ascii="Arial" w:hAnsi="Arial" w:cs="Arial"/>
          <w:szCs w:val="24"/>
          <w:lang w:val="hy-AM"/>
        </w:rPr>
        <w:t>կամ</w:t>
      </w:r>
      <w:r w:rsidRPr="00AF04FC">
        <w:rPr>
          <w:rFonts w:ascii="Arial LatArm" w:hAnsi="Arial LatArm" w:cs="Sylfaen"/>
          <w:szCs w:val="24"/>
          <w:lang w:val="hy-AM"/>
        </w:rPr>
        <w:t xml:space="preserve">) </w:t>
      </w:r>
      <w:r w:rsidRPr="00AF04FC">
        <w:rPr>
          <w:rFonts w:ascii="Arial" w:hAnsi="Arial" w:cs="Arial"/>
          <w:szCs w:val="24"/>
          <w:lang w:val="hy-AM"/>
        </w:rPr>
        <w:t>իր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կողմից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հիմնադրված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կամ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ավելի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քան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հիսուն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տոկոս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իրեն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պատկանող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բաժնեմաս</w:t>
      </w:r>
      <w:r w:rsidRPr="00AF04FC">
        <w:rPr>
          <w:rFonts w:ascii="Arial LatArm" w:hAnsi="Arial LatArm" w:cs="Sylfaen"/>
          <w:szCs w:val="24"/>
          <w:lang w:val="hy-AM"/>
        </w:rPr>
        <w:t xml:space="preserve"> (</w:t>
      </w:r>
      <w:r w:rsidRPr="00AF04FC">
        <w:rPr>
          <w:rFonts w:ascii="Arial" w:hAnsi="Arial" w:cs="Arial"/>
          <w:szCs w:val="24"/>
          <w:lang w:val="hy-AM"/>
        </w:rPr>
        <w:t>փայաբաժին</w:t>
      </w:r>
      <w:r w:rsidRPr="00AF04FC">
        <w:rPr>
          <w:rFonts w:ascii="Arial LatArm" w:hAnsi="Arial LatArm" w:cs="Sylfaen"/>
          <w:szCs w:val="24"/>
          <w:lang w:val="hy-AM"/>
        </w:rPr>
        <w:t xml:space="preserve">) </w:t>
      </w:r>
      <w:r w:rsidRPr="00AF04FC">
        <w:rPr>
          <w:rFonts w:ascii="Arial" w:hAnsi="Arial" w:cs="Arial"/>
          <w:szCs w:val="24"/>
          <w:lang w:val="hy-AM"/>
        </w:rPr>
        <w:t>ունեցող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կազմակերպությունների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միաժամանակյա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մասնակցության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բացակայության</w:t>
      </w:r>
      <w:r w:rsidRPr="00AF04FC">
        <w:rPr>
          <w:rFonts w:ascii="Arial LatArm" w:hAnsi="Arial LatArm" w:cs="Sylfaen"/>
          <w:szCs w:val="24"/>
          <w:lang w:val="hy-AM"/>
        </w:rPr>
        <w:t xml:space="preserve"> </w:t>
      </w:r>
      <w:r w:rsidRPr="00AF04FC">
        <w:rPr>
          <w:rFonts w:ascii="Arial" w:hAnsi="Arial" w:cs="Arial"/>
          <w:szCs w:val="24"/>
          <w:lang w:val="hy-AM"/>
        </w:rPr>
        <w:t>մասին</w:t>
      </w:r>
      <w:r w:rsidRPr="00AF04FC">
        <w:rPr>
          <w:rFonts w:ascii="Arial LatArm" w:hAnsi="Arial LatArm" w:cs="Sylfaen"/>
          <w:szCs w:val="24"/>
          <w:lang w:val="hy-AM"/>
        </w:rPr>
        <w:t>.</w:t>
      </w:r>
    </w:p>
    <w:p w:rsidR="003850A0" w:rsidRPr="00AF04FC" w:rsidRDefault="0059404D" w:rsidP="00972668">
      <w:pPr>
        <w:pStyle w:val="norm"/>
        <w:spacing w:line="240" w:lineRule="auto"/>
        <w:ind w:firstLine="630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ե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այն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ֆիզիկական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անձի</w:t>
      </w:r>
      <w:r w:rsidRPr="00AF04FC">
        <w:rPr>
          <w:rFonts w:ascii="Arial LatArm" w:hAnsi="Arial LatArm" w:cs="Sylfaen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անձանց</w:t>
      </w:r>
      <w:r w:rsidRPr="00AF04FC">
        <w:rPr>
          <w:rFonts w:ascii="Arial LatArm" w:hAnsi="Arial LatArm" w:cs="Sylfaen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տվյալները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ուղղակի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անուղղակի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մասնակցի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կանոնադրական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կապիտալում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քվեարկող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բաժնետոմսերի</w:t>
      </w:r>
      <w:r w:rsidRPr="00AF04FC">
        <w:rPr>
          <w:rFonts w:ascii="Arial LatArm" w:hAnsi="Arial LatArm" w:cs="Sylfaen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բաժնեմասերի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փայերի</w:t>
      </w:r>
      <w:r w:rsidRPr="00AF04FC">
        <w:rPr>
          <w:rFonts w:ascii="Arial LatArm" w:hAnsi="Arial LatArm" w:cs="Sylfaen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ավել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քան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տաս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տոկոսը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ներառյալ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ըստ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ներկայացնողի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բաժնետոմսերը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անձի</w:t>
      </w:r>
      <w:r w:rsidRPr="00AF04FC">
        <w:rPr>
          <w:rFonts w:ascii="Arial LatArm" w:hAnsi="Arial LatArm" w:cs="Sylfaen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անձանց</w:t>
      </w:r>
      <w:r w:rsidRPr="00AF04FC">
        <w:rPr>
          <w:rFonts w:ascii="Arial LatArm" w:hAnsi="Arial LatArm" w:cs="Sylfaen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տվյալները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իրավունք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նանակելու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ազատելու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մասնակցի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գործադիր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մարմնի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անդամներին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ստանում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մասնակցի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իրականացվող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ձեռնարկատիրական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գործունեության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արդյունքում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ստացված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շահույթի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տասնհինգ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տոկոսից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ավելին</w:t>
      </w:r>
      <w:r w:rsidRPr="00AF04FC">
        <w:rPr>
          <w:rFonts w:ascii="Arial LatArm" w:hAnsi="Arial LatArm" w:cs="Sylfaen"/>
          <w:sz w:val="20"/>
          <w:lang w:val="hy-AM"/>
        </w:rPr>
        <w:t xml:space="preserve">: </w:t>
      </w:r>
      <w:r w:rsidRPr="00AF04FC">
        <w:rPr>
          <w:rFonts w:ascii="Arial" w:hAnsi="Arial" w:cs="Arial"/>
          <w:sz w:val="20"/>
          <w:lang w:val="hy-AM"/>
        </w:rPr>
        <w:t>Սույն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ենթակետում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մեջ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նշված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անձանց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բացակայության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գործադիր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մարմնի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ղեկավարի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անդամների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տվյալները</w:t>
      </w:r>
      <w:r w:rsidRPr="00AF04FC">
        <w:rPr>
          <w:rFonts w:ascii="Arial LatArm" w:hAnsi="Arial LatArm"/>
          <w:sz w:val="20"/>
          <w:lang w:val="hy-AM"/>
        </w:rPr>
        <w:t xml:space="preserve">: </w:t>
      </w:r>
      <w:r w:rsidRPr="00AF04FC">
        <w:rPr>
          <w:rFonts w:ascii="Arial" w:hAnsi="Arial" w:cs="Arial"/>
          <w:sz w:val="20"/>
          <w:lang w:val="hy-AM"/>
        </w:rPr>
        <w:t>Ընդ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հայտարարվում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ըտրված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սույն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պարբերությամբ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տեղեկատվություն</w:t>
      </w:r>
      <w:r w:rsidR="00F9314A" w:rsidRPr="00AF04FC">
        <w:rPr>
          <w:rFonts w:ascii="Arial" w:hAnsi="Arial" w:cs="Arial"/>
          <w:sz w:val="20"/>
          <w:lang w:val="hy-AM"/>
        </w:rPr>
        <w:t>ը</w:t>
      </w:r>
      <w:r w:rsidR="00F9314A"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որոշման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հայտարարության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միաժամանակ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հրապարակվում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տեղեկագրում</w:t>
      </w:r>
      <w:r w:rsidRPr="00AF04FC">
        <w:rPr>
          <w:rFonts w:ascii="Arial LatArm" w:hAnsi="Arial LatArm" w:cs="Sylfaen"/>
          <w:sz w:val="20"/>
          <w:lang w:val="hy-AM"/>
        </w:rPr>
        <w:t>.</w:t>
      </w:r>
      <w:r w:rsidR="003850A0" w:rsidRPr="00AF04FC">
        <w:rPr>
          <w:rFonts w:ascii="Arial LatArm" w:hAnsi="Arial LatArm" w:cs="Sylfaen"/>
          <w:szCs w:val="24"/>
          <w:lang w:val="hy-AM"/>
        </w:rPr>
        <w:t xml:space="preserve"> </w:t>
      </w:r>
    </w:p>
    <w:p w:rsidR="003850A0" w:rsidRPr="00AF04FC" w:rsidRDefault="005A51C8" w:rsidP="003850A0">
      <w:pPr>
        <w:pStyle w:val="norm"/>
        <w:spacing w:line="240" w:lineRule="auto"/>
        <w:ind w:firstLine="630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2)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իր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կողմից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առաջարկվող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ապրանքի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տեխնիկական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բնութագրերը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ինչպես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նաև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առաջարկվող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ապրանքի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ապրանքային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նշանը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ֆիրմային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անվանումը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մակնիշը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և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արտադրողի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անվանումը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այսուհետ՝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ապրանքի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ամբողջական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37D93" w:rsidRPr="00AF04FC">
        <w:rPr>
          <w:rFonts w:ascii="Arial" w:hAnsi="Arial" w:cs="Arial"/>
          <w:sz w:val="20"/>
          <w:szCs w:val="24"/>
          <w:lang w:val="hy-AM" w:eastAsia="en-US"/>
        </w:rPr>
        <w:t>նկարագիր</w:t>
      </w:r>
      <w:r w:rsidR="00737D93" w:rsidRPr="00AF04FC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6265F4" w:rsidRPr="00AF04FC">
        <w:rPr>
          <w:rFonts w:ascii="Arial LatArm" w:hAnsi="Arial LatArm" w:cs="Sylfaen"/>
          <w:sz w:val="20"/>
          <w:szCs w:val="24"/>
          <w:lang w:val="hy-AM" w:eastAsia="en-US"/>
        </w:rPr>
        <w:t>.</w:t>
      </w:r>
      <w:r w:rsidR="006265F4" w:rsidRPr="00AF04FC">
        <w:rPr>
          <w:rFonts w:ascii="Arial LatArm" w:hAnsi="Arial LatArm" w:cs="Sylfaen"/>
          <w:sz w:val="20"/>
          <w:szCs w:val="24"/>
          <w:vertAlign w:val="superscript"/>
          <w:lang w:val="hy-AM" w:eastAsia="en-US"/>
        </w:rPr>
        <w:t>7</w:t>
      </w:r>
      <w:r w:rsidR="003850A0" w:rsidRPr="00AF04FC">
        <w:rPr>
          <w:rStyle w:val="af5"/>
          <w:rFonts w:ascii="Arial LatArm" w:hAnsi="Arial LatArm" w:cs="Sylfaen"/>
          <w:color w:val="FFFFFF"/>
          <w:sz w:val="20"/>
          <w:szCs w:val="24"/>
          <w:lang w:val="hy-AM" w:eastAsia="en-US"/>
        </w:rPr>
        <w:footnoteReference w:id="1"/>
      </w:r>
    </w:p>
    <w:bookmarkEnd w:id="3"/>
    <w:p w:rsidR="00B67CCD" w:rsidRPr="00AF04FC" w:rsidRDefault="006265F4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 LatArm" w:hAnsi="Arial LatArm" w:cs="Sylfaen"/>
          <w:sz w:val="20"/>
          <w:szCs w:val="24"/>
          <w:lang w:val="hy-AM" w:eastAsia="en-US"/>
        </w:rPr>
        <w:t>2</w:t>
      </w:r>
      <w:r w:rsidR="003E3FD0" w:rsidRPr="00AF04FC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B67CCD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7117B" w:rsidRPr="00AF04FC">
        <w:rPr>
          <w:rFonts w:ascii="Arial" w:hAnsi="Arial" w:cs="Arial"/>
          <w:sz w:val="20"/>
          <w:szCs w:val="24"/>
          <w:lang w:val="hy-AM" w:eastAsia="en-US"/>
        </w:rPr>
        <w:t>իր</w:t>
      </w:r>
      <w:r w:rsidR="0047117B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7117B" w:rsidRPr="00AF04FC">
        <w:rPr>
          <w:rFonts w:ascii="Arial" w:hAnsi="Arial" w:cs="Arial"/>
          <w:sz w:val="20"/>
          <w:szCs w:val="24"/>
          <w:lang w:val="hy-AM" w:eastAsia="en-US"/>
        </w:rPr>
        <w:t>կողմից</w:t>
      </w:r>
      <w:r w:rsidR="0047117B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7117B" w:rsidRPr="00AF04FC">
        <w:rPr>
          <w:rFonts w:ascii="Arial" w:hAnsi="Arial" w:cs="Arial"/>
          <w:sz w:val="20"/>
          <w:szCs w:val="24"/>
          <w:lang w:val="hy-AM" w:eastAsia="en-US"/>
        </w:rPr>
        <w:t>հաստատված</w:t>
      </w:r>
      <w:r w:rsidR="0047117B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CCD" w:rsidRPr="00AF04FC">
        <w:rPr>
          <w:rFonts w:ascii="Arial" w:hAnsi="Arial" w:cs="Arial"/>
          <w:sz w:val="20"/>
          <w:szCs w:val="24"/>
          <w:lang w:val="hy-AM" w:eastAsia="en-US"/>
        </w:rPr>
        <w:t>գնային</w:t>
      </w:r>
      <w:r w:rsidR="00B67CCD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67CCD" w:rsidRPr="00AF04FC">
        <w:rPr>
          <w:rFonts w:ascii="Arial" w:hAnsi="Arial" w:cs="Arial"/>
          <w:sz w:val="20"/>
          <w:szCs w:val="24"/>
          <w:lang w:val="hy-AM" w:eastAsia="en-US"/>
        </w:rPr>
        <w:t>առաջարկ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:rsidR="000845F6" w:rsidRPr="00AF04FC" w:rsidRDefault="006265F4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 LatArm" w:hAnsi="Arial LatArm" w:cs="Sylfaen"/>
          <w:sz w:val="20"/>
          <w:szCs w:val="24"/>
          <w:lang w:val="hy-AM" w:eastAsia="en-US"/>
        </w:rPr>
        <w:t>4</w:t>
      </w:r>
      <w:r w:rsidR="003E3FD0" w:rsidRPr="00AF04FC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գործակալության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պայմանագրի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պատճենը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և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դրա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կողմ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հանդիսացող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անձի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տվյալները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եթե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AF04FC">
        <w:rPr>
          <w:rFonts w:ascii="Arial" w:hAnsi="Arial" w:cs="Arial"/>
          <w:sz w:val="20"/>
          <w:szCs w:val="24"/>
          <w:lang w:val="hy-AM" w:eastAsia="en-US"/>
        </w:rPr>
        <w:t>կնքվելիք</w:t>
      </w:r>
      <w:r w:rsidR="00F97D3E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պայմանագիրն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իրականացվելու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գործակալության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845F6" w:rsidRPr="00AF04FC">
        <w:rPr>
          <w:rFonts w:ascii="Arial" w:hAnsi="Arial" w:cs="Arial"/>
          <w:sz w:val="20"/>
          <w:szCs w:val="24"/>
          <w:lang w:val="hy-AM" w:eastAsia="en-US"/>
        </w:rPr>
        <w:t>միջոցով</w:t>
      </w:r>
      <w:r w:rsidR="000845F6" w:rsidRPr="00AF04FC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p w:rsidR="000845F6" w:rsidRPr="00AF04FC" w:rsidRDefault="006265F4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 LatArm" w:hAnsi="Arial LatArm" w:cs="Sylfaen"/>
          <w:sz w:val="20"/>
          <w:szCs w:val="24"/>
          <w:lang w:val="hy-AM" w:eastAsia="en-US"/>
        </w:rPr>
        <w:t>5</w:t>
      </w:r>
      <w:r w:rsidR="003E3FD0" w:rsidRPr="00AF04FC">
        <w:rPr>
          <w:rFonts w:ascii="Arial LatArm" w:hAnsi="Arial LatArm" w:cs="Sylfaen"/>
          <w:sz w:val="20"/>
          <w:szCs w:val="24"/>
          <w:lang w:val="hy-AM" w:eastAsia="en-US"/>
        </w:rPr>
        <w:t>)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պայմանագ</w:t>
      </w:r>
      <w:r w:rsidR="00B32124" w:rsidRPr="00AF04FC">
        <w:rPr>
          <w:rFonts w:ascii="Arial" w:hAnsi="Arial" w:cs="Arial"/>
          <w:sz w:val="20"/>
          <w:szCs w:val="24"/>
          <w:lang w:val="hy-AM" w:eastAsia="en-US"/>
        </w:rPr>
        <w:t>րի</w:t>
      </w:r>
      <w:r w:rsidR="00B32124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B32124" w:rsidRPr="00AF04FC">
        <w:rPr>
          <w:rFonts w:ascii="Arial" w:hAnsi="Arial" w:cs="Arial"/>
          <w:sz w:val="20"/>
          <w:szCs w:val="24"/>
          <w:lang w:val="hy-AM" w:eastAsia="en-US"/>
        </w:rPr>
        <w:t>պատճենը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եթե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AF04FC">
        <w:rPr>
          <w:rFonts w:ascii="Arial" w:hAnsi="Arial" w:cs="Arial"/>
          <w:sz w:val="20"/>
          <w:szCs w:val="24"/>
          <w:lang w:val="hy-AM" w:eastAsia="en-US"/>
        </w:rPr>
        <w:t>մասնակիցները</w:t>
      </w:r>
      <w:r w:rsidR="00F97D3E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AF04FC">
        <w:rPr>
          <w:rFonts w:ascii="Arial" w:hAnsi="Arial" w:cs="Arial"/>
          <w:sz w:val="20"/>
          <w:szCs w:val="24"/>
          <w:lang w:val="hy-AM" w:eastAsia="en-US"/>
        </w:rPr>
        <w:t>սույն</w:t>
      </w:r>
      <w:r w:rsidR="00F97D3E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ընթացակարգին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մասնակցում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97D3E" w:rsidRPr="00AF04FC">
        <w:rPr>
          <w:rFonts w:ascii="Arial" w:hAnsi="Arial" w:cs="Arial"/>
          <w:sz w:val="20"/>
          <w:szCs w:val="24"/>
          <w:lang w:val="hy-AM" w:eastAsia="en-US"/>
        </w:rPr>
        <w:t>են</w:t>
      </w:r>
      <w:r w:rsidR="00F97D3E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կարգով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="002B0AEA" w:rsidRPr="00AF04FC">
        <w:rPr>
          <w:rFonts w:ascii="Arial" w:hAnsi="Arial" w:cs="Arial"/>
          <w:sz w:val="20"/>
          <w:szCs w:val="24"/>
          <w:lang w:val="hy-AM" w:eastAsia="en-US"/>
        </w:rPr>
        <w:t>կոնսորցիումով</w:t>
      </w:r>
      <w:r w:rsidR="002B0AEA" w:rsidRPr="00AF04FC">
        <w:rPr>
          <w:rFonts w:ascii="Arial LatArm" w:hAnsi="Arial LatArm" w:cs="Sylfaen"/>
          <w:sz w:val="20"/>
          <w:szCs w:val="24"/>
          <w:lang w:val="hy-AM" w:eastAsia="en-US"/>
        </w:rPr>
        <w:t>):</w:t>
      </w:r>
    </w:p>
    <w:p w:rsidR="00E410D5" w:rsidRPr="00AF04FC" w:rsidRDefault="00E410D5" w:rsidP="00E410D5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bookmarkStart w:id="4" w:name="_Hlk9262052"/>
      <w:r w:rsidRPr="00AF04FC">
        <w:rPr>
          <w:rFonts w:ascii="Arial" w:hAnsi="Arial" w:cs="Arial"/>
          <w:sz w:val="20"/>
          <w:szCs w:val="24"/>
          <w:lang w:val="hy-AM" w:eastAsia="en-US"/>
        </w:rPr>
        <w:t>Ընդ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որում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կարգով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կոնսորցիումով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ընթացակարգին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մասնակցելու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դեպքում՝</w:t>
      </w:r>
    </w:p>
    <w:p w:rsidR="00E410D5" w:rsidRPr="00AF04FC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պայմանագրի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կողմերից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որևէ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մեկը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չի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կարող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ընթացակարգին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6D3D3F" w:rsidRPr="00AF04FC">
        <w:rPr>
          <w:rFonts w:ascii="Arial LatArm" w:hAnsi="Arial LatArm" w:cs="Sylfaen"/>
          <w:sz w:val="20"/>
          <w:szCs w:val="24"/>
          <w:lang w:val="hy-AM" w:eastAsia="en-US"/>
        </w:rPr>
        <w:t>(</w:t>
      </w:r>
      <w:r w:rsidR="006D3D3F" w:rsidRPr="00AF04FC">
        <w:rPr>
          <w:rFonts w:ascii="Arial" w:hAnsi="Arial" w:cs="Arial"/>
          <w:sz w:val="20"/>
          <w:szCs w:val="24"/>
          <w:lang w:val="hy-AM" w:eastAsia="en-US"/>
        </w:rPr>
        <w:t>միևնույն</w:t>
      </w:r>
      <w:r w:rsidR="006D3D3F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6D3D3F" w:rsidRPr="00AF04FC">
        <w:rPr>
          <w:rFonts w:ascii="Arial" w:hAnsi="Arial" w:cs="Arial"/>
          <w:sz w:val="20"/>
          <w:szCs w:val="24"/>
          <w:lang w:val="hy-AM" w:eastAsia="en-US"/>
        </w:rPr>
        <w:t>չափաբաժնին</w:t>
      </w:r>
      <w:r w:rsidR="006D3D3F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ներկայացնել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առանձին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հայտ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Սույն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պարբերության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պահանջի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չպահպանման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հայտերի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բացման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նիստում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մերժվում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ինչպես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կարգով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այնպես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էլ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առանձին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ներկայացված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հայտերը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:rsidR="00E410D5" w:rsidRPr="00AF04FC" w:rsidRDefault="00E410D5" w:rsidP="00E410D5">
      <w:pPr>
        <w:pStyle w:val="norm"/>
        <w:numPr>
          <w:ilvl w:val="0"/>
          <w:numId w:val="18"/>
        </w:numPr>
        <w:spacing w:line="240" w:lineRule="auto"/>
        <w:ind w:left="0" w:firstLine="810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" w:hAnsi="Arial" w:cs="Arial"/>
          <w:sz w:val="20"/>
          <w:szCs w:val="24"/>
          <w:lang w:val="hy-AM" w:eastAsia="en-US"/>
        </w:rPr>
        <w:t>եթե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պայմանագրով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սահմանված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որ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մասնակիցների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ընդհանուր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գործերը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վարում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պայմանագրի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առանձին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մասնակից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ապա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հայտը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ներկայացվում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իսկ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պայմանագիր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կնքվելու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վճարումները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կատարվում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այդ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մասնակցին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երբ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համատեղ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գործունեության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պայմանագրով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նախատեսվում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որ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ընդհանուր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գործերը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վարելիս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յուրաքանչյուր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մասնակից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իրավունք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ունի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գործել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բոլոր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մասնակիցների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անունից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ապա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պայմանագիր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կնքվելու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դրա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հիման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վրա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վճարումները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կատարվում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հայտը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ներկայացրած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մասնակցին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bookmarkEnd w:id="4"/>
    <w:p w:rsidR="00037DDE" w:rsidRPr="00AF04FC" w:rsidRDefault="00037DDE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</w:p>
    <w:p w:rsidR="00A45946" w:rsidRPr="00AF04FC" w:rsidRDefault="00C8055A" w:rsidP="00EF3662">
      <w:pPr>
        <w:jc w:val="center"/>
        <w:rPr>
          <w:rFonts w:ascii="Arial LatArm" w:hAnsi="Arial LatArm" w:cs="Arial"/>
          <w:b/>
          <w:sz w:val="20"/>
          <w:lang w:val="es-ES"/>
        </w:rPr>
      </w:pPr>
      <w:r w:rsidRPr="00AF04FC">
        <w:rPr>
          <w:rFonts w:ascii="Arial LatArm" w:hAnsi="Arial LatArm"/>
          <w:b/>
          <w:sz w:val="20"/>
          <w:lang w:val="es-ES"/>
        </w:rPr>
        <w:t>5</w:t>
      </w:r>
      <w:r w:rsidR="00A45946" w:rsidRPr="00AF04FC">
        <w:rPr>
          <w:rFonts w:ascii="Arial LatArm" w:hAnsi="Arial LatArm"/>
          <w:b/>
          <w:sz w:val="20"/>
          <w:lang w:val="es-ES"/>
        </w:rPr>
        <w:t xml:space="preserve">.   </w:t>
      </w:r>
      <w:r w:rsidR="00A45946" w:rsidRPr="00AF04FC">
        <w:rPr>
          <w:rFonts w:ascii="Arial" w:hAnsi="Arial" w:cs="Arial"/>
          <w:b/>
          <w:sz w:val="20"/>
          <w:lang w:val="es-ES"/>
        </w:rPr>
        <w:t>ՀԱՅՏԻ</w:t>
      </w:r>
      <w:r w:rsidR="00A45946" w:rsidRPr="00AF04FC">
        <w:rPr>
          <w:rFonts w:ascii="Arial LatArm" w:hAnsi="Arial LatArm" w:cs="Arial"/>
          <w:b/>
          <w:sz w:val="20"/>
          <w:lang w:val="es-ES"/>
        </w:rPr>
        <w:t xml:space="preserve">   </w:t>
      </w:r>
      <w:r w:rsidR="00A45946" w:rsidRPr="00AF04FC">
        <w:rPr>
          <w:rFonts w:ascii="Arial" w:hAnsi="Arial" w:cs="Arial"/>
          <w:b/>
          <w:sz w:val="20"/>
          <w:lang w:val="es-ES"/>
        </w:rPr>
        <w:t>ԳՆԱՅԻՆ</w:t>
      </w:r>
      <w:r w:rsidR="00A45946" w:rsidRPr="00AF04FC">
        <w:rPr>
          <w:rFonts w:ascii="Arial LatArm" w:hAnsi="Arial LatArm" w:cs="Arial"/>
          <w:b/>
          <w:sz w:val="20"/>
          <w:lang w:val="es-ES"/>
        </w:rPr>
        <w:t xml:space="preserve">  </w:t>
      </w:r>
      <w:r w:rsidR="00A45946" w:rsidRPr="00AF04FC">
        <w:rPr>
          <w:rFonts w:ascii="Arial" w:hAnsi="Arial" w:cs="Arial"/>
          <w:b/>
          <w:sz w:val="20"/>
          <w:lang w:val="es-ES"/>
        </w:rPr>
        <w:t>ԱՌԱՋԱՐԿԸ</w:t>
      </w:r>
      <w:r w:rsidR="00A45946" w:rsidRPr="00AF04FC">
        <w:rPr>
          <w:rFonts w:ascii="Arial LatArm" w:hAnsi="Arial LatArm" w:cs="Arial"/>
          <w:b/>
          <w:sz w:val="20"/>
          <w:lang w:val="es-ES"/>
        </w:rPr>
        <w:t xml:space="preserve"> </w:t>
      </w:r>
    </w:p>
    <w:p w:rsidR="00A45946" w:rsidRPr="00AF04FC" w:rsidRDefault="00A45946" w:rsidP="00EF3662">
      <w:pPr>
        <w:jc w:val="center"/>
        <w:rPr>
          <w:rFonts w:ascii="Arial LatArm" w:hAnsi="Arial LatArm" w:cs="Arial"/>
          <w:b/>
          <w:sz w:val="20"/>
          <w:lang w:val="es-ES"/>
        </w:rPr>
      </w:pPr>
    </w:p>
    <w:p w:rsidR="00A45946" w:rsidRPr="00AF04FC" w:rsidRDefault="00C8055A" w:rsidP="00EF3662">
      <w:pPr>
        <w:ind w:firstLine="567"/>
        <w:jc w:val="both"/>
        <w:rPr>
          <w:rFonts w:ascii="Arial LatArm" w:hAnsi="Arial LatArm"/>
          <w:sz w:val="20"/>
          <w:lang w:val="es-ES"/>
        </w:rPr>
      </w:pPr>
      <w:r w:rsidRPr="00AF04FC">
        <w:rPr>
          <w:rFonts w:ascii="Arial LatArm" w:hAnsi="Arial LatArm" w:cs="Sylfaen"/>
          <w:sz w:val="20"/>
          <w:lang w:val="es-ES"/>
        </w:rPr>
        <w:t>5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.1 </w:t>
      </w:r>
      <w:r w:rsidR="00A45946" w:rsidRPr="00AF04FC">
        <w:rPr>
          <w:rFonts w:ascii="Arial" w:hAnsi="Arial" w:cs="Arial"/>
          <w:sz w:val="20"/>
          <w:lang w:val="hy-AM"/>
        </w:rPr>
        <w:t>Առաջարկվող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գինը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ապրանքի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արժեքից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բացի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ներառում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է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փոխադրման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AF04FC">
        <w:rPr>
          <w:rFonts w:ascii="Arial" w:hAnsi="Arial" w:cs="Arial"/>
          <w:sz w:val="20"/>
          <w:lang w:val="hy-AM"/>
        </w:rPr>
        <w:t>ապահովագրման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AF04FC">
        <w:rPr>
          <w:rFonts w:ascii="Arial" w:hAnsi="Arial" w:cs="Arial"/>
          <w:sz w:val="20"/>
          <w:lang w:val="hy-AM"/>
        </w:rPr>
        <w:t>տուրքերի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AF04FC">
        <w:rPr>
          <w:rFonts w:ascii="Arial" w:hAnsi="Arial" w:cs="Arial"/>
          <w:sz w:val="20"/>
          <w:lang w:val="hy-AM"/>
        </w:rPr>
        <w:t>հարկերի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, </w:t>
      </w:r>
      <w:r w:rsidR="00A45946" w:rsidRPr="00AF04FC">
        <w:rPr>
          <w:rFonts w:ascii="Arial" w:hAnsi="Arial" w:cs="Arial"/>
          <w:sz w:val="20"/>
          <w:lang w:val="hy-AM"/>
        </w:rPr>
        <w:t>այլ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վճարումների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գծով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ծախսերը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և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չի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կարող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պակաս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լինել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դրանց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ինքնարժեքից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: </w:t>
      </w:r>
      <w:r w:rsidR="00A45946" w:rsidRPr="00AF04FC">
        <w:rPr>
          <w:rFonts w:ascii="Arial" w:hAnsi="Arial" w:cs="Arial"/>
          <w:sz w:val="20"/>
          <w:lang w:val="hy-AM"/>
        </w:rPr>
        <w:t>Առաջարկվող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գնի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 </w:t>
      </w:r>
      <w:r w:rsidR="00A45946" w:rsidRPr="00AF04FC">
        <w:rPr>
          <w:rFonts w:ascii="Arial" w:hAnsi="Arial" w:cs="Arial"/>
          <w:sz w:val="20"/>
          <w:lang w:val="hy-AM"/>
        </w:rPr>
        <w:t>հաշվարկը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պետք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է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ներկայացվի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hy-AM"/>
        </w:rPr>
        <w:t>հայտով</w:t>
      </w:r>
      <w:r w:rsidR="00A45946" w:rsidRPr="00AF04FC">
        <w:rPr>
          <w:rFonts w:ascii="Arial LatArm" w:hAnsi="Arial LatArm"/>
          <w:sz w:val="20"/>
          <w:lang w:val="es-ES"/>
        </w:rPr>
        <w:t>:</w:t>
      </w:r>
    </w:p>
    <w:p w:rsidR="00B95FE0" w:rsidRPr="00AF04FC" w:rsidRDefault="00C8055A" w:rsidP="00EF3662">
      <w:pPr>
        <w:pStyle w:val="norm"/>
        <w:spacing w:line="240" w:lineRule="auto"/>
        <w:ind w:firstLine="567"/>
        <w:rPr>
          <w:rFonts w:ascii="Arial LatArm" w:hAnsi="Arial LatArm" w:cs="Sylfaen"/>
          <w:sz w:val="20"/>
          <w:szCs w:val="24"/>
          <w:lang w:val="es-ES" w:eastAsia="en-US"/>
        </w:rPr>
      </w:pPr>
      <w:r w:rsidRPr="00AF04FC">
        <w:rPr>
          <w:rFonts w:ascii="Arial LatArm" w:hAnsi="Arial LatArm"/>
          <w:sz w:val="20"/>
          <w:lang w:val="es-ES"/>
        </w:rPr>
        <w:t>5</w:t>
      </w:r>
      <w:r w:rsidR="00A45946" w:rsidRPr="00AF04FC">
        <w:rPr>
          <w:rFonts w:ascii="Arial LatArm" w:hAnsi="Arial LatArm"/>
          <w:sz w:val="20"/>
          <w:lang w:val="es-ES"/>
        </w:rPr>
        <w:t>.</w:t>
      </w:r>
      <w:r w:rsidR="00A45946" w:rsidRPr="00AF04FC">
        <w:rPr>
          <w:rFonts w:ascii="Arial LatArm" w:hAnsi="Arial LatArm"/>
          <w:sz w:val="20"/>
          <w:lang w:val="hy-AM"/>
        </w:rPr>
        <w:t>2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Մ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ասնակիցը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գնային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առաջարկը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ներկայացնում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17553" w:rsidRPr="00AF04FC">
        <w:rPr>
          <w:rFonts w:ascii="Arial" w:hAnsi="Arial" w:cs="Arial"/>
          <w:sz w:val="20"/>
          <w:lang w:val="hy-AM"/>
        </w:rPr>
        <w:t>ինքնարժեք</w:t>
      </w:r>
      <w:r w:rsidR="00417553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417553" w:rsidRPr="00AF04FC">
        <w:rPr>
          <w:rFonts w:ascii="Arial" w:hAnsi="Arial" w:cs="Arial"/>
          <w:sz w:val="20"/>
          <w:lang w:val="hy-AM"/>
        </w:rPr>
        <w:t>շահույթ</w:t>
      </w:r>
      <w:r w:rsidR="00A45946" w:rsidRPr="00AF04FC">
        <w:rPr>
          <w:rFonts w:ascii="Arial LatArm" w:hAnsi="Arial LatArm" w:cs="Sylfaen"/>
          <w:szCs w:val="22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և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ավելացված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արժեքի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հարկ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ընդհանրական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բաղադրիչներից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բաղկացած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հաշվարկի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ձևով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417553" w:rsidRPr="00AF04FC">
        <w:rPr>
          <w:rFonts w:ascii="Arial" w:hAnsi="Arial" w:cs="Arial"/>
          <w:sz w:val="20"/>
          <w:szCs w:val="24"/>
          <w:lang w:val="hy-AM" w:eastAsia="en-US"/>
        </w:rPr>
        <w:lastRenderedPageBreak/>
        <w:t>Ինքնարժեքի</w:t>
      </w:r>
      <w:r w:rsidR="0041755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բաղադրիչների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հաշվարկ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`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բացվածք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կամ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այլ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մանրամասներ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չեն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պահանջվում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և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ներկայացվում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Եթե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220C7C" w:rsidRPr="00AF04FC">
        <w:rPr>
          <w:rFonts w:ascii="Arial" w:hAnsi="Arial" w:cs="Arial"/>
          <w:sz w:val="20"/>
          <w:szCs w:val="24"/>
          <w:lang w:eastAsia="en-US"/>
        </w:rPr>
        <w:t>մ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ասնակիցը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տվյալ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գործարքի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գծով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Հայաստանի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Հանրապետության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պետական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բյուջե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պետք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վճարի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ավելացված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արժեքի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հարկ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ապա</w:t>
      </w:r>
      <w:r w:rsidR="00A45946" w:rsidRPr="00AF04FC">
        <w:rPr>
          <w:rFonts w:ascii="Arial LatArm" w:hAnsi="Arial LatArm" w:cs="Sylfaen"/>
          <w:sz w:val="20"/>
          <w:szCs w:val="24"/>
          <w:lang w:val="es-ES" w:eastAsia="en-US"/>
        </w:rPr>
        <w:t xml:space="preserve"> </w:t>
      </w:r>
      <w:r w:rsidR="00A45946" w:rsidRPr="00AF04FC">
        <w:rPr>
          <w:rFonts w:ascii="Arial" w:hAnsi="Arial" w:cs="Arial"/>
          <w:sz w:val="20"/>
          <w:lang w:val="ru-RU"/>
        </w:rPr>
        <w:t>ներկայաց</w:t>
      </w:r>
      <w:r w:rsidR="00A45946" w:rsidRPr="00AF04FC">
        <w:rPr>
          <w:rFonts w:ascii="Arial" w:hAnsi="Arial" w:cs="Arial"/>
          <w:sz w:val="20"/>
        </w:rPr>
        <w:t>վող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ru-RU"/>
        </w:rPr>
        <w:t>գնային</w:t>
      </w:r>
      <w:r w:rsidR="00A45946" w:rsidRPr="00AF04FC">
        <w:rPr>
          <w:rFonts w:ascii="Arial LatArm" w:hAnsi="Arial LatArm" w:cs="Sylfaen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ru-RU"/>
        </w:rPr>
        <w:t>առաջարկում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առանձնացված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տողով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նախատեսվում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այդ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հարկատեսակի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գծով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վճարվելիք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գումարի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չափը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>:</w:t>
      </w:r>
      <w:r w:rsidR="00A45946" w:rsidRPr="00AF04FC">
        <w:rPr>
          <w:rFonts w:ascii="Arial LatArm" w:hAnsi="Arial LatArm" w:cs="Sylfaen"/>
          <w:sz w:val="20"/>
          <w:szCs w:val="24"/>
          <w:lang w:val="es-ES" w:eastAsia="en-US"/>
        </w:rPr>
        <w:t xml:space="preserve"> </w:t>
      </w:r>
    </w:p>
    <w:p w:rsidR="00B95FE0" w:rsidRPr="00AF04FC" w:rsidRDefault="00B95FE0" w:rsidP="006C1D25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" w:hAnsi="Arial" w:cs="Arial"/>
          <w:sz w:val="20"/>
          <w:szCs w:val="24"/>
          <w:lang w:eastAsia="en-US"/>
        </w:rPr>
        <w:t>Մ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ասնակիցների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գնային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առաջարկների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934B33" w:rsidRPr="00AF04FC">
        <w:rPr>
          <w:rFonts w:ascii="Arial" w:hAnsi="Arial" w:cs="Arial"/>
          <w:sz w:val="20"/>
          <w:szCs w:val="24"/>
          <w:lang w:val="hy-AM" w:eastAsia="en-US"/>
        </w:rPr>
        <w:t>գնահատում</w:t>
      </w:r>
      <w:r w:rsidR="00934B33" w:rsidRPr="00AF04FC">
        <w:rPr>
          <w:rFonts w:ascii="Arial" w:hAnsi="Arial" w:cs="Arial"/>
          <w:sz w:val="20"/>
          <w:szCs w:val="24"/>
          <w:lang w:eastAsia="en-US"/>
        </w:rPr>
        <w:t>ն</w:t>
      </w:r>
      <w:r w:rsidR="00934B3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934B33" w:rsidRPr="00AF04FC">
        <w:rPr>
          <w:rFonts w:ascii="Arial" w:hAnsi="Arial" w:cs="Arial"/>
          <w:sz w:val="20"/>
          <w:szCs w:val="24"/>
          <w:lang w:eastAsia="en-US"/>
        </w:rPr>
        <w:t>ու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համեմատումն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իրականացվում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934B33" w:rsidRPr="00AF04FC">
        <w:rPr>
          <w:rFonts w:ascii="Arial" w:hAnsi="Arial" w:cs="Arial"/>
          <w:sz w:val="20"/>
          <w:szCs w:val="24"/>
          <w:lang w:eastAsia="en-US"/>
        </w:rPr>
        <w:t>են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առանց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սույն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կետում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նշված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հարկի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գումարի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45946" w:rsidRPr="00AF04FC">
        <w:rPr>
          <w:rFonts w:ascii="Arial" w:hAnsi="Arial" w:cs="Arial"/>
          <w:sz w:val="20"/>
          <w:szCs w:val="24"/>
          <w:lang w:val="hy-AM" w:eastAsia="en-US"/>
        </w:rPr>
        <w:t>հաշվարկման</w:t>
      </w:r>
      <w:r w:rsidR="00A45946" w:rsidRPr="00AF04FC">
        <w:rPr>
          <w:rFonts w:ascii="Arial LatArm" w:hAnsi="Arial LatArm" w:cs="Sylfaen"/>
          <w:sz w:val="20"/>
          <w:szCs w:val="24"/>
          <w:lang w:val="hy-AM" w:eastAsia="en-US"/>
        </w:rPr>
        <w:t>: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Ընդ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որում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մասնակցի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հայտը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ենթակա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չէ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մերժման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եթե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>`</w:t>
      </w:r>
    </w:p>
    <w:p w:rsidR="00B95FE0" w:rsidRPr="00AF04FC" w:rsidRDefault="00B95FE0" w:rsidP="00877F78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" w:hAnsi="Arial" w:cs="Arial"/>
          <w:sz w:val="20"/>
          <w:szCs w:val="24"/>
          <w:lang w:val="hy-AM" w:eastAsia="en-US"/>
        </w:rPr>
        <w:t>ա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առաջարկի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052F61" w:rsidRPr="00AF04FC">
        <w:rPr>
          <w:rFonts w:ascii="Arial" w:hAnsi="Arial" w:cs="Arial"/>
          <w:sz w:val="20"/>
          <w:szCs w:val="24"/>
          <w:lang w:val="hy-AM" w:eastAsia="en-US"/>
        </w:rPr>
        <w:t>ինքնարժեք</w:t>
      </w:r>
      <w:r w:rsidR="00052F61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052F61" w:rsidRPr="00AF04FC">
        <w:rPr>
          <w:rFonts w:ascii="Arial" w:hAnsi="Arial" w:cs="Arial"/>
          <w:sz w:val="20"/>
          <w:szCs w:val="24"/>
          <w:lang w:val="hy-AM" w:eastAsia="en-US"/>
        </w:rPr>
        <w:t>շահույթ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ավելացված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արժեքի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հարկ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սյունակները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լրացված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միայն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իսկ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ընդհանուր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գնի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սյունակը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`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կամ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միայն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:rsidR="00B95FE0" w:rsidRPr="00AF04FC" w:rsidRDefault="00B95FE0" w:rsidP="00C75A7D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" w:hAnsi="Arial" w:cs="Arial"/>
          <w:sz w:val="20"/>
          <w:szCs w:val="24"/>
          <w:lang w:val="hy-AM" w:eastAsia="en-US"/>
        </w:rPr>
        <w:t>բ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առաջարկի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42084B" w:rsidRPr="00AF04FC">
        <w:rPr>
          <w:rFonts w:ascii="Arial" w:hAnsi="Arial" w:cs="Arial"/>
          <w:sz w:val="20"/>
          <w:szCs w:val="24"/>
          <w:lang w:val="hy-AM" w:eastAsia="en-US"/>
        </w:rPr>
        <w:t>ինքնարժեք</w:t>
      </w:r>
      <w:r w:rsidR="0042084B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42084B" w:rsidRPr="00AF04FC">
        <w:rPr>
          <w:rFonts w:ascii="Arial" w:hAnsi="Arial" w:cs="Arial"/>
          <w:sz w:val="20"/>
          <w:szCs w:val="24"/>
          <w:lang w:val="hy-AM" w:eastAsia="en-US"/>
        </w:rPr>
        <w:t>շահույթ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ավելացված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արժեքի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հարկ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սյունակներում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կամ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գումարների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միջև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առկա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անհամապատասխանություն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սակայն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կամ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գումարներից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որևէ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մեկի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հանրագումարը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համապատասխանում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ընդհանուր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գնի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սյունակում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գումարին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:rsidR="00A45946" w:rsidRPr="00AF04FC" w:rsidRDefault="00B95FE0" w:rsidP="001E17BA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" w:hAnsi="Arial" w:cs="Arial"/>
          <w:sz w:val="20"/>
          <w:szCs w:val="24"/>
          <w:lang w:val="hy-AM" w:eastAsia="en-US"/>
        </w:rPr>
        <w:t>գ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առաջարկում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չափաբաժնի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համարը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սխալ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սակայն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գնման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առարկայի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անվանումը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ճիշտ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լրացված</w:t>
      </w:r>
      <w:r w:rsidR="008128C9" w:rsidRPr="00AF04FC">
        <w:rPr>
          <w:rFonts w:ascii="Arial LatArm" w:hAnsi="Arial LatArm" w:cs="Sylfaen"/>
          <w:sz w:val="20"/>
          <w:szCs w:val="24"/>
          <w:lang w:val="hy-AM" w:eastAsia="en-US"/>
        </w:rPr>
        <w:t>.</w:t>
      </w:r>
    </w:p>
    <w:p w:rsidR="00A63118" w:rsidRPr="00AF04FC" w:rsidRDefault="00A63118" w:rsidP="00972668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      </w:t>
      </w:r>
      <w:r w:rsidRPr="00AF04FC">
        <w:rPr>
          <w:rFonts w:ascii="Arial" w:hAnsi="Arial" w:cs="Arial"/>
          <w:sz w:val="20"/>
          <w:lang w:val="hy-AM"/>
        </w:rPr>
        <w:t>դ</w:t>
      </w:r>
      <w:r w:rsidRPr="00AF04FC">
        <w:rPr>
          <w:rFonts w:ascii="Arial LatArm" w:hAnsi="Arial LatArm" w:cs="Sylfaen"/>
          <w:sz w:val="20"/>
          <w:lang w:val="hy-AM"/>
        </w:rPr>
        <w:t xml:space="preserve">. </w:t>
      </w:r>
      <w:r w:rsidRPr="00AF04FC">
        <w:rPr>
          <w:rFonts w:ascii="Arial" w:hAnsi="Arial" w:cs="Arial"/>
          <w:sz w:val="20"/>
          <w:lang w:val="hy-AM"/>
        </w:rPr>
        <w:t>գնային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առաջարկի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ինքնարժեք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շահույթ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ավելացված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արժեքի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հարկ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ընդհանուր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սյունակներում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տառերով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թվերով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նշված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լումարները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կլորացված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հինգ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տասնորդականը՝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ներքև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ամբողջ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թիվը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իսկ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հինգ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տասնորդական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դրանից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ավելին՝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ամբողջ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թիվը</w:t>
      </w:r>
      <w:r w:rsidRPr="00AF04FC">
        <w:rPr>
          <w:rFonts w:ascii="Arial LatArm" w:hAnsi="Arial LatArm" w:cs="Sylfaen"/>
          <w:sz w:val="20"/>
          <w:lang w:val="hy-AM"/>
        </w:rPr>
        <w:t xml:space="preserve">.  </w:t>
      </w:r>
    </w:p>
    <w:p w:rsidR="00A63118" w:rsidRPr="00AF04FC" w:rsidRDefault="00A63118" w:rsidP="00972668">
      <w:pPr>
        <w:tabs>
          <w:tab w:val="left" w:pos="0"/>
        </w:tabs>
        <w:ind w:firstLine="36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       </w:t>
      </w:r>
      <w:r w:rsidRPr="00AF04FC">
        <w:rPr>
          <w:rFonts w:ascii="Arial" w:hAnsi="Arial" w:cs="Arial"/>
          <w:sz w:val="20"/>
          <w:lang w:val="hy-AM"/>
        </w:rPr>
        <w:t>ե</w:t>
      </w:r>
      <w:r w:rsidRPr="00AF04FC">
        <w:rPr>
          <w:rFonts w:ascii="Arial LatArm" w:hAnsi="Arial LatArm" w:cs="Sylfaen"/>
          <w:sz w:val="20"/>
          <w:lang w:val="hy-AM"/>
        </w:rPr>
        <w:t xml:space="preserve">. </w:t>
      </w:r>
      <w:r w:rsidRPr="00AF04FC">
        <w:rPr>
          <w:rFonts w:ascii="Arial" w:hAnsi="Arial" w:cs="Arial"/>
          <w:sz w:val="20"/>
          <w:lang w:val="hy-AM"/>
        </w:rPr>
        <w:t>գնային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առաջարկի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ինքնարժեք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շահույթ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ավելացված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արժեքի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հարկ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սյունակներում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գումարները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լրացված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ինչպես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թվերով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այնպես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տառերով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դրանք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միմյանց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իսկ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ընդհանուր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սյունակում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տառերով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նշված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մեջ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լրացված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ավելորդ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բառեր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արդյունքում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ստացվում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գոյություն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չունեցող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թիվ</w:t>
      </w:r>
      <w:r w:rsidRPr="00AF04FC">
        <w:rPr>
          <w:rFonts w:ascii="Arial LatArm" w:hAnsi="Arial LatArm" w:cs="Sylfaen"/>
          <w:sz w:val="20"/>
          <w:lang w:val="hy-AM"/>
        </w:rPr>
        <w:t xml:space="preserve">: </w:t>
      </w:r>
      <w:r w:rsidRPr="00AF04FC">
        <w:rPr>
          <w:rFonts w:ascii="Arial" w:hAnsi="Arial" w:cs="Arial"/>
          <w:sz w:val="20"/>
          <w:lang w:val="hy-AM"/>
        </w:rPr>
        <w:t>Ընդ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սույն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պարբերության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մեջ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նշված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գնահատող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հանձնաժողովը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գնահատելիս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ինքնարժեք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շահույթ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ավելացված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արժեքի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հարկ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սյունակներում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տառերով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լրացված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հանրագումարը</w:t>
      </w:r>
      <w:r w:rsidRPr="00AF04FC">
        <w:rPr>
          <w:rFonts w:ascii="Arial LatArm" w:hAnsi="Arial LatArm" w:cs="Sylfaen"/>
          <w:sz w:val="20"/>
          <w:lang w:val="hy-AM"/>
        </w:rPr>
        <w:t>.</w:t>
      </w:r>
    </w:p>
    <w:p w:rsidR="00A63118" w:rsidRPr="00AF04FC" w:rsidRDefault="00A63118" w:rsidP="00A63118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զ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.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գնային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առաջարկի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սյունակներում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տառերով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լրացված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գումարների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մեջ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լումաները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թվերով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128C9" w:rsidRPr="00AF04FC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p w:rsidR="00A45946" w:rsidRPr="00AF04FC" w:rsidRDefault="00C8055A" w:rsidP="00EF3662">
      <w:pPr>
        <w:pStyle w:val="norm"/>
        <w:spacing w:line="240" w:lineRule="auto"/>
        <w:ind w:firstLine="567"/>
        <w:rPr>
          <w:rFonts w:ascii="Arial LatArm" w:hAnsi="Arial LatArm"/>
          <w:sz w:val="20"/>
          <w:lang w:val="es-ES"/>
        </w:rPr>
      </w:pPr>
      <w:r w:rsidRPr="00AF04FC">
        <w:rPr>
          <w:rFonts w:ascii="Arial LatArm" w:hAnsi="Arial LatArm"/>
          <w:sz w:val="20"/>
          <w:lang w:val="es-ES"/>
        </w:rPr>
        <w:t>5</w:t>
      </w:r>
      <w:r w:rsidR="00A45946" w:rsidRPr="00AF04FC">
        <w:rPr>
          <w:rFonts w:ascii="Arial LatArm" w:hAnsi="Arial LatArm"/>
          <w:sz w:val="20"/>
          <w:lang w:val="es-ES"/>
        </w:rPr>
        <w:t>.</w:t>
      </w:r>
      <w:r w:rsidR="00A45946" w:rsidRPr="00AF04FC">
        <w:rPr>
          <w:rFonts w:ascii="Arial LatArm" w:hAnsi="Arial LatArm"/>
          <w:sz w:val="20"/>
          <w:lang w:val="hy-AM"/>
        </w:rPr>
        <w:t>3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Եթե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կնքվելիք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պայմանագրի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գինը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կայուն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է</w:t>
      </w:r>
      <w:r w:rsidR="00A45946" w:rsidRPr="00AF04FC">
        <w:rPr>
          <w:rFonts w:ascii="Arial LatArm" w:hAnsi="Arial LatArm"/>
          <w:sz w:val="20"/>
          <w:lang w:val="es-ES"/>
        </w:rPr>
        <w:t xml:space="preserve">, </w:t>
      </w:r>
      <w:r w:rsidR="00A45946" w:rsidRPr="00AF04FC">
        <w:rPr>
          <w:rFonts w:ascii="Arial" w:hAnsi="Arial" w:cs="Arial"/>
          <w:sz w:val="20"/>
          <w:lang w:val="es-ES"/>
        </w:rPr>
        <w:t>ապա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գնային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առաջարկը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ներկայացվում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է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մեկ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թվով՝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պայմանագրի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կատարման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համար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առաջարկվող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ընդհանուր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գնով</w:t>
      </w:r>
      <w:r w:rsidR="00F9314A" w:rsidRPr="00AF04FC">
        <w:rPr>
          <w:rFonts w:ascii="Arial LatArm" w:hAnsi="Arial LatArm"/>
          <w:sz w:val="20"/>
          <w:lang w:val="es-ES"/>
        </w:rPr>
        <w:t xml:space="preserve">: </w:t>
      </w:r>
      <w:r w:rsidR="00A45946" w:rsidRPr="00AF04FC">
        <w:rPr>
          <w:rFonts w:ascii="Arial" w:hAnsi="Arial" w:cs="Arial"/>
          <w:sz w:val="20"/>
          <w:lang w:val="es-ES"/>
        </w:rPr>
        <w:t>Ընդ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որում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մասնակցից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չի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կարող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պահանջվել</w:t>
      </w:r>
      <w:r w:rsidR="00A45946" w:rsidRPr="00AF04FC">
        <w:rPr>
          <w:rFonts w:ascii="Arial LatArm" w:hAnsi="Arial LatArm"/>
          <w:sz w:val="20"/>
          <w:lang w:val="es-ES"/>
        </w:rPr>
        <w:t xml:space="preserve">, </w:t>
      </w:r>
      <w:r w:rsidR="00A45946" w:rsidRPr="00AF04FC">
        <w:rPr>
          <w:rFonts w:ascii="Arial" w:hAnsi="Arial" w:cs="Arial"/>
          <w:sz w:val="20"/>
          <w:lang w:val="es-ES"/>
        </w:rPr>
        <w:t>որ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նա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ներկայացնի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գնային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առաջարկի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հիմնավորումներ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կամ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որևէ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այլ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տիպի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տեղեկություններ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կամ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փաստաթղթեր</w:t>
      </w:r>
      <w:r w:rsidR="00A45946" w:rsidRPr="00AF04FC">
        <w:rPr>
          <w:rFonts w:ascii="Arial LatArm" w:hAnsi="Arial LatArm"/>
          <w:sz w:val="20"/>
          <w:lang w:val="es-ES"/>
        </w:rPr>
        <w:t xml:space="preserve">, </w:t>
      </w:r>
      <w:r w:rsidR="00A45946" w:rsidRPr="00AF04FC">
        <w:rPr>
          <w:rFonts w:ascii="Arial" w:hAnsi="Arial" w:cs="Arial"/>
          <w:sz w:val="20"/>
          <w:lang w:val="es-ES"/>
        </w:rPr>
        <w:t>ինչպես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նաև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220C7C" w:rsidRPr="00AF04FC">
        <w:rPr>
          <w:rFonts w:ascii="Arial" w:hAnsi="Arial" w:cs="Arial"/>
          <w:sz w:val="20"/>
          <w:lang w:val="es-ES"/>
        </w:rPr>
        <w:t>մ</w:t>
      </w:r>
      <w:r w:rsidR="00A45946" w:rsidRPr="00AF04FC">
        <w:rPr>
          <w:rFonts w:ascii="Arial" w:hAnsi="Arial" w:cs="Arial"/>
          <w:sz w:val="20"/>
          <w:lang w:val="es-ES"/>
        </w:rPr>
        <w:t>ասնակցի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շահույթի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չափը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չի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կարող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հրավերով</w:t>
      </w:r>
      <w:r w:rsidR="00A45946" w:rsidRPr="00AF04FC">
        <w:rPr>
          <w:rFonts w:ascii="Arial LatArm" w:hAnsi="Arial LatArm"/>
          <w:sz w:val="20"/>
          <w:lang w:val="es-ES"/>
        </w:rPr>
        <w:t xml:space="preserve"> </w:t>
      </w:r>
      <w:r w:rsidR="00A45946" w:rsidRPr="00AF04FC">
        <w:rPr>
          <w:rFonts w:ascii="Arial" w:hAnsi="Arial" w:cs="Arial"/>
          <w:sz w:val="20"/>
          <w:lang w:val="es-ES"/>
        </w:rPr>
        <w:t>սահմանափակվել</w:t>
      </w:r>
      <w:r w:rsidR="00A45946" w:rsidRPr="00AF04FC">
        <w:rPr>
          <w:rFonts w:ascii="Arial LatArm" w:hAnsi="Arial LatArm"/>
          <w:sz w:val="20"/>
          <w:lang w:val="es-ES"/>
        </w:rPr>
        <w:t>:</w:t>
      </w:r>
    </w:p>
    <w:p w:rsidR="00096865" w:rsidRPr="00AF04FC" w:rsidRDefault="00096865" w:rsidP="00EF3662">
      <w:pPr>
        <w:pStyle w:val="23"/>
        <w:spacing w:line="240" w:lineRule="auto"/>
        <w:ind w:firstLine="567"/>
        <w:rPr>
          <w:rFonts w:ascii="Arial LatArm" w:hAnsi="Arial LatArm"/>
          <w:lang w:val="es-ES"/>
        </w:rPr>
      </w:pPr>
    </w:p>
    <w:p w:rsidR="00096865" w:rsidRPr="00AF04FC" w:rsidRDefault="00220C7C" w:rsidP="00EF3662">
      <w:pPr>
        <w:jc w:val="center"/>
        <w:rPr>
          <w:rFonts w:ascii="Arial LatArm" w:hAnsi="Arial LatArm"/>
          <w:b/>
          <w:sz w:val="20"/>
          <w:lang w:val="es-ES"/>
        </w:rPr>
      </w:pPr>
      <w:r w:rsidRPr="00AF04FC">
        <w:rPr>
          <w:rFonts w:ascii="Arial LatArm" w:hAnsi="Arial LatArm"/>
          <w:b/>
          <w:sz w:val="20"/>
          <w:lang w:val="es-ES"/>
        </w:rPr>
        <w:t>6</w:t>
      </w:r>
      <w:r w:rsidR="00955A1E" w:rsidRPr="00AF04FC">
        <w:rPr>
          <w:rFonts w:ascii="Arial LatArm" w:hAnsi="Arial LatArm"/>
          <w:b/>
          <w:sz w:val="20"/>
          <w:lang w:val="es-ES"/>
        </w:rPr>
        <w:t xml:space="preserve">. </w:t>
      </w:r>
      <w:r w:rsidR="00955A1E" w:rsidRPr="00AF04FC">
        <w:rPr>
          <w:rFonts w:ascii="Arial" w:hAnsi="Arial" w:cs="Arial"/>
          <w:b/>
          <w:sz w:val="20"/>
        </w:rPr>
        <w:t>ՀԱՅՏԻ</w:t>
      </w:r>
      <w:r w:rsidR="00955A1E" w:rsidRPr="00AF04FC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AF04FC">
        <w:rPr>
          <w:rFonts w:ascii="Arial" w:hAnsi="Arial" w:cs="Arial"/>
          <w:b/>
          <w:sz w:val="20"/>
        </w:rPr>
        <w:t>ԳՈՐԾՈՂՈՒԹՅԱՆ</w:t>
      </w:r>
      <w:r w:rsidR="00955A1E" w:rsidRPr="00AF04FC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AF04FC">
        <w:rPr>
          <w:rFonts w:ascii="Arial" w:hAnsi="Arial" w:cs="Arial"/>
          <w:b/>
          <w:sz w:val="20"/>
        </w:rPr>
        <w:t>ԺԱՄԿԵՏԸ</w:t>
      </w:r>
      <w:r w:rsidR="00955A1E" w:rsidRPr="00AF04FC">
        <w:rPr>
          <w:rFonts w:ascii="Arial LatArm" w:hAnsi="Arial LatArm"/>
          <w:b/>
          <w:sz w:val="20"/>
          <w:lang w:val="es-ES"/>
        </w:rPr>
        <w:t xml:space="preserve">, </w:t>
      </w:r>
      <w:r w:rsidR="00955A1E" w:rsidRPr="00AF04FC">
        <w:rPr>
          <w:rFonts w:ascii="Arial" w:hAnsi="Arial" w:cs="Arial"/>
          <w:b/>
          <w:sz w:val="20"/>
        </w:rPr>
        <w:t>ՀԱՅՏԵՐՈՒՄ</w:t>
      </w:r>
      <w:r w:rsidR="00955A1E" w:rsidRPr="00AF04FC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AF04FC">
        <w:rPr>
          <w:rFonts w:ascii="Arial" w:hAnsi="Arial" w:cs="Arial"/>
          <w:b/>
          <w:sz w:val="20"/>
        </w:rPr>
        <w:t>ՓՈՓՈԽՈՒԹՅՈՒՆ</w:t>
      </w:r>
      <w:r w:rsidR="00955A1E" w:rsidRPr="00AF04FC">
        <w:rPr>
          <w:rFonts w:ascii="Arial LatArm" w:hAnsi="Arial LatArm"/>
          <w:b/>
          <w:sz w:val="20"/>
          <w:lang w:val="es-ES"/>
        </w:rPr>
        <w:t xml:space="preserve"> </w:t>
      </w:r>
      <w:r w:rsidR="00955A1E" w:rsidRPr="00AF04FC">
        <w:rPr>
          <w:rFonts w:ascii="Arial" w:hAnsi="Arial" w:cs="Arial"/>
          <w:b/>
          <w:sz w:val="20"/>
        </w:rPr>
        <w:t>ԿԱՏԱՐԵԼՈՒ</w:t>
      </w:r>
    </w:p>
    <w:p w:rsidR="00096865" w:rsidRPr="00AF04FC" w:rsidRDefault="00955A1E" w:rsidP="00EF3662">
      <w:pPr>
        <w:jc w:val="center"/>
        <w:rPr>
          <w:rFonts w:ascii="Arial LatArm" w:hAnsi="Arial LatArm"/>
          <w:b/>
          <w:sz w:val="20"/>
          <w:lang w:val="es-ES"/>
        </w:rPr>
      </w:pPr>
      <w:r w:rsidRPr="00AF04FC">
        <w:rPr>
          <w:rFonts w:ascii="Arial" w:hAnsi="Arial" w:cs="Arial"/>
          <w:b/>
          <w:sz w:val="20"/>
        </w:rPr>
        <w:t>ԵՎ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</w:rPr>
        <w:t>ԴՐԱՆՔ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</w:rPr>
        <w:t>ՀԵՏ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</w:rPr>
        <w:t>ՎԵՐՑՆԵԼՈՒ</w:t>
      </w:r>
      <w:r w:rsidRPr="00AF04FC">
        <w:rPr>
          <w:rFonts w:ascii="Arial LatArm" w:hAnsi="Arial LatArm"/>
          <w:b/>
          <w:sz w:val="20"/>
          <w:lang w:val="es-ES"/>
        </w:rPr>
        <w:t xml:space="preserve"> </w:t>
      </w:r>
      <w:r w:rsidRPr="00AF04FC">
        <w:rPr>
          <w:rFonts w:ascii="Arial" w:hAnsi="Arial" w:cs="Arial"/>
          <w:b/>
          <w:sz w:val="20"/>
        </w:rPr>
        <w:t>ԿԱՐԳԸ</w:t>
      </w:r>
    </w:p>
    <w:p w:rsidR="00096865" w:rsidRPr="00AF04FC" w:rsidRDefault="00096865" w:rsidP="00EF3662">
      <w:pPr>
        <w:pStyle w:val="a3"/>
        <w:spacing w:line="240" w:lineRule="auto"/>
        <w:ind w:firstLine="567"/>
        <w:rPr>
          <w:b/>
          <w:lang w:val="af-ZA"/>
        </w:rPr>
      </w:pPr>
    </w:p>
    <w:p w:rsidR="00096865" w:rsidRPr="00AF04FC" w:rsidRDefault="00220C7C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AF04FC">
        <w:rPr>
          <w:i w:val="0"/>
          <w:lang w:val="af-ZA"/>
        </w:rPr>
        <w:t>6</w:t>
      </w:r>
      <w:r w:rsidR="00096865" w:rsidRPr="00AF04FC">
        <w:rPr>
          <w:i w:val="0"/>
          <w:lang w:val="af-ZA"/>
        </w:rPr>
        <w:t>.1</w:t>
      </w:r>
      <w:r w:rsidR="00096865" w:rsidRPr="00AF04FC">
        <w:rPr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Օրենքի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A64339" w:rsidRPr="00AF04FC">
        <w:rPr>
          <w:rFonts w:cs="Sylfaen"/>
          <w:i w:val="0"/>
          <w:szCs w:val="24"/>
          <w:lang w:val="af-ZA"/>
        </w:rPr>
        <w:t>31</w:t>
      </w:r>
      <w:r w:rsidR="00096865" w:rsidRPr="00AF04FC">
        <w:rPr>
          <w:rFonts w:cs="Sylfaen"/>
          <w:i w:val="0"/>
          <w:szCs w:val="24"/>
          <w:lang w:val="af-ZA"/>
        </w:rPr>
        <w:t>-</w:t>
      </w:r>
      <w:r w:rsidR="00096865" w:rsidRPr="00AF04FC">
        <w:rPr>
          <w:rFonts w:ascii="Arial" w:hAnsi="Arial" w:cs="Arial"/>
          <w:i w:val="0"/>
          <w:szCs w:val="24"/>
          <w:lang w:val="ru-RU"/>
        </w:rPr>
        <w:t>րդ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հոդվածի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համաձայն</w:t>
      </w:r>
      <w:r w:rsidR="00096865" w:rsidRPr="00AF04FC">
        <w:rPr>
          <w:rFonts w:cs="Sylfaen"/>
          <w:i w:val="0"/>
          <w:szCs w:val="24"/>
          <w:lang w:val="af-ZA"/>
        </w:rPr>
        <w:t xml:space="preserve">`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հայտը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վավեր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է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մինչև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Օրենքին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համապատասխան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պայմանագրի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կնքումը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705706" w:rsidRPr="00AF04FC">
        <w:rPr>
          <w:rFonts w:ascii="Arial" w:hAnsi="Arial" w:cs="Arial"/>
          <w:i w:val="0"/>
          <w:szCs w:val="24"/>
          <w:lang w:val="en-US"/>
        </w:rPr>
        <w:t>մ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ասնակցի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կողմից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հայտի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հետ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վերցնելը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հայտի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մերժումը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կամ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402941" w:rsidRPr="00AF04FC">
        <w:rPr>
          <w:rFonts w:ascii="Arial" w:hAnsi="Arial" w:cs="Arial"/>
          <w:i w:val="0"/>
          <w:szCs w:val="24"/>
          <w:lang w:val="af-ZA"/>
        </w:rPr>
        <w:t>սույն</w:t>
      </w:r>
      <w:r w:rsidR="00402941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ընթացակարգը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չկայացած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հայտարարվելը</w:t>
      </w:r>
      <w:r w:rsidR="004D5671" w:rsidRPr="00AF04FC">
        <w:rPr>
          <w:rFonts w:ascii="Arial" w:hAnsi="Arial" w:cs="Arial"/>
          <w:i w:val="0"/>
          <w:szCs w:val="24"/>
          <w:lang w:val="ru-RU"/>
        </w:rPr>
        <w:t>։</w:t>
      </w:r>
    </w:p>
    <w:p w:rsidR="00096865" w:rsidRPr="00AF04FC" w:rsidRDefault="00220C7C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AF04FC">
        <w:rPr>
          <w:rFonts w:cs="Sylfaen"/>
          <w:i w:val="0"/>
          <w:szCs w:val="24"/>
          <w:lang w:val="af-ZA"/>
        </w:rPr>
        <w:t>6</w:t>
      </w:r>
      <w:r w:rsidR="00096865" w:rsidRPr="00AF04FC">
        <w:rPr>
          <w:rFonts w:cs="Sylfaen"/>
          <w:i w:val="0"/>
          <w:szCs w:val="24"/>
          <w:lang w:val="af-ZA"/>
        </w:rPr>
        <w:t xml:space="preserve">.2 </w:t>
      </w:r>
      <w:r w:rsidR="00F20DA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Օրենքի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A64339" w:rsidRPr="00AF04FC">
        <w:rPr>
          <w:rFonts w:cs="Sylfaen"/>
          <w:i w:val="0"/>
          <w:szCs w:val="24"/>
          <w:lang w:val="af-ZA"/>
        </w:rPr>
        <w:t>31</w:t>
      </w:r>
      <w:r w:rsidR="00096865" w:rsidRPr="00AF04FC">
        <w:rPr>
          <w:rFonts w:cs="Sylfaen"/>
          <w:i w:val="0"/>
          <w:szCs w:val="24"/>
          <w:lang w:val="af-ZA"/>
        </w:rPr>
        <w:t>-</w:t>
      </w:r>
      <w:r w:rsidR="00096865" w:rsidRPr="00AF04FC">
        <w:rPr>
          <w:rFonts w:ascii="Arial" w:hAnsi="Arial" w:cs="Arial"/>
          <w:i w:val="0"/>
          <w:szCs w:val="24"/>
          <w:lang w:val="ru-RU"/>
        </w:rPr>
        <w:t>րդ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հոդվածի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համաձայն</w:t>
      </w:r>
      <w:r w:rsidR="00096865" w:rsidRPr="00AF04FC">
        <w:rPr>
          <w:rFonts w:cs="Sylfaen"/>
          <w:i w:val="0"/>
          <w:szCs w:val="24"/>
          <w:lang w:val="af-ZA"/>
        </w:rPr>
        <w:t xml:space="preserve">` </w:t>
      </w:r>
      <w:r w:rsidR="00F70E55" w:rsidRPr="00AF04FC">
        <w:rPr>
          <w:rFonts w:ascii="Arial" w:hAnsi="Arial" w:cs="Arial"/>
          <w:i w:val="0"/>
          <w:szCs w:val="24"/>
          <w:lang w:val="en-US"/>
        </w:rPr>
        <w:t>մ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ասնակիցը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ru-RU"/>
        </w:rPr>
        <w:t>մինչև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սույն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հրավերի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cs="Sylfaen"/>
          <w:i w:val="0"/>
          <w:szCs w:val="24"/>
          <w:lang w:val="af-ZA"/>
        </w:rPr>
        <w:t>1-</w:t>
      </w:r>
      <w:r w:rsidRPr="00AF04FC">
        <w:rPr>
          <w:rFonts w:ascii="Arial" w:hAnsi="Arial" w:cs="Arial"/>
          <w:i w:val="0"/>
          <w:szCs w:val="24"/>
          <w:lang w:val="af-ZA"/>
        </w:rPr>
        <w:t>ին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af-ZA"/>
        </w:rPr>
        <w:t>մասի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cs="Sylfaen"/>
          <w:i w:val="0"/>
          <w:szCs w:val="24"/>
          <w:lang w:val="af-ZA"/>
        </w:rPr>
        <w:t xml:space="preserve">4.2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կետում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նշված</w:t>
      </w:r>
      <w:r w:rsidR="00096865" w:rsidRPr="00AF04FC">
        <w:rPr>
          <w:rFonts w:cs="Sylfaen"/>
          <w:i w:val="0"/>
          <w:szCs w:val="24"/>
          <w:lang w:val="af-ZA"/>
        </w:rPr>
        <w:t xml:space="preserve">`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հայտերի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ներկայացման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վերջնաժամկետը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կարող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է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փոփոխել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կամ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հետ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վերցնել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իր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հայտը</w:t>
      </w:r>
      <w:r w:rsidR="004D5671" w:rsidRPr="00AF04FC">
        <w:rPr>
          <w:rFonts w:ascii="Arial" w:hAnsi="Arial" w:cs="Arial"/>
          <w:i w:val="0"/>
          <w:szCs w:val="24"/>
          <w:lang w:val="ru-RU"/>
        </w:rPr>
        <w:t>։</w:t>
      </w:r>
    </w:p>
    <w:p w:rsidR="00FA0E41" w:rsidRPr="006C50D5" w:rsidRDefault="00FA0E41" w:rsidP="00EF3662">
      <w:pPr>
        <w:ind w:firstLine="567"/>
        <w:jc w:val="center"/>
        <w:rPr>
          <w:rFonts w:ascii="Calibri" w:hAnsi="Calibri"/>
          <w:b/>
          <w:sz w:val="20"/>
          <w:lang w:val="af-ZA"/>
        </w:rPr>
      </w:pPr>
    </w:p>
    <w:p w:rsidR="00BB489C" w:rsidRPr="006C50D5" w:rsidRDefault="00BB489C" w:rsidP="00EF3662">
      <w:pPr>
        <w:ind w:firstLine="567"/>
        <w:jc w:val="center"/>
        <w:rPr>
          <w:rFonts w:ascii="Calibri" w:hAnsi="Calibri"/>
          <w:b/>
          <w:sz w:val="20"/>
          <w:lang w:val="af-ZA"/>
        </w:rPr>
      </w:pPr>
    </w:p>
    <w:p w:rsidR="00BB489C" w:rsidRPr="006C50D5" w:rsidRDefault="00BB489C" w:rsidP="00EF3662">
      <w:pPr>
        <w:ind w:firstLine="567"/>
        <w:jc w:val="center"/>
        <w:rPr>
          <w:rFonts w:ascii="Calibri" w:hAnsi="Calibri"/>
          <w:b/>
          <w:sz w:val="20"/>
          <w:lang w:val="af-ZA"/>
        </w:rPr>
      </w:pPr>
    </w:p>
    <w:p w:rsidR="00BB489C" w:rsidRPr="006C50D5" w:rsidRDefault="00BB489C" w:rsidP="00EF3662">
      <w:pPr>
        <w:ind w:firstLine="567"/>
        <w:jc w:val="center"/>
        <w:rPr>
          <w:rFonts w:ascii="Calibri" w:hAnsi="Calibri"/>
          <w:b/>
          <w:sz w:val="20"/>
          <w:lang w:val="af-ZA"/>
        </w:rPr>
      </w:pPr>
    </w:p>
    <w:p w:rsidR="00BB489C" w:rsidRPr="006C50D5" w:rsidRDefault="00BB489C" w:rsidP="00EF3662">
      <w:pPr>
        <w:ind w:firstLine="567"/>
        <w:jc w:val="center"/>
        <w:rPr>
          <w:rFonts w:ascii="Calibri" w:hAnsi="Calibri"/>
          <w:b/>
          <w:sz w:val="20"/>
          <w:lang w:val="af-ZA"/>
        </w:rPr>
      </w:pPr>
    </w:p>
    <w:p w:rsidR="00096865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:rsidR="00807178" w:rsidRPr="00AF04FC" w:rsidRDefault="00FD2748" w:rsidP="00EF3662">
      <w:pPr>
        <w:ind w:firstLine="567"/>
        <w:jc w:val="center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af-ZA"/>
        </w:rPr>
        <w:t>8</w:t>
      </w:r>
      <w:r w:rsidR="008D5016" w:rsidRPr="00AF04FC">
        <w:rPr>
          <w:rFonts w:ascii="Arial LatArm" w:hAnsi="Arial LatArm"/>
          <w:b/>
          <w:sz w:val="20"/>
          <w:lang w:val="af-ZA"/>
        </w:rPr>
        <w:t xml:space="preserve">.  </w:t>
      </w:r>
      <w:r w:rsidR="008D5016" w:rsidRPr="00AF04FC">
        <w:rPr>
          <w:rFonts w:ascii="Arial" w:hAnsi="Arial" w:cs="Arial"/>
          <w:b/>
          <w:sz w:val="20"/>
          <w:lang w:val="af-ZA"/>
        </w:rPr>
        <w:t>ՀԱՅՏԵՐԻ</w:t>
      </w:r>
      <w:r w:rsidR="008D5016" w:rsidRPr="00AF04FC">
        <w:rPr>
          <w:rFonts w:ascii="Arial LatArm" w:hAnsi="Arial LatArm"/>
          <w:b/>
          <w:sz w:val="20"/>
          <w:lang w:val="af-ZA"/>
        </w:rPr>
        <w:t xml:space="preserve"> </w:t>
      </w:r>
      <w:r w:rsidR="008D5016" w:rsidRPr="00AF04FC">
        <w:rPr>
          <w:rFonts w:ascii="Arial" w:hAnsi="Arial" w:cs="Arial"/>
          <w:b/>
          <w:sz w:val="20"/>
          <w:lang w:val="af-ZA"/>
        </w:rPr>
        <w:t>ԲԱՑՈՒՄԸ</w:t>
      </w:r>
      <w:r w:rsidR="00807178" w:rsidRPr="00AF04FC">
        <w:rPr>
          <w:rFonts w:ascii="Arial LatArm" w:hAnsi="Arial LatArm"/>
          <w:b/>
          <w:sz w:val="20"/>
          <w:lang w:val="hy-AM"/>
        </w:rPr>
        <w:t xml:space="preserve">, </w:t>
      </w:r>
      <w:r w:rsidR="00807178" w:rsidRPr="00AF04FC">
        <w:rPr>
          <w:rFonts w:ascii="Arial" w:hAnsi="Arial" w:cs="Arial"/>
          <w:b/>
          <w:sz w:val="20"/>
          <w:lang w:val="af-ZA"/>
        </w:rPr>
        <w:t>ԳՆԱՀԱՏՈՒՄԸ</w:t>
      </w:r>
      <w:r w:rsidR="00807178" w:rsidRPr="00AF04FC">
        <w:rPr>
          <w:rFonts w:ascii="Arial LatArm" w:hAnsi="Arial LatArm"/>
          <w:b/>
          <w:sz w:val="20"/>
          <w:lang w:val="af-ZA"/>
        </w:rPr>
        <w:t xml:space="preserve">  </w:t>
      </w:r>
      <w:r w:rsidR="00807178" w:rsidRPr="00AF04FC">
        <w:rPr>
          <w:rFonts w:ascii="Arial" w:hAnsi="Arial" w:cs="Arial"/>
          <w:b/>
          <w:sz w:val="20"/>
          <w:lang w:val="af-ZA"/>
        </w:rPr>
        <w:t>ԵՎ</w:t>
      </w:r>
      <w:r w:rsidR="00807178" w:rsidRPr="00AF04FC">
        <w:rPr>
          <w:rFonts w:ascii="Arial LatArm" w:hAnsi="Arial LatArm"/>
          <w:b/>
          <w:sz w:val="20"/>
          <w:lang w:val="af-ZA"/>
        </w:rPr>
        <w:t xml:space="preserve">  </w:t>
      </w:r>
    </w:p>
    <w:p w:rsidR="00096865" w:rsidRPr="00AF04FC" w:rsidRDefault="00807178" w:rsidP="00EF3662">
      <w:pPr>
        <w:ind w:firstLine="567"/>
        <w:jc w:val="center"/>
        <w:rPr>
          <w:rFonts w:ascii="Arial LatArm" w:hAnsi="Arial LatArm"/>
          <w:b/>
          <w:sz w:val="20"/>
          <w:lang w:val="af-ZA"/>
        </w:rPr>
      </w:pPr>
      <w:r w:rsidRPr="00AF04FC">
        <w:rPr>
          <w:rFonts w:ascii="Arial" w:hAnsi="Arial" w:cs="Arial"/>
          <w:b/>
          <w:sz w:val="20"/>
          <w:lang w:val="af-ZA"/>
        </w:rPr>
        <w:t>ԱՐԴՅՈՒՆՔՆԵՐԻ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ԱՄՓՈՓՈՒՄԸ</w:t>
      </w:r>
      <w:r w:rsidR="008D5016" w:rsidRPr="00AF04FC">
        <w:rPr>
          <w:rFonts w:ascii="Arial LatArm" w:hAnsi="Arial LatArm"/>
          <w:b/>
          <w:sz w:val="20"/>
          <w:lang w:val="af-ZA"/>
        </w:rPr>
        <w:t xml:space="preserve"> 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:rsidR="004348F9" w:rsidRPr="00BB489C" w:rsidRDefault="00FD2748" w:rsidP="004348F9">
      <w:pPr>
        <w:pStyle w:val="23"/>
        <w:spacing w:line="240" w:lineRule="auto"/>
        <w:ind w:firstLine="567"/>
        <w:rPr>
          <w:rFonts w:ascii="Arial LatArm" w:hAnsi="Arial LatArm" w:cs="Tahoma"/>
          <w:color w:val="FF0000"/>
        </w:rPr>
      </w:pPr>
      <w:r w:rsidRPr="00BB489C">
        <w:rPr>
          <w:rFonts w:ascii="Arial LatArm" w:hAnsi="Arial LatArm"/>
          <w:color w:val="FF0000"/>
        </w:rPr>
        <w:t>8</w:t>
      </w:r>
      <w:r w:rsidR="00096865" w:rsidRPr="00BB489C">
        <w:rPr>
          <w:rFonts w:ascii="Arial LatArm" w:hAnsi="Arial LatArm"/>
          <w:color w:val="FF0000"/>
        </w:rPr>
        <w:t xml:space="preserve">.1 </w:t>
      </w:r>
      <w:r w:rsidR="002C3CAA" w:rsidRPr="00BB489C">
        <w:rPr>
          <w:rFonts w:ascii="Arial" w:hAnsi="Arial" w:cs="Arial"/>
          <w:color w:val="FF0000"/>
          <w:lang w:val="ru-RU"/>
        </w:rPr>
        <w:t>Հայտերի</w:t>
      </w:r>
      <w:r w:rsidR="002C3CAA" w:rsidRPr="00BB489C">
        <w:rPr>
          <w:rFonts w:ascii="Arial LatArm" w:hAnsi="Arial LatArm" w:cs="Sylfaen"/>
          <w:color w:val="FF0000"/>
        </w:rPr>
        <w:t xml:space="preserve"> </w:t>
      </w:r>
      <w:r w:rsidR="002C3CAA" w:rsidRPr="00BB489C">
        <w:rPr>
          <w:rFonts w:ascii="Arial" w:hAnsi="Arial" w:cs="Arial"/>
          <w:color w:val="FF0000"/>
          <w:lang w:val="ru-RU"/>
        </w:rPr>
        <w:t>բացումը</w:t>
      </w:r>
      <w:r w:rsidR="002C3CAA" w:rsidRPr="00BB489C">
        <w:rPr>
          <w:rFonts w:ascii="Arial LatArm" w:hAnsi="Arial LatArm" w:cs="Sylfaen"/>
          <w:color w:val="FF0000"/>
        </w:rPr>
        <w:t xml:space="preserve"> </w:t>
      </w:r>
      <w:r w:rsidR="002C3CAA" w:rsidRPr="00BB489C">
        <w:rPr>
          <w:rFonts w:ascii="Arial" w:hAnsi="Arial" w:cs="Arial"/>
          <w:color w:val="FF0000"/>
          <w:lang w:val="ru-RU"/>
        </w:rPr>
        <w:t>կկատարվի</w:t>
      </w:r>
      <w:r w:rsidR="002C3CAA" w:rsidRPr="00BB489C">
        <w:rPr>
          <w:rFonts w:ascii="Arial LatArm" w:hAnsi="Arial LatArm" w:cs="Sylfaen"/>
          <w:color w:val="FF0000"/>
        </w:rPr>
        <w:t xml:space="preserve"> </w:t>
      </w:r>
      <w:r w:rsidR="004348F9" w:rsidRPr="00BB489C">
        <w:rPr>
          <w:rFonts w:ascii="Arial" w:hAnsi="Arial" w:cs="Arial"/>
          <w:color w:val="FF0000"/>
        </w:rPr>
        <w:t>հանձնաժողովի՝</w:t>
      </w:r>
      <w:r w:rsidR="004348F9" w:rsidRPr="00BB489C">
        <w:rPr>
          <w:rFonts w:ascii="Arial LatArm" w:hAnsi="Arial LatArm" w:cs="Sylfaen"/>
          <w:color w:val="FF0000"/>
        </w:rPr>
        <w:t xml:space="preserve"> </w:t>
      </w:r>
      <w:r w:rsidR="004348F9" w:rsidRPr="00BB489C">
        <w:rPr>
          <w:rFonts w:ascii="Arial" w:hAnsi="Arial" w:cs="Arial"/>
          <w:color w:val="FF0000"/>
        </w:rPr>
        <w:t>հայտերի</w:t>
      </w:r>
      <w:r w:rsidR="004348F9" w:rsidRPr="00BB489C">
        <w:rPr>
          <w:rFonts w:ascii="Arial LatArm" w:hAnsi="Arial LatArm" w:cs="Sylfaen"/>
          <w:color w:val="FF0000"/>
        </w:rPr>
        <w:t xml:space="preserve"> </w:t>
      </w:r>
      <w:r w:rsidR="004348F9" w:rsidRPr="00BB489C">
        <w:rPr>
          <w:rFonts w:ascii="Arial" w:hAnsi="Arial" w:cs="Arial"/>
          <w:color w:val="FF0000"/>
        </w:rPr>
        <w:t>բացման</w:t>
      </w:r>
      <w:r w:rsidR="004348F9" w:rsidRPr="00BB489C">
        <w:rPr>
          <w:rFonts w:ascii="Arial LatArm" w:hAnsi="Arial LatArm" w:cs="Sylfaen"/>
          <w:color w:val="FF0000"/>
        </w:rPr>
        <w:t xml:space="preserve"> </w:t>
      </w:r>
      <w:r w:rsidR="004348F9" w:rsidRPr="00BB489C">
        <w:rPr>
          <w:rFonts w:ascii="Arial" w:hAnsi="Arial" w:cs="Arial"/>
          <w:color w:val="FF0000"/>
        </w:rPr>
        <w:t>և</w:t>
      </w:r>
      <w:r w:rsidR="004348F9" w:rsidRPr="00BB489C">
        <w:rPr>
          <w:rFonts w:ascii="Arial LatArm" w:hAnsi="Arial LatArm" w:cs="Sylfaen"/>
          <w:color w:val="FF0000"/>
        </w:rPr>
        <w:t xml:space="preserve"> </w:t>
      </w:r>
      <w:r w:rsidR="004348F9" w:rsidRPr="00BB489C">
        <w:rPr>
          <w:rFonts w:ascii="Arial" w:hAnsi="Arial" w:cs="Arial"/>
          <w:color w:val="FF0000"/>
        </w:rPr>
        <w:t>գնահատման</w:t>
      </w:r>
      <w:r w:rsidR="004348F9" w:rsidRPr="00BB489C">
        <w:rPr>
          <w:rFonts w:ascii="Arial LatArm" w:hAnsi="Arial LatArm" w:cs="Sylfaen"/>
          <w:color w:val="FF0000"/>
        </w:rPr>
        <w:t xml:space="preserve"> </w:t>
      </w:r>
      <w:r w:rsidR="004348F9" w:rsidRPr="00BB489C">
        <w:rPr>
          <w:rFonts w:ascii="Arial" w:hAnsi="Arial" w:cs="Arial"/>
          <w:color w:val="FF0000"/>
        </w:rPr>
        <w:t>նիստում՝</w:t>
      </w:r>
      <w:r w:rsidR="004348F9" w:rsidRPr="00BB489C">
        <w:rPr>
          <w:rFonts w:ascii="Arial LatArm" w:hAnsi="Arial LatArm" w:cs="Sylfaen"/>
          <w:color w:val="FF0000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սույն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ընթացակարգի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հայտարարությունը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և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հրավերը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համակարգում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en-US"/>
        </w:rPr>
        <w:t>հ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րապարակվելու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en-US"/>
        </w:rPr>
        <w:t>օրվանից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հաշված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«</w:t>
      </w:r>
      <w:r w:rsidR="00BB489C" w:rsidRPr="00151D36">
        <w:rPr>
          <w:rFonts w:ascii="Calibri" w:hAnsi="Calibri" w:cs="Sylfaen"/>
          <w:color w:val="FF0000"/>
          <w:szCs w:val="24"/>
        </w:rPr>
        <w:t>7-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րդ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օրվա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ժամը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«</w:t>
      </w:r>
      <w:r w:rsidR="0011419A">
        <w:rPr>
          <w:rFonts w:ascii="Arial" w:hAnsi="Arial" w:cs="Arial"/>
          <w:color w:val="FF0000"/>
          <w:sz w:val="24"/>
          <w:szCs w:val="24"/>
          <w:vertAlign w:val="subscript"/>
        </w:rPr>
        <w:t>9</w:t>
      </w:r>
      <w:r w:rsidR="00BB489C" w:rsidRPr="00BB489C">
        <w:rPr>
          <w:rFonts w:ascii="Arial" w:hAnsi="Arial" w:cs="Arial"/>
          <w:color w:val="FF0000"/>
          <w:sz w:val="24"/>
          <w:szCs w:val="24"/>
          <w:vertAlign w:val="subscript"/>
        </w:rPr>
        <w:t>-00</w:t>
      </w:r>
      <w:r w:rsidR="004348F9" w:rsidRPr="00BB489C">
        <w:rPr>
          <w:rFonts w:ascii="Arial" w:hAnsi="Arial" w:cs="Arial"/>
          <w:color w:val="FF0000"/>
          <w:szCs w:val="24"/>
          <w:lang w:val="en-US"/>
        </w:rPr>
        <w:t>ի</w:t>
      </w:r>
      <w:r w:rsidR="004348F9" w:rsidRPr="00BB489C">
        <w:rPr>
          <w:rFonts w:ascii="Arial" w:hAnsi="Arial" w:cs="Arial"/>
          <w:color w:val="FF0000"/>
          <w:szCs w:val="24"/>
          <w:lang w:val="ru-RU"/>
        </w:rPr>
        <w:t>ն։</w:t>
      </w:r>
      <w:r w:rsidR="004348F9" w:rsidRPr="00BB489C">
        <w:rPr>
          <w:rFonts w:ascii="Arial LatArm" w:hAnsi="Arial LatArm" w:cs="Sylfaen"/>
          <w:color w:val="FF0000"/>
          <w:szCs w:val="24"/>
        </w:rPr>
        <w:t xml:space="preserve"> </w:t>
      </w:r>
    </w:p>
    <w:p w:rsidR="004348F9" w:rsidRPr="00AF04FC" w:rsidRDefault="004348F9" w:rsidP="004348F9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BB489C">
        <w:rPr>
          <w:rFonts w:ascii="Arial" w:hAnsi="Arial" w:cs="Arial"/>
          <w:color w:val="FF0000"/>
          <w:sz w:val="20"/>
          <w:lang w:val="ru-RU"/>
        </w:rPr>
        <w:t>Հայտերի</w:t>
      </w:r>
      <w:r w:rsidRPr="00BB489C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Pr="00BB489C">
        <w:rPr>
          <w:rFonts w:ascii="Arial" w:hAnsi="Arial" w:cs="Arial"/>
          <w:color w:val="FF0000"/>
          <w:sz w:val="20"/>
          <w:lang w:val="ru-RU"/>
        </w:rPr>
        <w:t>բացման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և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գնահատման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նիստում</w:t>
      </w:r>
      <w:r w:rsidRPr="00AF04FC">
        <w:rPr>
          <w:rFonts w:ascii="Arial" w:hAnsi="Arial" w:cs="Arial"/>
          <w:sz w:val="20"/>
        </w:rPr>
        <w:t>՝</w:t>
      </w:r>
    </w:p>
    <w:p w:rsidR="004348F9" w:rsidRPr="00AF04FC" w:rsidRDefault="004348F9" w:rsidP="004348F9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 xml:space="preserve">1) </w:t>
      </w:r>
      <w:r w:rsidRPr="00AF04FC">
        <w:rPr>
          <w:rFonts w:ascii="Arial" w:hAnsi="Arial" w:cs="Arial"/>
          <w:sz w:val="20"/>
        </w:rPr>
        <w:t>հանձնաժողովի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նախագահը</w:t>
      </w:r>
      <w:r w:rsidRPr="00AF04FC">
        <w:rPr>
          <w:rFonts w:ascii="Arial LatArm" w:hAnsi="Arial LatArm" w:cs="Sylfaen"/>
          <w:sz w:val="20"/>
          <w:lang w:val="af-ZA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նիստը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նախագահողը</w:t>
      </w:r>
      <w:r w:rsidRPr="00AF04FC">
        <w:rPr>
          <w:rFonts w:ascii="Arial LatArm" w:hAnsi="Arial LatArm" w:cs="Sylfaen"/>
          <w:sz w:val="20"/>
          <w:lang w:val="af-ZA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նիստը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հայտարարում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բացված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հրապա</w:t>
      </w:r>
      <w:r w:rsidRPr="00AF04FC">
        <w:rPr>
          <w:rFonts w:ascii="Arial LatArm" w:hAnsi="Arial LatArm" w:cs="Sylfaen"/>
          <w:sz w:val="20"/>
          <w:lang w:val="hy-AM"/>
        </w:rPr>
        <w:softHyphen/>
      </w:r>
      <w:r w:rsidRPr="00AF04FC">
        <w:rPr>
          <w:rFonts w:ascii="Arial" w:hAnsi="Arial" w:cs="Arial"/>
          <w:sz w:val="20"/>
          <w:lang w:val="hy-AM"/>
        </w:rPr>
        <w:t>րակում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af-ZA"/>
        </w:rPr>
        <w:t>`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</w:rPr>
        <w:t>սույն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ընթացակարգի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շրջանակում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գնվելիք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ապրանքների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գինը՝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մեկ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թվով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արտահայտված</w:t>
      </w:r>
      <w:r w:rsidRPr="00AF04FC">
        <w:rPr>
          <w:rFonts w:ascii="Arial LatArm" w:hAnsi="Arial LatArm" w:cs="Sylfae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</w:rPr>
        <w:t>ինչպես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նաև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հայտեր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lastRenderedPageBreak/>
        <w:t>ներկայացրած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առաջարկները՝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թվով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արտահայտված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հիմք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ընդունելով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տառերով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գրվածը</w:t>
      </w:r>
      <w:r w:rsidRPr="00AF04FC">
        <w:rPr>
          <w:rFonts w:ascii="Arial LatArm" w:hAnsi="Arial LatArm" w:cs="Sylfaen"/>
          <w:sz w:val="20"/>
          <w:lang w:val="af-ZA"/>
        </w:rPr>
        <w:t>.</w:t>
      </w:r>
    </w:p>
    <w:p w:rsidR="004348F9" w:rsidRPr="00AF04FC" w:rsidRDefault="004348F9" w:rsidP="004348F9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 LatArm" w:hAnsi="Arial LatArm"/>
          <w:sz w:val="20"/>
          <w:szCs w:val="20"/>
          <w:lang w:val="hy-AM"/>
        </w:rPr>
        <w:t xml:space="preserve">2) </w:t>
      </w:r>
      <w:r w:rsidRPr="00AF04FC">
        <w:rPr>
          <w:rFonts w:ascii="Arial" w:hAnsi="Arial" w:cs="Arial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կետի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1-</w:t>
      </w:r>
      <w:r w:rsidRPr="00AF04FC">
        <w:rPr>
          <w:rFonts w:ascii="Arial" w:hAnsi="Arial" w:cs="Arial"/>
          <w:sz w:val="20"/>
          <w:szCs w:val="20"/>
          <w:lang w:val="hy-AM"/>
        </w:rPr>
        <w:t>ին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ենթակետում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նշված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փաստաթղթերը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նախագահին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sz w:val="20"/>
          <w:szCs w:val="20"/>
          <w:lang w:val="hy-AM"/>
        </w:rPr>
        <w:t>նիստը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նախագահողին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sz w:val="20"/>
          <w:szCs w:val="20"/>
          <w:lang w:val="hy-AM"/>
        </w:rPr>
        <w:t>փոխանցվելուց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հետո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հանձնաժողովը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գնահատում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sz w:val="20"/>
          <w:szCs w:val="20"/>
          <w:lang w:val="hy-AM"/>
        </w:rPr>
        <w:t>`</w:t>
      </w:r>
    </w:p>
    <w:p w:rsidR="004348F9" w:rsidRPr="00AF04FC" w:rsidRDefault="004348F9" w:rsidP="004348F9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ա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sz w:val="20"/>
          <w:szCs w:val="20"/>
          <w:lang w:val="hy-AM"/>
        </w:rPr>
        <w:t>հայտեր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պարունակող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ծրարները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կազմելու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ներկայացնելու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համապատասխանությունը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սահմանված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կարգին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բացում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համապատասխանող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գնահատված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հայտերը</w:t>
      </w:r>
      <w:r w:rsidRPr="00AF04FC">
        <w:rPr>
          <w:rFonts w:ascii="Arial LatArm" w:hAnsi="Arial LatArm"/>
          <w:sz w:val="20"/>
          <w:szCs w:val="20"/>
          <w:lang w:val="hy-AM"/>
        </w:rPr>
        <w:t>,</w:t>
      </w:r>
    </w:p>
    <w:p w:rsidR="004348F9" w:rsidRPr="00AF04FC" w:rsidRDefault="004348F9" w:rsidP="004348F9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բ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sz w:val="20"/>
          <w:szCs w:val="20"/>
          <w:lang w:val="hy-AM"/>
        </w:rPr>
        <w:t>բացված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յուրաքանչյուր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ծրարում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պահանջվող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sz w:val="20"/>
          <w:szCs w:val="20"/>
          <w:lang w:val="hy-AM"/>
        </w:rPr>
        <w:t>նախատեսված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sz w:val="20"/>
          <w:szCs w:val="20"/>
          <w:lang w:val="hy-AM"/>
        </w:rPr>
        <w:t>փաստաթղթերի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առկայությունը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դրանց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կազմման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համապատասխանությունը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հրավերով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սահմանված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վավերապայմաններին</w:t>
      </w:r>
      <w:r w:rsidRPr="00AF04FC">
        <w:rPr>
          <w:rFonts w:ascii="Arial LatArm" w:hAnsi="Arial LatArm"/>
          <w:sz w:val="20"/>
          <w:szCs w:val="20"/>
          <w:lang w:val="hy-AM"/>
        </w:rPr>
        <w:t>.</w:t>
      </w:r>
    </w:p>
    <w:p w:rsidR="004348F9" w:rsidRPr="00AF04FC" w:rsidRDefault="004348F9" w:rsidP="004348F9">
      <w:pPr>
        <w:ind w:firstLine="567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/>
          <w:sz w:val="20"/>
          <w:szCs w:val="20"/>
          <w:lang w:val="hy-AM"/>
        </w:rPr>
        <w:t xml:space="preserve">3) </w:t>
      </w:r>
      <w:r w:rsidRPr="00AF04FC">
        <w:rPr>
          <w:rFonts w:ascii="Arial" w:hAnsi="Arial" w:cs="Arial"/>
          <w:sz w:val="20"/>
          <w:szCs w:val="20"/>
          <w:lang w:val="hy-AM"/>
        </w:rPr>
        <w:t>հանձնաժողովի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նախագահը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հայտարարում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հայտեր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ներկայացրած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մասնակիցների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գնային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առաջարկները՝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մեկ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թվով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արտահայտված</w:t>
      </w:r>
      <w:r w:rsidRPr="00AF04FC">
        <w:rPr>
          <w:rFonts w:ascii="Arial LatArm" w:hAnsi="Arial LatArm" w:cs="Sylfaen"/>
          <w:sz w:val="20"/>
          <w:szCs w:val="20"/>
          <w:lang w:val="hy-AM"/>
        </w:rPr>
        <w:t>,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հիմք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ընդունելով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տառերով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գրվածը</w:t>
      </w:r>
      <w:r w:rsidRPr="00AF04FC">
        <w:rPr>
          <w:rFonts w:ascii="Arial LatArm" w:hAnsi="Arial LatArm" w:cs="Sylfaen"/>
          <w:sz w:val="20"/>
          <w:szCs w:val="20"/>
          <w:lang w:val="hy-AM"/>
        </w:rPr>
        <w:t>:</w:t>
      </w:r>
    </w:p>
    <w:p w:rsidR="009A796C" w:rsidRPr="00AF04FC" w:rsidRDefault="00FD274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>8</w:t>
      </w:r>
      <w:r w:rsidR="00152564" w:rsidRPr="00AF04FC">
        <w:rPr>
          <w:rFonts w:ascii="Arial LatArm" w:hAnsi="Arial LatArm" w:cs="Sylfaen"/>
          <w:sz w:val="20"/>
          <w:lang w:val="af-ZA"/>
        </w:rPr>
        <w:t>.</w:t>
      </w:r>
      <w:r w:rsidR="00C029B6" w:rsidRPr="00AF04FC">
        <w:rPr>
          <w:rFonts w:ascii="Arial LatArm" w:hAnsi="Arial LatArm" w:cs="Sylfaen"/>
          <w:sz w:val="20"/>
          <w:lang w:val="af-ZA"/>
        </w:rPr>
        <w:t>2</w:t>
      </w:r>
      <w:r w:rsidR="0015256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AF04FC">
        <w:rPr>
          <w:rFonts w:ascii="Arial" w:hAnsi="Arial" w:cs="Arial"/>
          <w:sz w:val="20"/>
          <w:lang w:val="hy-AM"/>
        </w:rPr>
        <w:t>Հայտերը</w:t>
      </w:r>
      <w:r w:rsidR="00F6189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AF04FC">
        <w:rPr>
          <w:rFonts w:ascii="Arial" w:hAnsi="Arial" w:cs="Arial"/>
          <w:sz w:val="20"/>
          <w:lang w:val="hy-AM"/>
        </w:rPr>
        <w:t>գնահատվում</w:t>
      </w:r>
      <w:r w:rsidR="00F6189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AF04FC">
        <w:rPr>
          <w:rFonts w:ascii="Arial" w:hAnsi="Arial" w:cs="Arial"/>
          <w:sz w:val="20"/>
          <w:lang w:val="hy-AM"/>
        </w:rPr>
        <w:t>են</w:t>
      </w:r>
      <w:r w:rsidR="00F6189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AF04FC">
        <w:rPr>
          <w:rFonts w:ascii="Arial" w:hAnsi="Arial" w:cs="Arial"/>
          <w:sz w:val="20"/>
          <w:lang w:val="hy-AM"/>
        </w:rPr>
        <w:t>սույն</w:t>
      </w:r>
      <w:r w:rsidR="00F6189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AF04FC">
        <w:rPr>
          <w:rFonts w:ascii="Arial" w:hAnsi="Arial" w:cs="Arial"/>
          <w:sz w:val="20"/>
          <w:lang w:val="hy-AM"/>
        </w:rPr>
        <w:t>հրավերով</w:t>
      </w:r>
      <w:r w:rsidR="00F6189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AF04FC">
        <w:rPr>
          <w:rFonts w:ascii="Arial" w:hAnsi="Arial" w:cs="Arial"/>
          <w:sz w:val="20"/>
          <w:lang w:val="hy-AM"/>
        </w:rPr>
        <w:t>սահմանված</w:t>
      </w:r>
      <w:r w:rsidR="00F6189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61898" w:rsidRPr="00AF04FC">
        <w:rPr>
          <w:rFonts w:ascii="Arial" w:hAnsi="Arial" w:cs="Arial"/>
          <w:sz w:val="20"/>
          <w:lang w:val="hy-AM"/>
        </w:rPr>
        <w:t>կարգով</w:t>
      </w:r>
      <w:r w:rsidR="00152564" w:rsidRPr="00AF04FC">
        <w:rPr>
          <w:rFonts w:ascii="Arial LatArm" w:hAnsi="Arial LatArm" w:cs="Sylfaen"/>
          <w:sz w:val="20"/>
          <w:lang w:val="af-ZA"/>
        </w:rPr>
        <w:t>: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</w:p>
    <w:p w:rsidR="009A796C" w:rsidRPr="00AF04FC" w:rsidRDefault="00F7009A" w:rsidP="00F7009A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" w:hAnsi="Arial" w:cs="Arial"/>
          <w:sz w:val="20"/>
        </w:rPr>
        <w:t>Գնման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ընթացակարգի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չափաբաժինների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քանակը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յոթանասունհինգը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չգերազանցելու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դեպքում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</w:t>
      </w:r>
      <w:r w:rsidR="009A796C" w:rsidRPr="00AF04FC">
        <w:rPr>
          <w:rFonts w:ascii="Arial" w:hAnsi="Arial" w:cs="Arial"/>
          <w:sz w:val="20"/>
        </w:rPr>
        <w:t>այտերի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գնահատումն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իրականացվում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է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դրանց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ներկայացման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վերջնաժամկետը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լրանալու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օրվանից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proofErr w:type="gramStart"/>
      <w:r w:rsidR="009A796C" w:rsidRPr="00AF04FC">
        <w:rPr>
          <w:rFonts w:ascii="Arial" w:hAnsi="Arial" w:cs="Arial"/>
          <w:sz w:val="20"/>
        </w:rPr>
        <w:t>հաշված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DA10C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տաս</w:t>
      </w:r>
      <w:proofErr w:type="gramEnd"/>
      <w:r w:rsidRPr="00AF04FC">
        <w:rPr>
          <w:rFonts w:ascii="Arial LatArm" w:hAnsi="Arial LatArm" w:cs="Sylfae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</w:rPr>
        <w:t>իսկ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գերազանցելու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դեպքում՝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af-ZA"/>
        </w:rPr>
        <w:t>տասնհինգ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աշխատանքային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օրվա</w:t>
      </w:r>
      <w:r w:rsidR="009A796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A796C" w:rsidRPr="00AF04FC">
        <w:rPr>
          <w:rFonts w:ascii="Arial" w:hAnsi="Arial" w:cs="Arial"/>
          <w:sz w:val="20"/>
        </w:rPr>
        <w:t>ընթացքում</w:t>
      </w:r>
      <w:r w:rsidR="009A796C" w:rsidRPr="00AF04FC">
        <w:rPr>
          <w:rFonts w:ascii="Arial LatArm" w:hAnsi="Arial LatArm" w:cs="Sylfaen"/>
          <w:sz w:val="20"/>
          <w:lang w:val="af-ZA"/>
        </w:rPr>
        <w:t>:</w:t>
      </w:r>
      <w:r w:rsidR="001E17BA" w:rsidRPr="00AF04FC">
        <w:rPr>
          <w:rFonts w:ascii="Arial LatArm" w:hAnsi="Arial LatArm" w:cs="Sylfaen"/>
          <w:sz w:val="20"/>
          <w:lang w:val="af-ZA"/>
        </w:rPr>
        <w:t xml:space="preserve"> </w:t>
      </w:r>
    </w:p>
    <w:p w:rsidR="00ED6836" w:rsidRPr="00AF04FC" w:rsidRDefault="00745561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" w:hAnsi="Arial" w:cs="Arial"/>
          <w:sz w:val="20"/>
        </w:rPr>
        <w:t>Բավարար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են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գնահատվում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սույն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հրավերով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նախատեսված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պայմաններին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համապատասխանող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հայտերը</w:t>
      </w:r>
      <w:r w:rsidRPr="00AF04FC">
        <w:rPr>
          <w:rFonts w:ascii="Arial LatArm" w:hAnsi="Arial LatArm" w:cs="Sylfae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</w:rPr>
        <w:t>հակառակ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դեպքում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հայտերը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գնահատվում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են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անբավարար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և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մերժվում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են</w:t>
      </w:r>
      <w:r w:rsidR="00F20DA5" w:rsidRPr="00AF04FC">
        <w:rPr>
          <w:rFonts w:ascii="Arial LatArm" w:hAnsi="Arial LatArm" w:cs="Sylfaen"/>
          <w:sz w:val="20"/>
          <w:lang w:val="af-ZA"/>
        </w:rPr>
        <w:t>: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</w:rPr>
        <w:t>Ընդ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  <w:lang w:val="af-ZA"/>
        </w:rPr>
        <w:t>որում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  <w:lang w:val="af-ZA"/>
        </w:rPr>
        <w:t>հայտերի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  <w:lang w:val="af-ZA"/>
        </w:rPr>
        <w:t>բացման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7009A" w:rsidRPr="00AF04FC">
        <w:rPr>
          <w:rFonts w:ascii="Arial" w:hAnsi="Arial" w:cs="Arial"/>
          <w:sz w:val="20"/>
          <w:lang w:val="af-ZA"/>
        </w:rPr>
        <w:t>և</w:t>
      </w:r>
      <w:r w:rsidR="00F7009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7009A" w:rsidRPr="00AF04FC">
        <w:rPr>
          <w:rFonts w:ascii="Arial" w:hAnsi="Arial" w:cs="Arial"/>
          <w:sz w:val="20"/>
          <w:lang w:val="af-ZA"/>
        </w:rPr>
        <w:t>գնահատման</w:t>
      </w:r>
      <w:r w:rsidR="00F7009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  <w:lang w:val="af-ZA"/>
        </w:rPr>
        <w:t>նիստում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  <w:lang w:val="af-ZA"/>
        </w:rPr>
        <w:t>հանձնաժողովը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  <w:lang w:val="af-ZA"/>
        </w:rPr>
        <w:t>մերժում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  <w:lang w:val="af-ZA"/>
        </w:rPr>
        <w:t>է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  <w:lang w:val="af-ZA"/>
        </w:rPr>
        <w:t>այն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6279" w:rsidRPr="00AF04FC">
        <w:rPr>
          <w:rFonts w:ascii="Arial" w:hAnsi="Arial" w:cs="Arial"/>
          <w:sz w:val="20"/>
          <w:lang w:val="af-ZA"/>
        </w:rPr>
        <w:t>հայտերը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B46279" w:rsidRPr="00AF04FC">
        <w:rPr>
          <w:rFonts w:ascii="Arial" w:hAnsi="Arial" w:cs="Arial"/>
          <w:sz w:val="20"/>
        </w:rPr>
        <w:t>որոնցում</w:t>
      </w:r>
      <w:r w:rsidR="00B46279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AF04FC">
        <w:rPr>
          <w:rFonts w:ascii="Arial" w:hAnsi="Arial" w:cs="Arial"/>
          <w:sz w:val="20"/>
        </w:rPr>
        <w:t>բացակայում</w:t>
      </w:r>
      <w:r w:rsidR="00ED683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763EF7" w:rsidRPr="00AF04FC">
        <w:rPr>
          <w:rFonts w:ascii="Arial" w:hAnsi="Arial" w:cs="Arial"/>
          <w:sz w:val="20"/>
          <w:lang w:val="hy-AM"/>
        </w:rPr>
        <w:t>է</w:t>
      </w:r>
      <w:r w:rsidR="00763EF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AF04FC">
        <w:rPr>
          <w:rFonts w:ascii="Arial" w:hAnsi="Arial" w:cs="Arial"/>
          <w:sz w:val="20"/>
        </w:rPr>
        <w:t>գնային</w:t>
      </w:r>
      <w:r w:rsidR="00ED683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AF04FC">
        <w:rPr>
          <w:rFonts w:ascii="Arial" w:hAnsi="Arial" w:cs="Arial"/>
          <w:sz w:val="20"/>
        </w:rPr>
        <w:t>առաջարկ</w:t>
      </w:r>
      <w:r w:rsidR="00771A92" w:rsidRPr="00AF04FC">
        <w:rPr>
          <w:rFonts w:ascii="Arial" w:hAnsi="Arial" w:cs="Arial"/>
          <w:sz w:val="20"/>
        </w:rPr>
        <w:t>ներ</w:t>
      </w:r>
      <w:r w:rsidR="00ED6836" w:rsidRPr="00AF04FC">
        <w:rPr>
          <w:rFonts w:ascii="Arial" w:hAnsi="Arial" w:cs="Arial"/>
          <w:sz w:val="20"/>
        </w:rPr>
        <w:t>ը</w:t>
      </w:r>
      <w:r w:rsidR="00ED683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AF04FC">
        <w:rPr>
          <w:rFonts w:ascii="Arial" w:hAnsi="Arial" w:cs="Arial"/>
          <w:sz w:val="20"/>
        </w:rPr>
        <w:t>կամ</w:t>
      </w:r>
      <w:r w:rsidR="00ED683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771A92" w:rsidRPr="00AF04FC">
        <w:rPr>
          <w:rFonts w:ascii="Arial" w:hAnsi="Arial" w:cs="Arial"/>
          <w:sz w:val="20"/>
          <w:lang w:val="af-ZA"/>
        </w:rPr>
        <w:t>դրանք</w:t>
      </w:r>
      <w:r w:rsidR="00771A9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AF04FC">
        <w:rPr>
          <w:rFonts w:ascii="Arial" w:hAnsi="Arial" w:cs="Arial"/>
          <w:sz w:val="20"/>
        </w:rPr>
        <w:t>ներկայացված</w:t>
      </w:r>
      <w:r w:rsidR="00ED683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AF04FC">
        <w:rPr>
          <w:rFonts w:ascii="Arial" w:hAnsi="Arial" w:cs="Arial"/>
          <w:sz w:val="20"/>
        </w:rPr>
        <w:t>են</w:t>
      </w:r>
      <w:r w:rsidR="00B1695D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AF04FC">
        <w:rPr>
          <w:rFonts w:ascii="Arial" w:hAnsi="Arial" w:cs="Arial"/>
          <w:sz w:val="20"/>
        </w:rPr>
        <w:t>հրավերի</w:t>
      </w:r>
      <w:r w:rsidR="00ED683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AF04FC">
        <w:rPr>
          <w:rFonts w:ascii="Arial" w:hAnsi="Arial" w:cs="Arial"/>
          <w:sz w:val="20"/>
        </w:rPr>
        <w:t>պահանջներին</w:t>
      </w:r>
      <w:r w:rsidR="00ED6836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D6836" w:rsidRPr="00AF04FC">
        <w:rPr>
          <w:rFonts w:ascii="Arial" w:hAnsi="Arial" w:cs="Arial"/>
          <w:sz w:val="20"/>
        </w:rPr>
        <w:t>անհամապատասխան</w:t>
      </w:r>
      <w:r w:rsidR="004348F9" w:rsidRPr="00AF04FC">
        <w:rPr>
          <w:rFonts w:ascii="Arial LatArm" w:hAnsi="Arial LatArm" w:cs="Sylfaen"/>
          <w:sz w:val="20"/>
          <w:lang w:val="af-ZA"/>
        </w:rPr>
        <w:t>:</w:t>
      </w:r>
    </w:p>
    <w:p w:rsidR="00B514E8" w:rsidRPr="00AF04FC" w:rsidRDefault="00FD2748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 LatArm" w:hAnsi="Arial LatArm" w:cs="Sylfaen"/>
          <w:szCs w:val="24"/>
        </w:rPr>
        <w:t>8</w:t>
      </w:r>
      <w:r w:rsidR="00096865" w:rsidRPr="00AF04FC">
        <w:rPr>
          <w:rFonts w:ascii="Arial LatArm" w:hAnsi="Arial LatArm" w:cs="Sylfaen"/>
          <w:szCs w:val="24"/>
        </w:rPr>
        <w:t>.</w:t>
      </w:r>
      <w:r w:rsidR="004348F9" w:rsidRPr="00AF04FC">
        <w:rPr>
          <w:rFonts w:ascii="Arial LatArm" w:hAnsi="Arial LatArm" w:cs="Sylfaen"/>
          <w:szCs w:val="24"/>
        </w:rPr>
        <w:t>3</w:t>
      </w:r>
      <w:r w:rsidR="00D7435F" w:rsidRPr="00AF04FC">
        <w:rPr>
          <w:rFonts w:ascii="Arial LatArm" w:hAnsi="Arial LatArm" w:cs="Sylfaen"/>
          <w:szCs w:val="24"/>
        </w:rPr>
        <w:t xml:space="preserve"> </w:t>
      </w:r>
      <w:r w:rsidR="00A85E5D" w:rsidRPr="00AF04FC">
        <w:rPr>
          <w:rFonts w:ascii="Arial" w:hAnsi="Arial" w:cs="Arial"/>
          <w:szCs w:val="24"/>
          <w:lang w:val="hy-AM"/>
        </w:rPr>
        <w:t>Ընտրված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մասնակիցը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որոշվում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է</w:t>
      </w:r>
      <w:r w:rsidR="00B514E8" w:rsidRPr="00AF04FC">
        <w:rPr>
          <w:rFonts w:ascii="Arial LatArm" w:hAnsi="Arial LatArm" w:cs="Sylfaen"/>
          <w:szCs w:val="24"/>
        </w:rPr>
        <w:t xml:space="preserve">` </w:t>
      </w:r>
      <w:r w:rsidR="00B514E8" w:rsidRPr="00AF04FC">
        <w:rPr>
          <w:rFonts w:ascii="Arial" w:hAnsi="Arial" w:cs="Arial"/>
          <w:szCs w:val="24"/>
          <w:lang w:val="ru-RU"/>
        </w:rPr>
        <w:t>բավարար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գնահատված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հայտեր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ներկայացրած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մասնակիցների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թվից</w:t>
      </w:r>
      <w:r w:rsidR="00B514E8" w:rsidRPr="00AF04FC">
        <w:rPr>
          <w:rFonts w:ascii="Arial LatArm" w:hAnsi="Arial LatArm" w:cs="Sylfaen"/>
          <w:szCs w:val="24"/>
        </w:rPr>
        <w:t xml:space="preserve">` </w:t>
      </w:r>
      <w:r w:rsidR="00B514E8" w:rsidRPr="00AF04FC">
        <w:rPr>
          <w:rFonts w:ascii="Arial" w:hAnsi="Arial" w:cs="Arial"/>
          <w:szCs w:val="24"/>
          <w:lang w:val="ru-RU"/>
        </w:rPr>
        <w:t>նվազագույն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գնային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առաջարկ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ներկայացրած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153C87" w:rsidRPr="00AF04FC">
        <w:rPr>
          <w:rFonts w:ascii="Arial" w:hAnsi="Arial" w:cs="Arial"/>
          <w:szCs w:val="24"/>
          <w:lang w:val="en-US"/>
        </w:rPr>
        <w:t>մ</w:t>
      </w:r>
      <w:r w:rsidR="00153C87" w:rsidRPr="00AF04FC">
        <w:rPr>
          <w:rFonts w:ascii="Arial" w:hAnsi="Arial" w:cs="Arial"/>
          <w:szCs w:val="24"/>
          <w:lang w:val="ru-RU"/>
        </w:rPr>
        <w:t>ասնակցին</w:t>
      </w:r>
      <w:r w:rsidR="00153C87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նախապատվություն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տալու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սկզբունքով։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Ընդ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որում</w:t>
      </w:r>
      <w:r w:rsidR="00B514E8" w:rsidRPr="00AF04FC">
        <w:rPr>
          <w:rFonts w:ascii="Arial LatArm" w:hAnsi="Arial LatArm" w:cs="Sylfaen"/>
          <w:szCs w:val="24"/>
        </w:rPr>
        <w:t xml:space="preserve">, </w:t>
      </w:r>
      <w:r w:rsidR="00B514E8" w:rsidRPr="00AF04FC">
        <w:rPr>
          <w:rFonts w:ascii="Arial" w:hAnsi="Arial" w:cs="Arial"/>
          <w:szCs w:val="24"/>
          <w:lang w:val="ru-RU"/>
        </w:rPr>
        <w:t>հանձնաժողովի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կողմից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A85E5D" w:rsidRPr="00AF04FC">
        <w:rPr>
          <w:rFonts w:ascii="Arial" w:hAnsi="Arial" w:cs="Arial"/>
          <w:szCs w:val="24"/>
          <w:lang w:val="hy-AM"/>
        </w:rPr>
        <w:t>ընտրված</w:t>
      </w:r>
      <w:r w:rsidR="00A85E5D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en-US"/>
        </w:rPr>
        <w:t>և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en-US"/>
        </w:rPr>
        <w:t>հաջորդաբար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en-US"/>
        </w:rPr>
        <w:t>տեղեր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զբաղեցրած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մասնակիցներին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որոշելիս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գնային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առաջարկների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</w:rPr>
        <w:t>գնահատումը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</w:rPr>
        <w:t>և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համեմատումն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իրականացվում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է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առանց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սույն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հրավերի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AE4008" w:rsidRPr="00AF04FC">
        <w:rPr>
          <w:rFonts w:ascii="Arial LatArm" w:hAnsi="Arial LatArm" w:cs="Sylfaen"/>
          <w:szCs w:val="24"/>
        </w:rPr>
        <w:t>1-</w:t>
      </w:r>
      <w:r w:rsidR="00AE4008" w:rsidRPr="00AF04FC">
        <w:rPr>
          <w:rFonts w:ascii="Arial" w:hAnsi="Arial" w:cs="Arial"/>
          <w:szCs w:val="24"/>
        </w:rPr>
        <w:t>ին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մասի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AE4008" w:rsidRPr="00AF04FC">
        <w:rPr>
          <w:rFonts w:ascii="Arial LatArm" w:hAnsi="Arial LatArm" w:cs="Sylfaen"/>
          <w:szCs w:val="24"/>
        </w:rPr>
        <w:t>5</w:t>
      </w:r>
      <w:r w:rsidR="00B514E8" w:rsidRPr="00AF04FC">
        <w:rPr>
          <w:rFonts w:ascii="Arial LatArm" w:hAnsi="Arial LatArm" w:cs="Sylfaen"/>
          <w:szCs w:val="24"/>
        </w:rPr>
        <w:t>.2</w:t>
      </w:r>
      <w:r w:rsidR="00F20DA5" w:rsidRPr="00AF04FC">
        <w:rPr>
          <w:rFonts w:ascii="Arial LatArm" w:hAnsi="Arial LatArm" w:cs="Sylfaen"/>
          <w:szCs w:val="24"/>
        </w:rPr>
        <w:t>-</w:t>
      </w:r>
      <w:r w:rsidR="00F20DA5" w:rsidRPr="00AF04FC">
        <w:rPr>
          <w:rFonts w:ascii="Arial" w:hAnsi="Arial" w:cs="Arial"/>
          <w:szCs w:val="24"/>
        </w:rPr>
        <w:t>րդ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կետում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նշված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հարկի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գումարի</w:t>
      </w:r>
      <w:r w:rsidR="00B514E8" w:rsidRPr="00AF04FC">
        <w:rPr>
          <w:rFonts w:ascii="Arial LatArm" w:hAnsi="Arial LatArm" w:cs="Sylfaen"/>
          <w:szCs w:val="24"/>
        </w:rPr>
        <w:t xml:space="preserve"> </w:t>
      </w:r>
      <w:r w:rsidR="00B514E8" w:rsidRPr="00AF04FC">
        <w:rPr>
          <w:rFonts w:ascii="Arial" w:hAnsi="Arial" w:cs="Arial"/>
          <w:szCs w:val="24"/>
          <w:lang w:val="ru-RU"/>
        </w:rPr>
        <w:t>հաշվարկման</w:t>
      </w:r>
      <w:r w:rsidR="00F61898" w:rsidRPr="00AF04FC">
        <w:rPr>
          <w:rFonts w:ascii="Arial LatArm" w:hAnsi="Arial LatArm" w:cs="Sylfaen"/>
          <w:lang w:val="hy-AM"/>
        </w:rPr>
        <w:t>:</w:t>
      </w:r>
    </w:p>
    <w:p w:rsidR="00096865" w:rsidRPr="00BB489C" w:rsidRDefault="00FD2748" w:rsidP="00EF3662">
      <w:pPr>
        <w:pStyle w:val="a3"/>
        <w:spacing w:line="240" w:lineRule="auto"/>
        <w:ind w:firstLine="567"/>
        <w:rPr>
          <w:rFonts w:cs="Sylfaen"/>
          <w:i w:val="0"/>
          <w:color w:val="FF0000"/>
          <w:szCs w:val="24"/>
          <w:lang w:val="af-ZA"/>
        </w:rPr>
      </w:pPr>
      <w:r w:rsidRPr="00AF04FC">
        <w:rPr>
          <w:rFonts w:cs="Sylfaen"/>
          <w:i w:val="0"/>
          <w:szCs w:val="24"/>
          <w:lang w:val="af-ZA"/>
        </w:rPr>
        <w:t>8</w:t>
      </w:r>
      <w:r w:rsidR="00096865" w:rsidRPr="00AF04FC">
        <w:rPr>
          <w:rFonts w:cs="Sylfaen"/>
          <w:i w:val="0"/>
          <w:szCs w:val="24"/>
          <w:lang w:val="af-ZA"/>
        </w:rPr>
        <w:t>.</w:t>
      </w:r>
      <w:r w:rsidR="004348F9" w:rsidRPr="00AF04FC">
        <w:rPr>
          <w:rFonts w:cs="Sylfaen"/>
          <w:i w:val="0"/>
          <w:szCs w:val="24"/>
          <w:lang w:val="af-ZA"/>
        </w:rPr>
        <w:t>4</w:t>
      </w:r>
      <w:r w:rsidR="00D7435F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Եթե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հայտում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անհամապատասխանություն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է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տեղ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գտել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տառերով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և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թվերով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գրված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գումարների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միջև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hy-AM"/>
        </w:rPr>
        <w:t>ապա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հիմք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է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ընդունվում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տառերով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գրված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hy-AM"/>
        </w:rPr>
        <w:t>գումարը</w:t>
      </w:r>
      <w:r w:rsidR="004D5671" w:rsidRPr="00AF04FC">
        <w:rPr>
          <w:rFonts w:ascii="Arial" w:hAnsi="Arial" w:cs="Arial"/>
          <w:i w:val="0"/>
          <w:szCs w:val="24"/>
          <w:lang w:val="hy-AM"/>
        </w:rPr>
        <w:t>։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Եթե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առաջարկվող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գները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ներկայացված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են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երկու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կամ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ավելի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արժույթներով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ապա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դրանք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համեմատվում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են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BB489C">
        <w:rPr>
          <w:rFonts w:ascii="Arial" w:hAnsi="Arial" w:cs="Arial"/>
          <w:i w:val="0"/>
          <w:color w:val="FF0000"/>
          <w:szCs w:val="24"/>
          <w:lang w:val="ru-RU"/>
        </w:rPr>
        <w:t>Հայաստանի</w:t>
      </w:r>
      <w:r w:rsidR="00096865" w:rsidRPr="00BB489C">
        <w:rPr>
          <w:rFonts w:cs="Sylfaen"/>
          <w:i w:val="0"/>
          <w:color w:val="FF0000"/>
          <w:szCs w:val="24"/>
          <w:lang w:val="af-ZA"/>
        </w:rPr>
        <w:t xml:space="preserve"> </w:t>
      </w:r>
      <w:r w:rsidR="00096865" w:rsidRPr="00BB489C">
        <w:rPr>
          <w:rFonts w:ascii="Arial" w:hAnsi="Arial" w:cs="Arial"/>
          <w:i w:val="0"/>
          <w:color w:val="FF0000"/>
          <w:szCs w:val="24"/>
          <w:lang w:val="ru-RU"/>
        </w:rPr>
        <w:t>Հանրապետության</w:t>
      </w:r>
      <w:r w:rsidR="00096865" w:rsidRPr="00BB489C">
        <w:rPr>
          <w:rFonts w:cs="Sylfaen"/>
          <w:i w:val="0"/>
          <w:color w:val="FF0000"/>
          <w:szCs w:val="24"/>
          <w:lang w:val="af-ZA"/>
        </w:rPr>
        <w:t xml:space="preserve"> </w:t>
      </w:r>
      <w:r w:rsidR="00096865" w:rsidRPr="00BB489C">
        <w:rPr>
          <w:rFonts w:ascii="Arial" w:hAnsi="Arial" w:cs="Arial"/>
          <w:i w:val="0"/>
          <w:color w:val="FF0000"/>
          <w:szCs w:val="24"/>
          <w:lang w:val="ru-RU"/>
        </w:rPr>
        <w:t>դրամով</w:t>
      </w:r>
      <w:r w:rsidR="00096865" w:rsidRPr="00BB489C">
        <w:rPr>
          <w:rFonts w:cs="Sylfaen"/>
          <w:i w:val="0"/>
          <w:color w:val="FF0000"/>
          <w:szCs w:val="24"/>
          <w:lang w:val="af-ZA"/>
        </w:rPr>
        <w:t xml:space="preserve">` </w:t>
      </w:r>
      <w:r w:rsidR="00F11794" w:rsidRPr="00BB489C">
        <w:rPr>
          <w:rFonts w:cs="Sylfaen"/>
          <w:i w:val="0"/>
          <w:color w:val="FF0000"/>
          <w:szCs w:val="24"/>
          <w:lang w:val="af-ZA"/>
        </w:rPr>
        <w:t>-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մասնակցի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կողմից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հայտը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ներկայացնելու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օրվան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Հայաստանի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Հանրապետության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Կենտրոնական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բանկի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կողմից</w:t>
      </w:r>
      <w:r w:rsidR="00BB489C" w:rsidRPr="00BB489C">
        <w:rPr>
          <w:rFonts w:ascii="Arial" w:hAnsi="Arial" w:cs="Arial"/>
          <w:i w:val="0"/>
          <w:color w:val="FF0000"/>
          <w:szCs w:val="24"/>
          <w:lang w:val="af-ZA"/>
        </w:rPr>
        <w:t xml:space="preserve"> </w:t>
      </w:r>
      <w:r w:rsidR="00BB489C" w:rsidRPr="00BB489C">
        <w:rPr>
          <w:rFonts w:ascii="Arial" w:hAnsi="Arial" w:cs="Arial"/>
          <w:i w:val="0"/>
          <w:color w:val="FF0000"/>
          <w:szCs w:val="24"/>
          <w:lang w:val="ru-RU"/>
        </w:rPr>
        <w:t>սահմանաված</w:t>
      </w:r>
      <w:r w:rsidR="00F11794" w:rsidRPr="00BB489C">
        <w:rPr>
          <w:rFonts w:cs="Sylfaen"/>
          <w:i w:val="0"/>
          <w:color w:val="FF0000"/>
          <w:szCs w:val="24"/>
          <w:lang w:val="af-ZA"/>
        </w:rPr>
        <w:t>-</w:t>
      </w:r>
      <w:r w:rsidR="00096865" w:rsidRPr="00BB489C">
        <w:rPr>
          <w:rFonts w:cs="Sylfaen"/>
          <w:i w:val="0"/>
          <w:color w:val="FF0000"/>
          <w:szCs w:val="24"/>
          <w:lang w:val="af-ZA"/>
        </w:rPr>
        <w:t xml:space="preserve"> </w:t>
      </w:r>
      <w:r w:rsidR="00616808" w:rsidRPr="00BB489C">
        <w:rPr>
          <w:rFonts w:cs="Sylfaen"/>
          <w:i w:val="0"/>
          <w:color w:val="FF0000"/>
          <w:szCs w:val="24"/>
          <w:vertAlign w:val="superscript"/>
          <w:lang w:val="af-ZA"/>
        </w:rPr>
        <w:t>1</w:t>
      </w:r>
      <w:r w:rsidR="006265F4" w:rsidRPr="00BB489C">
        <w:rPr>
          <w:rFonts w:cs="Sylfaen"/>
          <w:i w:val="0"/>
          <w:color w:val="FF0000"/>
          <w:szCs w:val="24"/>
          <w:vertAlign w:val="superscript"/>
          <w:lang w:val="af-ZA"/>
        </w:rPr>
        <w:t>0</w:t>
      </w:r>
      <w:r w:rsidR="00F11794" w:rsidRPr="00BB489C">
        <w:rPr>
          <w:rStyle w:val="af5"/>
          <w:rFonts w:cs="Sylfaen"/>
          <w:i w:val="0"/>
          <w:color w:val="FF0000"/>
          <w:szCs w:val="24"/>
          <w:lang w:val="af-ZA"/>
        </w:rPr>
        <w:footnoteReference w:id="2"/>
      </w:r>
      <w:r w:rsidR="00F11794" w:rsidRPr="00BB489C">
        <w:rPr>
          <w:rFonts w:cs="Sylfaen"/>
          <w:i w:val="0"/>
          <w:color w:val="FF0000"/>
          <w:szCs w:val="24"/>
          <w:lang w:val="af-ZA"/>
        </w:rPr>
        <w:t xml:space="preserve"> </w:t>
      </w:r>
      <w:r w:rsidR="00096865" w:rsidRPr="00BB489C">
        <w:rPr>
          <w:rFonts w:ascii="Arial" w:hAnsi="Arial" w:cs="Arial"/>
          <w:i w:val="0"/>
          <w:color w:val="FF0000"/>
          <w:szCs w:val="24"/>
          <w:lang w:val="ru-RU"/>
        </w:rPr>
        <w:t>փոխարժեքով</w:t>
      </w:r>
      <w:r w:rsidR="004D5671" w:rsidRPr="00BB489C">
        <w:rPr>
          <w:rFonts w:ascii="Arial" w:hAnsi="Arial" w:cs="Arial"/>
          <w:i w:val="0"/>
          <w:color w:val="FF0000"/>
          <w:szCs w:val="24"/>
          <w:lang w:val="ru-RU"/>
        </w:rPr>
        <w:t>։</w:t>
      </w:r>
      <w:r w:rsidR="00507FEA" w:rsidRPr="00BB489C">
        <w:rPr>
          <w:rFonts w:cs="Sylfaen"/>
          <w:i w:val="0"/>
          <w:color w:val="FF0000"/>
          <w:szCs w:val="24"/>
          <w:lang w:val="af-ZA"/>
        </w:rPr>
        <w:t xml:space="preserve"> </w:t>
      </w:r>
    </w:p>
    <w:p w:rsidR="00096865" w:rsidRPr="00AF04FC" w:rsidRDefault="00FD2748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AF04FC">
        <w:rPr>
          <w:rFonts w:cs="Sylfaen"/>
          <w:i w:val="0"/>
          <w:szCs w:val="24"/>
          <w:lang w:val="af-ZA"/>
        </w:rPr>
        <w:t>8</w:t>
      </w:r>
      <w:r w:rsidR="00096865" w:rsidRPr="00AF04FC">
        <w:rPr>
          <w:rFonts w:cs="Sylfaen"/>
          <w:i w:val="0"/>
          <w:szCs w:val="24"/>
          <w:lang w:val="af-ZA"/>
        </w:rPr>
        <w:t>.</w:t>
      </w:r>
      <w:r w:rsidR="004348F9" w:rsidRPr="00AF04FC">
        <w:rPr>
          <w:rFonts w:cs="Sylfaen"/>
          <w:i w:val="0"/>
          <w:szCs w:val="24"/>
          <w:lang w:val="af-ZA"/>
        </w:rPr>
        <w:t>5</w:t>
      </w:r>
      <w:r w:rsidR="00D7435F" w:rsidRPr="00AF04FC">
        <w:rPr>
          <w:rFonts w:cs="Sylfaen"/>
          <w:i w:val="0"/>
          <w:szCs w:val="24"/>
          <w:lang w:val="af-ZA"/>
        </w:rPr>
        <w:t xml:space="preserve"> </w:t>
      </w:r>
      <w:r w:rsidR="00153C87" w:rsidRPr="00AF04FC">
        <w:rPr>
          <w:rFonts w:ascii="Arial" w:hAnsi="Arial" w:cs="Arial"/>
          <w:i w:val="0"/>
          <w:szCs w:val="24"/>
          <w:lang w:val="af-ZA"/>
        </w:rPr>
        <w:t>Հ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անձնաժողովի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153C87" w:rsidRPr="00AF04FC">
        <w:rPr>
          <w:rFonts w:ascii="Arial" w:hAnsi="Arial" w:cs="Arial"/>
          <w:i w:val="0"/>
          <w:szCs w:val="24"/>
          <w:lang w:val="en-US"/>
        </w:rPr>
        <w:t>պ</w:t>
      </w:r>
      <w:r w:rsidR="00153C87" w:rsidRPr="00AF04FC">
        <w:rPr>
          <w:rFonts w:ascii="Arial" w:hAnsi="Arial" w:cs="Arial"/>
          <w:i w:val="0"/>
          <w:szCs w:val="24"/>
          <w:lang w:val="ru-RU"/>
        </w:rPr>
        <w:t>ատվիրատուի</w:t>
      </w:r>
      <w:r w:rsidR="00153C87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և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153C87" w:rsidRPr="00AF04FC">
        <w:rPr>
          <w:rFonts w:ascii="Arial" w:hAnsi="Arial" w:cs="Arial"/>
          <w:i w:val="0"/>
          <w:szCs w:val="24"/>
          <w:lang w:val="en-US"/>
        </w:rPr>
        <w:t>մ</w:t>
      </w:r>
      <w:r w:rsidR="00153C87" w:rsidRPr="00AF04FC">
        <w:rPr>
          <w:rFonts w:ascii="Arial" w:hAnsi="Arial" w:cs="Arial"/>
          <w:i w:val="0"/>
          <w:szCs w:val="24"/>
          <w:lang w:val="ru-RU"/>
        </w:rPr>
        <w:t>ասնակիցների</w:t>
      </w:r>
      <w:r w:rsidR="00153C87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միջև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բանակցություններն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արգելվում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են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ru-RU"/>
        </w:rPr>
        <w:t>բացառությամբ</w:t>
      </w:r>
      <w:r w:rsidR="00096865" w:rsidRPr="00AF04FC">
        <w:rPr>
          <w:rFonts w:cs="Sylfaen"/>
          <w:i w:val="0"/>
          <w:szCs w:val="24"/>
          <w:lang w:val="af-ZA"/>
        </w:rPr>
        <w:t>`</w:t>
      </w:r>
    </w:p>
    <w:p w:rsidR="00096865" w:rsidRPr="00AF04FC" w:rsidRDefault="00096865" w:rsidP="00EF3662">
      <w:pPr>
        <w:pStyle w:val="a3"/>
        <w:spacing w:line="240" w:lineRule="auto"/>
        <w:rPr>
          <w:rFonts w:cs="Sylfaen"/>
          <w:i w:val="0"/>
          <w:szCs w:val="24"/>
          <w:lang w:val="af-ZA"/>
        </w:rPr>
      </w:pPr>
      <w:r w:rsidRPr="00AF04FC">
        <w:rPr>
          <w:rFonts w:cs="Sylfaen"/>
          <w:i w:val="0"/>
          <w:szCs w:val="24"/>
          <w:lang w:val="af-ZA"/>
        </w:rPr>
        <w:t xml:space="preserve">1) </w:t>
      </w:r>
      <w:r w:rsidRPr="00AF04FC">
        <w:rPr>
          <w:rFonts w:ascii="Arial" w:hAnsi="Arial" w:cs="Arial"/>
          <w:i w:val="0"/>
          <w:szCs w:val="24"/>
          <w:lang w:val="ru-RU"/>
        </w:rPr>
        <w:t>երբ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ընթացակարգին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մասնակցել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է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մեկ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="00153C87" w:rsidRPr="00AF04FC">
        <w:rPr>
          <w:rFonts w:ascii="Arial" w:hAnsi="Arial" w:cs="Arial"/>
          <w:i w:val="0"/>
          <w:szCs w:val="24"/>
          <w:lang w:val="af-ZA"/>
        </w:rPr>
        <w:t>մ</w:t>
      </w:r>
      <w:r w:rsidR="00153C87" w:rsidRPr="00AF04FC">
        <w:rPr>
          <w:rFonts w:ascii="Arial" w:hAnsi="Arial" w:cs="Arial"/>
          <w:i w:val="0"/>
          <w:szCs w:val="24"/>
          <w:lang w:val="ru-RU"/>
        </w:rPr>
        <w:t>ասնակից</w:t>
      </w:r>
      <w:r w:rsidRPr="00AF04FC">
        <w:rPr>
          <w:rFonts w:cs="Sylfaen"/>
          <w:i w:val="0"/>
          <w:szCs w:val="24"/>
          <w:lang w:val="af-ZA"/>
        </w:rPr>
        <w:t xml:space="preserve">, </w:t>
      </w:r>
      <w:r w:rsidRPr="00AF04FC">
        <w:rPr>
          <w:rFonts w:ascii="Arial" w:hAnsi="Arial" w:cs="Arial"/>
          <w:i w:val="0"/>
          <w:szCs w:val="24"/>
          <w:lang w:val="ru-RU"/>
        </w:rPr>
        <w:t>որի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ներկայացրած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հայտը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համապատասխանում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է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հրավերի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պահանջներին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կամ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հայտերի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գնահատման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արդյունքում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հրավերի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պահանջներին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համապատասխան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է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գնահատվել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միայն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մեկ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="00153C87" w:rsidRPr="00AF04FC">
        <w:rPr>
          <w:rFonts w:ascii="Arial" w:hAnsi="Arial" w:cs="Arial"/>
          <w:i w:val="0"/>
          <w:szCs w:val="24"/>
          <w:lang w:val="af-ZA"/>
        </w:rPr>
        <w:t>մ</w:t>
      </w:r>
      <w:r w:rsidR="00153C87" w:rsidRPr="00AF04FC">
        <w:rPr>
          <w:rFonts w:ascii="Arial" w:hAnsi="Arial" w:cs="Arial"/>
          <w:i w:val="0"/>
          <w:szCs w:val="24"/>
          <w:lang w:val="ru-RU"/>
        </w:rPr>
        <w:t>ասնակցի</w:t>
      </w:r>
      <w:r w:rsidR="00153C87"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հայտ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կամ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առաջարկված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նվազագույն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գների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հավասարության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դեպքում</w:t>
      </w:r>
      <w:r w:rsidR="00940C2A" w:rsidRPr="00AF04FC">
        <w:rPr>
          <w:rFonts w:cs="Sylfaen"/>
          <w:i w:val="0"/>
          <w:szCs w:val="24"/>
          <w:lang w:val="af-ZA"/>
        </w:rPr>
        <w:t xml:space="preserve">, </w:t>
      </w:r>
      <w:r w:rsidR="00940C2A" w:rsidRPr="00AF04FC">
        <w:rPr>
          <w:rFonts w:ascii="Arial" w:hAnsi="Arial" w:cs="Arial"/>
          <w:i w:val="0"/>
          <w:szCs w:val="24"/>
          <w:lang w:val="ru-RU"/>
        </w:rPr>
        <w:t>կամ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եթե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ոչ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գնային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պայմանները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բավարարող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գնահատված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հայտեր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ներկայացրած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բոլոր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մասնակիցների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ներկայացրած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գնային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առաջարկները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գերազանցում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են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այդ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գնումը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կատարելու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համար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նախատեսված</w:t>
      </w:r>
      <w:r w:rsidR="00153C87" w:rsidRPr="00AF04FC">
        <w:rPr>
          <w:rFonts w:cs="Sylfaen"/>
          <w:i w:val="0"/>
          <w:szCs w:val="24"/>
          <w:lang w:val="af-ZA"/>
        </w:rPr>
        <w:t xml:space="preserve">` </w:t>
      </w:r>
      <w:r w:rsidR="00153C87" w:rsidRPr="00AF04FC">
        <w:rPr>
          <w:rFonts w:ascii="Arial" w:hAnsi="Arial" w:cs="Arial"/>
          <w:i w:val="0"/>
          <w:szCs w:val="24"/>
          <w:lang w:val="en-US"/>
        </w:rPr>
        <w:t>սույն</w:t>
      </w:r>
      <w:r w:rsidR="00153C87" w:rsidRPr="00AF04FC">
        <w:rPr>
          <w:rFonts w:cs="Sylfaen"/>
          <w:i w:val="0"/>
          <w:szCs w:val="24"/>
          <w:lang w:val="af-ZA"/>
        </w:rPr>
        <w:t xml:space="preserve"> </w:t>
      </w:r>
      <w:r w:rsidR="00153C87" w:rsidRPr="00AF04FC">
        <w:rPr>
          <w:rFonts w:ascii="Arial" w:hAnsi="Arial" w:cs="Arial"/>
          <w:i w:val="0"/>
          <w:szCs w:val="24"/>
          <w:lang w:val="en-US"/>
        </w:rPr>
        <w:t>հրավերի</w:t>
      </w:r>
      <w:r w:rsidR="00153C87" w:rsidRPr="00AF04FC">
        <w:rPr>
          <w:rFonts w:cs="Sylfaen"/>
          <w:i w:val="0"/>
          <w:szCs w:val="24"/>
          <w:lang w:val="af-ZA"/>
        </w:rPr>
        <w:t xml:space="preserve"> 1-</w:t>
      </w:r>
      <w:r w:rsidR="00153C87" w:rsidRPr="00AF04FC">
        <w:rPr>
          <w:rFonts w:ascii="Arial" w:hAnsi="Arial" w:cs="Arial"/>
          <w:i w:val="0"/>
          <w:szCs w:val="24"/>
          <w:lang w:val="en-US"/>
        </w:rPr>
        <w:t>ին</w:t>
      </w:r>
      <w:r w:rsidR="00153C87" w:rsidRPr="00AF04FC">
        <w:rPr>
          <w:rFonts w:cs="Sylfaen"/>
          <w:i w:val="0"/>
          <w:szCs w:val="24"/>
          <w:lang w:val="af-ZA"/>
        </w:rPr>
        <w:t xml:space="preserve"> </w:t>
      </w:r>
      <w:r w:rsidR="00153C87" w:rsidRPr="00AF04FC">
        <w:rPr>
          <w:rFonts w:ascii="Arial" w:hAnsi="Arial" w:cs="Arial"/>
          <w:i w:val="0"/>
          <w:szCs w:val="24"/>
          <w:lang w:val="en-US"/>
        </w:rPr>
        <w:t>մասի</w:t>
      </w:r>
      <w:r w:rsidR="00153C87" w:rsidRPr="00AF04FC">
        <w:rPr>
          <w:rFonts w:cs="Sylfaen"/>
          <w:i w:val="0"/>
          <w:szCs w:val="24"/>
          <w:lang w:val="af-ZA"/>
        </w:rPr>
        <w:t xml:space="preserve"> </w:t>
      </w:r>
      <w:r w:rsidR="00A150A9" w:rsidRPr="00AF04FC">
        <w:rPr>
          <w:rFonts w:cs="Sylfaen"/>
          <w:i w:val="0"/>
          <w:szCs w:val="24"/>
          <w:lang w:val="af-ZA"/>
        </w:rPr>
        <w:t>8</w:t>
      </w:r>
      <w:r w:rsidR="00153C87" w:rsidRPr="00AF04FC">
        <w:rPr>
          <w:rFonts w:cs="Sylfaen"/>
          <w:i w:val="0"/>
          <w:szCs w:val="24"/>
          <w:lang w:val="af-ZA"/>
        </w:rPr>
        <w:t xml:space="preserve">.1 </w:t>
      </w:r>
      <w:r w:rsidR="00153C87" w:rsidRPr="00AF04FC">
        <w:rPr>
          <w:rFonts w:ascii="Arial" w:hAnsi="Arial" w:cs="Arial"/>
          <w:i w:val="0"/>
          <w:szCs w:val="24"/>
          <w:lang w:val="en-US"/>
        </w:rPr>
        <w:t>կետի</w:t>
      </w:r>
      <w:r w:rsidR="00153C87" w:rsidRPr="00AF04FC">
        <w:rPr>
          <w:rFonts w:cs="Sylfaen"/>
          <w:i w:val="0"/>
          <w:szCs w:val="24"/>
          <w:lang w:val="af-ZA"/>
        </w:rPr>
        <w:t xml:space="preserve"> 2-</w:t>
      </w:r>
      <w:r w:rsidR="00153C87" w:rsidRPr="00AF04FC">
        <w:rPr>
          <w:rFonts w:ascii="Arial" w:hAnsi="Arial" w:cs="Arial"/>
          <w:i w:val="0"/>
          <w:szCs w:val="24"/>
          <w:lang w:val="en-US"/>
        </w:rPr>
        <w:t>րդ</w:t>
      </w:r>
      <w:r w:rsidR="00153C87" w:rsidRPr="00AF04FC">
        <w:rPr>
          <w:rFonts w:cs="Sylfaen"/>
          <w:i w:val="0"/>
          <w:szCs w:val="24"/>
          <w:lang w:val="af-ZA"/>
        </w:rPr>
        <w:t xml:space="preserve"> </w:t>
      </w:r>
      <w:r w:rsidR="00153C87" w:rsidRPr="00AF04FC">
        <w:rPr>
          <w:rFonts w:ascii="Arial" w:hAnsi="Arial" w:cs="Arial"/>
          <w:i w:val="0"/>
          <w:szCs w:val="24"/>
          <w:lang w:val="en-US"/>
        </w:rPr>
        <w:t>պարբերությամբ</w:t>
      </w:r>
      <w:r w:rsidR="00153C87" w:rsidRPr="00AF04FC">
        <w:rPr>
          <w:rFonts w:cs="Sylfaen"/>
          <w:i w:val="0"/>
          <w:szCs w:val="24"/>
          <w:lang w:val="af-ZA"/>
        </w:rPr>
        <w:t xml:space="preserve"> </w:t>
      </w:r>
      <w:r w:rsidR="00153C87" w:rsidRPr="00AF04FC">
        <w:rPr>
          <w:rFonts w:ascii="Arial" w:hAnsi="Arial" w:cs="Arial"/>
          <w:i w:val="0"/>
          <w:szCs w:val="24"/>
          <w:lang w:val="en-US"/>
        </w:rPr>
        <w:t>նախատեսված</w:t>
      </w:r>
      <w:r w:rsidR="00153C87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ֆինանսական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միջոցները</w:t>
      </w:r>
      <w:r w:rsidR="002D601F" w:rsidRPr="00AF04FC">
        <w:rPr>
          <w:rFonts w:cs="Sylfaen"/>
          <w:i w:val="0"/>
          <w:szCs w:val="24"/>
          <w:lang w:val="af-ZA"/>
        </w:rPr>
        <w:t xml:space="preserve"> </w:t>
      </w:r>
      <w:r w:rsidR="002D601F" w:rsidRPr="00AF04FC">
        <w:rPr>
          <w:rFonts w:ascii="Arial" w:hAnsi="Arial" w:cs="Arial"/>
          <w:i w:val="0"/>
          <w:szCs w:val="24"/>
          <w:lang w:val="ru-RU"/>
        </w:rPr>
        <w:t>կամ</w:t>
      </w:r>
      <w:r w:rsidR="002D601F" w:rsidRPr="00AF04FC">
        <w:rPr>
          <w:rFonts w:cs="Sylfaen"/>
          <w:i w:val="0"/>
          <w:szCs w:val="24"/>
          <w:lang w:val="af-ZA"/>
        </w:rPr>
        <w:t xml:space="preserve"> </w:t>
      </w:r>
      <w:r w:rsidR="002D601F" w:rsidRPr="00AF04FC">
        <w:rPr>
          <w:rFonts w:ascii="Arial" w:hAnsi="Arial" w:cs="Arial"/>
          <w:i w:val="0"/>
          <w:szCs w:val="24"/>
          <w:lang w:val="ru-RU"/>
        </w:rPr>
        <w:t>գնումն</w:t>
      </w:r>
      <w:r w:rsidR="002D601F" w:rsidRPr="00AF04FC">
        <w:rPr>
          <w:rFonts w:cs="Sylfaen"/>
          <w:i w:val="0"/>
          <w:szCs w:val="24"/>
          <w:lang w:val="af-ZA"/>
        </w:rPr>
        <w:t xml:space="preserve"> </w:t>
      </w:r>
      <w:r w:rsidR="002D601F" w:rsidRPr="00AF04FC">
        <w:rPr>
          <w:rFonts w:ascii="Arial" w:hAnsi="Arial" w:cs="Arial"/>
          <w:i w:val="0"/>
          <w:szCs w:val="24"/>
          <w:lang w:val="ru-RU"/>
        </w:rPr>
        <w:t>իրականացվում</w:t>
      </w:r>
      <w:r w:rsidR="002D601F" w:rsidRPr="00AF04FC">
        <w:rPr>
          <w:rFonts w:cs="Sylfaen"/>
          <w:i w:val="0"/>
          <w:szCs w:val="24"/>
          <w:lang w:val="af-ZA"/>
        </w:rPr>
        <w:t xml:space="preserve"> </w:t>
      </w:r>
      <w:r w:rsidR="002D601F" w:rsidRPr="00AF04FC">
        <w:rPr>
          <w:rFonts w:ascii="Arial" w:hAnsi="Arial" w:cs="Arial"/>
          <w:i w:val="0"/>
          <w:szCs w:val="24"/>
          <w:lang w:val="ru-RU"/>
        </w:rPr>
        <w:t>է</w:t>
      </w:r>
      <w:r w:rsidR="002D601F" w:rsidRPr="00AF04FC">
        <w:rPr>
          <w:rFonts w:cs="Sylfaen"/>
          <w:i w:val="0"/>
          <w:szCs w:val="24"/>
          <w:lang w:val="af-ZA"/>
        </w:rPr>
        <w:t xml:space="preserve"> </w:t>
      </w:r>
      <w:r w:rsidR="002D601F" w:rsidRPr="00AF04FC">
        <w:rPr>
          <w:rFonts w:ascii="Arial" w:hAnsi="Arial" w:cs="Arial"/>
          <w:i w:val="0"/>
          <w:szCs w:val="24"/>
          <w:lang w:val="ru-RU"/>
        </w:rPr>
        <w:t>Օրենքի</w:t>
      </w:r>
      <w:r w:rsidR="002D601F" w:rsidRPr="00AF04FC">
        <w:rPr>
          <w:rFonts w:cs="Sylfaen"/>
          <w:i w:val="0"/>
          <w:szCs w:val="24"/>
          <w:lang w:val="af-ZA"/>
        </w:rPr>
        <w:t xml:space="preserve"> 15-</w:t>
      </w:r>
      <w:r w:rsidR="002D601F" w:rsidRPr="00AF04FC">
        <w:rPr>
          <w:rFonts w:ascii="Arial" w:hAnsi="Arial" w:cs="Arial"/>
          <w:i w:val="0"/>
          <w:szCs w:val="24"/>
          <w:lang w:val="ru-RU"/>
        </w:rPr>
        <w:t>րդ</w:t>
      </w:r>
      <w:r w:rsidR="002D601F" w:rsidRPr="00AF04FC">
        <w:rPr>
          <w:rFonts w:cs="Sylfaen"/>
          <w:i w:val="0"/>
          <w:szCs w:val="24"/>
          <w:lang w:val="af-ZA"/>
        </w:rPr>
        <w:t xml:space="preserve"> </w:t>
      </w:r>
      <w:r w:rsidR="002D601F" w:rsidRPr="00AF04FC">
        <w:rPr>
          <w:rFonts w:ascii="Arial" w:hAnsi="Arial" w:cs="Arial"/>
          <w:i w:val="0"/>
          <w:szCs w:val="24"/>
          <w:lang w:val="ru-RU"/>
        </w:rPr>
        <w:t>հոդվածի</w:t>
      </w:r>
      <w:r w:rsidR="002D601F" w:rsidRPr="00AF04FC">
        <w:rPr>
          <w:rFonts w:cs="Sylfaen"/>
          <w:i w:val="0"/>
          <w:szCs w:val="24"/>
          <w:lang w:val="af-ZA"/>
        </w:rPr>
        <w:t xml:space="preserve"> 6-</w:t>
      </w:r>
      <w:r w:rsidR="002D601F" w:rsidRPr="00AF04FC">
        <w:rPr>
          <w:rFonts w:ascii="Arial" w:hAnsi="Arial" w:cs="Arial"/>
          <w:i w:val="0"/>
          <w:szCs w:val="24"/>
          <w:lang w:val="ru-RU"/>
        </w:rPr>
        <w:t>րդ</w:t>
      </w:r>
      <w:r w:rsidR="002D601F" w:rsidRPr="00AF04FC">
        <w:rPr>
          <w:rFonts w:cs="Sylfaen"/>
          <w:i w:val="0"/>
          <w:szCs w:val="24"/>
          <w:lang w:val="af-ZA"/>
        </w:rPr>
        <w:t xml:space="preserve"> </w:t>
      </w:r>
      <w:r w:rsidR="002D601F" w:rsidRPr="00AF04FC">
        <w:rPr>
          <w:rFonts w:ascii="Arial" w:hAnsi="Arial" w:cs="Arial"/>
          <w:i w:val="0"/>
          <w:szCs w:val="24"/>
          <w:lang w:val="ru-RU"/>
        </w:rPr>
        <w:t>մասի</w:t>
      </w:r>
      <w:r w:rsidR="002D601F" w:rsidRPr="00AF04FC">
        <w:rPr>
          <w:rFonts w:cs="Sylfaen"/>
          <w:i w:val="0"/>
          <w:szCs w:val="24"/>
          <w:lang w:val="af-ZA"/>
        </w:rPr>
        <w:t xml:space="preserve"> </w:t>
      </w:r>
      <w:r w:rsidR="002D601F" w:rsidRPr="00AF04FC">
        <w:rPr>
          <w:rFonts w:ascii="Arial" w:hAnsi="Arial" w:cs="Arial"/>
          <w:i w:val="0"/>
          <w:szCs w:val="24"/>
          <w:lang w:val="ru-RU"/>
        </w:rPr>
        <w:t>հիման</w:t>
      </w:r>
      <w:r w:rsidR="002D601F" w:rsidRPr="00AF04FC">
        <w:rPr>
          <w:rFonts w:cs="Sylfaen"/>
          <w:i w:val="0"/>
          <w:szCs w:val="24"/>
          <w:lang w:val="af-ZA"/>
        </w:rPr>
        <w:t xml:space="preserve"> </w:t>
      </w:r>
      <w:r w:rsidR="002D601F" w:rsidRPr="00AF04FC">
        <w:rPr>
          <w:rFonts w:ascii="Arial" w:hAnsi="Arial" w:cs="Arial"/>
          <w:i w:val="0"/>
          <w:szCs w:val="24"/>
          <w:lang w:val="ru-RU"/>
        </w:rPr>
        <w:t>վրա</w:t>
      </w:r>
      <w:r w:rsidR="004D5671" w:rsidRPr="00AF04FC">
        <w:rPr>
          <w:rFonts w:ascii="Arial" w:hAnsi="Arial" w:cs="Arial"/>
          <w:i w:val="0"/>
          <w:szCs w:val="24"/>
          <w:lang w:val="ru-RU"/>
        </w:rPr>
        <w:t>։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Սույն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կետի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համաձայն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վարվող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բանակցությունները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կարող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են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հանգեցնել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միայն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առաջարկված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գնի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նվազեցմանը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կամ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վճարման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պայմանների</w:t>
      </w:r>
      <w:r w:rsidRPr="00AF04FC">
        <w:rPr>
          <w:rFonts w:cs="Sylfaen"/>
          <w:i w:val="0"/>
          <w:szCs w:val="24"/>
          <w:lang w:val="af-ZA"/>
        </w:rPr>
        <w:t xml:space="preserve"> </w:t>
      </w:r>
      <w:r w:rsidRPr="00AF04FC">
        <w:rPr>
          <w:rFonts w:ascii="Arial" w:hAnsi="Arial" w:cs="Arial"/>
          <w:i w:val="0"/>
          <w:szCs w:val="24"/>
          <w:lang w:val="ru-RU"/>
        </w:rPr>
        <w:t>փոփոխությանը</w:t>
      </w:r>
      <w:r w:rsidR="00940C2A" w:rsidRPr="00AF04FC">
        <w:rPr>
          <w:rFonts w:cs="Sylfaen"/>
          <w:i w:val="0"/>
          <w:szCs w:val="24"/>
          <w:lang w:val="af-ZA"/>
        </w:rPr>
        <w:t xml:space="preserve">, </w:t>
      </w:r>
      <w:r w:rsidR="00940C2A" w:rsidRPr="00AF04FC">
        <w:rPr>
          <w:rFonts w:ascii="Arial" w:hAnsi="Arial" w:cs="Arial"/>
          <w:i w:val="0"/>
          <w:szCs w:val="24"/>
          <w:lang w:val="ru-RU"/>
        </w:rPr>
        <w:t>իսկ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բանակցությունները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վարվում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են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միաժամանակյա</w:t>
      </w:r>
      <w:r w:rsidR="00940C2A" w:rsidRPr="00AF04FC">
        <w:rPr>
          <w:rFonts w:cs="Sylfaen"/>
          <w:i w:val="0"/>
          <w:szCs w:val="24"/>
          <w:lang w:val="af-ZA"/>
        </w:rPr>
        <w:t xml:space="preserve">` </w:t>
      </w:r>
      <w:r w:rsidR="00940C2A" w:rsidRPr="00AF04FC">
        <w:rPr>
          <w:rFonts w:ascii="Arial" w:hAnsi="Arial" w:cs="Arial"/>
          <w:i w:val="0"/>
          <w:szCs w:val="24"/>
          <w:lang w:val="ru-RU"/>
        </w:rPr>
        <w:t>բոլոր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մասնակիցների</w:t>
      </w:r>
      <w:r w:rsidR="00940C2A" w:rsidRPr="00AF04FC">
        <w:rPr>
          <w:rFonts w:cs="Sylfaen"/>
          <w:i w:val="0"/>
          <w:szCs w:val="24"/>
          <w:lang w:val="af-ZA"/>
        </w:rPr>
        <w:t xml:space="preserve"> </w:t>
      </w:r>
      <w:r w:rsidR="00940C2A" w:rsidRPr="00AF04FC">
        <w:rPr>
          <w:rFonts w:ascii="Arial" w:hAnsi="Arial" w:cs="Arial"/>
          <w:i w:val="0"/>
          <w:szCs w:val="24"/>
          <w:lang w:val="ru-RU"/>
        </w:rPr>
        <w:t>հետ</w:t>
      </w:r>
      <w:r w:rsidRPr="00AF04FC">
        <w:rPr>
          <w:rFonts w:cs="Sylfaen"/>
          <w:i w:val="0"/>
          <w:szCs w:val="24"/>
          <w:lang w:val="af-ZA"/>
        </w:rPr>
        <w:t>.</w:t>
      </w:r>
    </w:p>
    <w:p w:rsidR="00096865" w:rsidRPr="00AF04FC" w:rsidDel="00992C40" w:rsidRDefault="00096865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AF04FC">
        <w:rPr>
          <w:rFonts w:ascii="Arial LatArm" w:hAnsi="Arial LatArm" w:cs="Sylfaen"/>
          <w:szCs w:val="24"/>
        </w:rPr>
        <w:t xml:space="preserve">2)  </w:t>
      </w:r>
      <w:r w:rsidRPr="00AF04FC">
        <w:rPr>
          <w:rFonts w:ascii="Arial" w:hAnsi="Arial" w:cs="Arial"/>
          <w:szCs w:val="24"/>
          <w:lang w:val="ru-RU"/>
        </w:rPr>
        <w:t>Օրենքով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նախատեսված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այլ</w:t>
      </w:r>
      <w:r w:rsidRPr="00AF04FC">
        <w:rPr>
          <w:rFonts w:ascii="Arial LatArm" w:hAnsi="Arial LatArm" w:cs="Sylfaen"/>
          <w:szCs w:val="24"/>
        </w:rPr>
        <w:t xml:space="preserve"> </w:t>
      </w:r>
      <w:r w:rsidRPr="00AF04FC">
        <w:rPr>
          <w:rFonts w:ascii="Arial" w:hAnsi="Arial" w:cs="Arial"/>
          <w:szCs w:val="24"/>
          <w:lang w:val="ru-RU"/>
        </w:rPr>
        <w:t>դեպքերի</w:t>
      </w:r>
      <w:r w:rsidR="004D5671" w:rsidRPr="00AF04FC">
        <w:rPr>
          <w:rFonts w:ascii="Arial" w:hAnsi="Arial" w:cs="Arial"/>
          <w:szCs w:val="24"/>
          <w:lang w:val="ru-RU"/>
        </w:rPr>
        <w:t>։</w:t>
      </w:r>
    </w:p>
    <w:p w:rsidR="009B6D58" w:rsidRPr="00AF04FC" w:rsidRDefault="00FD274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AF04FC">
        <w:rPr>
          <w:rFonts w:ascii="Arial LatArm" w:hAnsi="Arial LatArm"/>
          <w:sz w:val="20"/>
          <w:lang w:val="af-ZA" w:eastAsia="x-none"/>
        </w:rPr>
        <w:t>8</w:t>
      </w:r>
      <w:r w:rsidR="00633389" w:rsidRPr="00AF04FC">
        <w:rPr>
          <w:rFonts w:ascii="Arial LatArm" w:hAnsi="Arial LatArm"/>
          <w:sz w:val="20"/>
          <w:lang w:val="af-ZA" w:eastAsia="x-none"/>
        </w:rPr>
        <w:t>.</w:t>
      </w:r>
      <w:r w:rsidR="004348F9" w:rsidRPr="00AF04FC">
        <w:rPr>
          <w:rFonts w:ascii="Arial LatArm" w:hAnsi="Arial LatArm"/>
          <w:sz w:val="20"/>
          <w:lang w:val="af-ZA" w:eastAsia="x-none"/>
        </w:rPr>
        <w:t>6</w:t>
      </w:r>
      <w:r w:rsidR="00D7435F" w:rsidRPr="00AF04FC">
        <w:rPr>
          <w:rFonts w:ascii="Arial LatArm" w:hAnsi="Arial LatArm"/>
          <w:sz w:val="20"/>
          <w:lang w:val="af-ZA" w:eastAsia="x-none"/>
        </w:rPr>
        <w:t xml:space="preserve"> </w:t>
      </w:r>
      <w:r w:rsidR="00973FB1" w:rsidRPr="00AF04FC">
        <w:rPr>
          <w:rFonts w:ascii="Arial" w:hAnsi="Arial" w:cs="Arial"/>
          <w:sz w:val="20"/>
          <w:lang w:val="af-ZA" w:eastAsia="x-none"/>
        </w:rPr>
        <w:t>Հ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անձնաժողովը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հրավերի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պահանջների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նկատմամբ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բավարար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գնահատված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հայտեր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ներկայացրած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մ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ասնակիցներից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որոշում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և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հայտարարում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է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hy-AM" w:eastAsia="en-US"/>
        </w:rPr>
        <w:t>ընտրված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և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հաջորդաբար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տեղեր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զբաղեցրած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մասնակիցներին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>: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Ապրանքների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գնման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դեպքում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հանձնաժողովը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գնահատում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է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նաև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ներկայացված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ապրանքի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ամբողջական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նկարագրերի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համապատասխանությունը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հրավերի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2414" w:rsidRPr="00AF04FC">
        <w:rPr>
          <w:rFonts w:ascii="Arial" w:hAnsi="Arial" w:cs="Arial"/>
          <w:sz w:val="20"/>
          <w:szCs w:val="24"/>
          <w:lang w:val="ru-RU" w:eastAsia="en-US"/>
        </w:rPr>
        <w:t>պահանջներին</w:t>
      </w:r>
      <w:r w:rsidR="00D32414" w:rsidRPr="00AF04FC">
        <w:rPr>
          <w:rFonts w:ascii="Arial LatArm" w:hAnsi="Arial LatArm" w:cs="Sylfaen"/>
          <w:sz w:val="20"/>
          <w:szCs w:val="24"/>
          <w:lang w:val="af-ZA" w:eastAsia="en-US"/>
        </w:rPr>
        <w:t>: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Առաջարկված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նվազագույն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գների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հավասարության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դեպքում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կամ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եթե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ոչ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գնային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պայմաններին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բավարարող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գնահատված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հայտեր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ներկայացրած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բոլոր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ասնակիցների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ներկայացրած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գնային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առաջարկները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գերազանցում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են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սույն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ընթացակարգի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շրջանակում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գնվելիք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ապրանքների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գնման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հայտով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սահմանված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ru-RU" w:eastAsia="en-US"/>
        </w:rPr>
        <w:t>գինը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կամ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գնումն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իրականացվում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է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Օրենքի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15-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րդ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հոդվածի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6-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րդ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մասի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հիման</w:t>
      </w:r>
      <w:r w:rsidR="00FF3E3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F3E3D" w:rsidRPr="00AF04FC">
        <w:rPr>
          <w:rFonts w:ascii="Arial" w:hAnsi="Arial" w:cs="Arial"/>
          <w:sz w:val="20"/>
          <w:szCs w:val="24"/>
          <w:lang w:val="ru-RU" w:eastAsia="en-US"/>
        </w:rPr>
        <w:t>վրա</w:t>
      </w:r>
      <w:r w:rsidR="009B6D58" w:rsidRPr="00AF04FC">
        <w:rPr>
          <w:rFonts w:ascii="Arial" w:hAnsi="Arial" w:cs="Arial"/>
          <w:sz w:val="20"/>
          <w:szCs w:val="24"/>
          <w:lang w:val="ru-RU" w:eastAsia="en-US"/>
        </w:rPr>
        <w:t>՝</w:t>
      </w:r>
      <w:r w:rsidR="009B6D58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</w:p>
    <w:p w:rsidR="009B6D58" w:rsidRPr="00AF04FC" w:rsidRDefault="009B6D5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AF04FC">
        <w:rPr>
          <w:rFonts w:ascii="Arial" w:hAnsi="Arial" w:cs="Arial"/>
          <w:sz w:val="20"/>
          <w:szCs w:val="24"/>
          <w:lang w:val="ru-RU" w:eastAsia="en-US"/>
        </w:rPr>
        <w:t>ա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="00E34189" w:rsidRPr="00AF04FC">
        <w:rPr>
          <w:rFonts w:ascii="Arial" w:hAnsi="Arial" w:cs="Arial"/>
          <w:sz w:val="20"/>
          <w:szCs w:val="24"/>
          <w:lang w:val="hy-AM" w:eastAsia="en-US"/>
        </w:rPr>
        <w:t>ընտրված</w:t>
      </w:r>
      <w:r w:rsidR="00E34189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հաջորդաբար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տեղեր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զբաղեցրած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D2748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ասնակիցներին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որոշելու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նպատակով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հանձնաժողովի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նիստում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առաջարկված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գների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նվազեցման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նպատակով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ոչ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lastRenderedPageBreak/>
        <w:t>գնային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պայման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softHyphen/>
      </w:r>
      <w:r w:rsidRPr="00AF04FC">
        <w:rPr>
          <w:rFonts w:ascii="Arial" w:hAnsi="Arial" w:cs="Arial"/>
          <w:sz w:val="20"/>
          <w:szCs w:val="24"/>
          <w:lang w:val="ru-RU" w:eastAsia="en-US"/>
        </w:rPr>
        <w:t>ները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բավարարող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գնահատված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բոլոր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D2748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ասնակիցների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հետ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վարվում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միաժամանակյա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բանակցություններ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եթե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նիստին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ներկա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բոլոր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D2748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ասնակիցները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(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համապատասխան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լիազորություն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ունեցող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ներկայացուցիչները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>),</w:t>
      </w:r>
    </w:p>
    <w:p w:rsidR="009B6D58" w:rsidRPr="00AF04FC" w:rsidRDefault="009B6D5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AF04FC">
        <w:rPr>
          <w:rFonts w:ascii="Arial" w:hAnsi="Arial" w:cs="Arial"/>
          <w:sz w:val="20"/>
          <w:szCs w:val="24"/>
          <w:lang w:val="ru-RU" w:eastAsia="en-US"/>
        </w:rPr>
        <w:t>բ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հակառակ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դեպքում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հանձնաժողովի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նիստը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կասեցվում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մեկ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աշխատանքային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օրվա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ընթացքում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հանձնաժողովի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քարտուղարը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բավարար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գնահատված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143E8C" w:rsidRPr="00AF04FC">
        <w:rPr>
          <w:rFonts w:ascii="Arial" w:hAnsi="Arial" w:cs="Arial"/>
          <w:sz w:val="20"/>
          <w:szCs w:val="24"/>
          <w:lang w:val="ru-RU" w:eastAsia="en-US"/>
        </w:rPr>
        <w:t>հայտեր</w:t>
      </w:r>
      <w:r w:rsidR="00143E8C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143E8C" w:rsidRPr="00AF04FC">
        <w:rPr>
          <w:rFonts w:ascii="Arial" w:hAnsi="Arial" w:cs="Arial"/>
          <w:sz w:val="20"/>
          <w:szCs w:val="24"/>
          <w:lang w:val="ru-RU" w:eastAsia="en-US"/>
        </w:rPr>
        <w:t>ներկայացրած</w:t>
      </w:r>
      <w:r w:rsidR="00143E8C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բոլոր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143E8C" w:rsidRPr="00AF04FC">
        <w:rPr>
          <w:rFonts w:ascii="Arial" w:hAnsi="Arial" w:cs="Arial"/>
          <w:sz w:val="20"/>
          <w:szCs w:val="24"/>
          <w:lang w:val="ru-RU" w:eastAsia="en-US"/>
        </w:rPr>
        <w:t>մասնակիցներին</w:t>
      </w:r>
      <w:r w:rsidR="00143E8C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A232D9" w:rsidRPr="00AF04FC">
        <w:rPr>
          <w:rFonts w:ascii="Arial" w:hAnsi="Arial" w:cs="Arial"/>
          <w:sz w:val="20"/>
          <w:szCs w:val="24"/>
          <w:lang w:val="af-ZA" w:eastAsia="en-US"/>
        </w:rPr>
        <w:t>էլեկտրոնային</w:t>
      </w:r>
      <w:r w:rsidR="00A232D9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A232D9" w:rsidRPr="00AF04FC">
        <w:rPr>
          <w:rFonts w:ascii="Arial" w:hAnsi="Arial" w:cs="Arial"/>
          <w:sz w:val="20"/>
          <w:szCs w:val="24"/>
          <w:lang w:val="af-ZA" w:eastAsia="en-US"/>
        </w:rPr>
        <w:t>եղանակով</w:t>
      </w:r>
      <w:r w:rsidR="00A232D9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միաժամանակ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ծանուցում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գների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նվազեցման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շուրջ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միաժամանակյա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բանակցությունների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վարման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օրվա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ժամի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վայրի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մասին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>,</w:t>
      </w:r>
    </w:p>
    <w:p w:rsidR="009B6D58" w:rsidRPr="00AF04FC" w:rsidRDefault="009B6D58" w:rsidP="00EF3662">
      <w:pPr>
        <w:pStyle w:val="norm"/>
        <w:spacing w:line="240" w:lineRule="auto"/>
        <w:rPr>
          <w:rFonts w:ascii="Arial LatArm" w:hAnsi="Arial LatArm" w:cs="Sylfaen"/>
          <w:color w:val="FF0000"/>
          <w:sz w:val="20"/>
          <w:szCs w:val="24"/>
          <w:lang w:val="af-ZA" w:eastAsia="en-US"/>
        </w:rPr>
      </w:pPr>
      <w:r w:rsidRPr="00AF04FC">
        <w:rPr>
          <w:rFonts w:ascii="Arial" w:hAnsi="Arial" w:cs="Arial"/>
          <w:sz w:val="20"/>
          <w:szCs w:val="24"/>
          <w:lang w:val="ru-RU" w:eastAsia="en-US"/>
        </w:rPr>
        <w:t>գ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բանակցությունները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վարվում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ոչ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շուտ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քան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ծանուցումն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ուղարկվելու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օրվան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հաջորդող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օրվանից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երկրորդ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af-ZA" w:eastAsia="en-US"/>
        </w:rPr>
        <w:t>և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af-ZA" w:eastAsia="en-US"/>
        </w:rPr>
        <w:t>ոչ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73FB1" w:rsidRPr="00AF04FC">
        <w:rPr>
          <w:rFonts w:ascii="Arial" w:hAnsi="Arial" w:cs="Arial"/>
          <w:sz w:val="20"/>
          <w:szCs w:val="24"/>
          <w:lang w:val="af-ZA" w:eastAsia="en-US"/>
        </w:rPr>
        <w:t>ուշ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973FB1" w:rsidRPr="00AF04FC">
        <w:rPr>
          <w:rFonts w:ascii="Arial" w:hAnsi="Arial" w:cs="Arial"/>
          <w:sz w:val="20"/>
          <w:szCs w:val="24"/>
          <w:lang w:val="af-ZA" w:eastAsia="en-US"/>
        </w:rPr>
        <w:t>քան</w:t>
      </w:r>
      <w:r w:rsidR="00973FB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8A2FF1" w:rsidRPr="00AF04FC">
        <w:rPr>
          <w:rFonts w:ascii="Arial" w:hAnsi="Arial" w:cs="Arial"/>
          <w:sz w:val="20"/>
          <w:szCs w:val="24"/>
          <w:lang w:val="hy-AM" w:eastAsia="en-US"/>
        </w:rPr>
        <w:t>հինգերորդ</w:t>
      </w:r>
      <w:r w:rsidR="008A2FF1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աշխատանքային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օրը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</w:p>
    <w:p w:rsidR="009B6D58" w:rsidRPr="00AF04FC" w:rsidRDefault="009B6D5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AF04FC">
        <w:rPr>
          <w:rFonts w:ascii="Arial" w:hAnsi="Arial" w:cs="Arial"/>
          <w:sz w:val="20"/>
          <w:szCs w:val="24"/>
          <w:lang w:val="ru-RU" w:eastAsia="en-US"/>
        </w:rPr>
        <w:t>դ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յուրաքանչյուր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AF04FC">
        <w:rPr>
          <w:rFonts w:ascii="Arial" w:hAnsi="Arial" w:cs="Arial"/>
          <w:sz w:val="20"/>
          <w:szCs w:val="24"/>
          <w:lang w:eastAsia="en-US"/>
        </w:rPr>
        <w:t>մ</w:t>
      </w:r>
      <w:r w:rsidR="003B1FC0" w:rsidRPr="00AF04FC">
        <w:rPr>
          <w:rFonts w:ascii="Arial" w:hAnsi="Arial" w:cs="Arial"/>
          <w:sz w:val="20"/>
          <w:szCs w:val="24"/>
          <w:lang w:eastAsia="en-US"/>
        </w:rPr>
        <w:t>ա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սնակցի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`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տվյալ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պահին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ներկայացրած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գնային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առաջարկը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հրապարակվում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մյուս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ասնակիցների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համար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մինչև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բանակցությունների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համար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նախատեսված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վերջնաժամկետի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ավարտը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ասնակիցը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կարող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վերանայել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իր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գնային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առաջարկը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>,</w:t>
      </w:r>
    </w:p>
    <w:p w:rsidR="009B6D58" w:rsidRPr="00AF04FC" w:rsidRDefault="009B6D58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AF04FC">
        <w:rPr>
          <w:rFonts w:ascii="Arial" w:hAnsi="Arial" w:cs="Arial"/>
          <w:sz w:val="20"/>
          <w:szCs w:val="24"/>
          <w:lang w:val="ru-RU" w:eastAsia="en-US"/>
        </w:rPr>
        <w:t>ե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.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բանակցությունների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համար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սահմանված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վերջնաժամկետը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լրանալու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պահին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ըստ</w:t>
      </w:r>
      <w:r w:rsidR="00F4506C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4506C" w:rsidRPr="00AF04FC">
        <w:rPr>
          <w:rFonts w:ascii="Arial" w:hAnsi="Arial" w:cs="Arial"/>
          <w:sz w:val="20"/>
          <w:szCs w:val="24"/>
          <w:lang w:val="hy-AM" w:eastAsia="en-US"/>
        </w:rPr>
        <w:t>դրան</w:t>
      </w:r>
      <w:r w:rsidR="00F4506C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F4506C" w:rsidRPr="00AF04FC">
        <w:rPr>
          <w:rFonts w:ascii="Arial" w:hAnsi="Arial" w:cs="Arial"/>
          <w:sz w:val="20"/>
          <w:szCs w:val="24"/>
          <w:lang w:val="hy-AM" w:eastAsia="en-US"/>
        </w:rPr>
        <w:t>ներկա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ասնակիցների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ներկայացրած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գների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A11BD0" w:rsidRPr="00AF04FC">
        <w:rPr>
          <w:rFonts w:ascii="Arial" w:hAnsi="Arial" w:cs="Arial"/>
          <w:sz w:val="20"/>
          <w:szCs w:val="24"/>
          <w:lang w:val="hy-AM" w:eastAsia="en-US"/>
        </w:rPr>
        <w:t>որոնք</w:t>
      </w:r>
      <w:r w:rsidR="00A11BD0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11BD0" w:rsidRPr="00AF04FC">
        <w:rPr>
          <w:rFonts w:ascii="Arial" w:hAnsi="Arial" w:cs="Arial"/>
          <w:sz w:val="20"/>
          <w:szCs w:val="24"/>
          <w:lang w:val="hy-AM" w:eastAsia="en-US"/>
        </w:rPr>
        <w:t>չեն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գերազանցում</w:t>
      </w:r>
      <w:r w:rsidR="00AB1DD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B1DD6" w:rsidRPr="00AF04FC">
        <w:rPr>
          <w:rFonts w:ascii="Arial" w:hAnsi="Arial" w:cs="Arial"/>
          <w:sz w:val="20"/>
          <w:szCs w:val="24"/>
          <w:lang w:val="hy-AM" w:eastAsia="en-US"/>
        </w:rPr>
        <w:t>գնման</w:t>
      </w:r>
      <w:r w:rsidR="00AB1DD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B1DD6" w:rsidRPr="00AF04FC">
        <w:rPr>
          <w:rFonts w:ascii="Arial" w:hAnsi="Arial" w:cs="Arial"/>
          <w:sz w:val="20"/>
          <w:szCs w:val="24"/>
          <w:lang w:val="hy-AM" w:eastAsia="en-US"/>
        </w:rPr>
        <w:t>հայտով</w:t>
      </w:r>
      <w:r w:rsidR="00AB1DD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B1DD6" w:rsidRPr="00AF04FC">
        <w:rPr>
          <w:rFonts w:ascii="Arial" w:hAnsi="Arial" w:cs="Arial"/>
          <w:sz w:val="20"/>
          <w:szCs w:val="24"/>
          <w:lang w:val="hy-AM" w:eastAsia="en-US"/>
        </w:rPr>
        <w:t>սահմանված</w:t>
      </w:r>
      <w:r w:rsidR="00AB1DD6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AB1DD6" w:rsidRPr="00AF04FC">
        <w:rPr>
          <w:rFonts w:ascii="Arial" w:hAnsi="Arial" w:cs="Arial"/>
          <w:sz w:val="20"/>
          <w:szCs w:val="24"/>
          <w:lang w:val="hy-AM" w:eastAsia="en-US"/>
        </w:rPr>
        <w:t>գինը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որոշվում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հայտարարվում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AB1DD6" w:rsidRPr="00AF04FC">
        <w:rPr>
          <w:rFonts w:ascii="Arial" w:hAnsi="Arial" w:cs="Arial"/>
          <w:sz w:val="20"/>
          <w:szCs w:val="24"/>
          <w:lang w:val="hy-AM" w:eastAsia="en-US"/>
        </w:rPr>
        <w:t>ընտրված</w:t>
      </w:r>
      <w:r w:rsidR="00AB1DD6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հաջորդաբար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տեղերը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զբաղեցրած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ասնակիցները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>,</w:t>
      </w:r>
    </w:p>
    <w:p w:rsidR="00387F66" w:rsidRPr="00AF04FC" w:rsidRDefault="009B6D58" w:rsidP="00616808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" w:hAnsi="Arial" w:cs="Arial"/>
          <w:sz w:val="20"/>
          <w:lang w:val="ru-RU"/>
        </w:rPr>
        <w:t>զ</w:t>
      </w:r>
      <w:r w:rsidRPr="00AF04FC">
        <w:rPr>
          <w:rFonts w:ascii="Arial LatArm" w:hAnsi="Arial LatArm" w:cs="Sylfaen"/>
          <w:sz w:val="20"/>
          <w:lang w:val="af-ZA"/>
        </w:rPr>
        <w:t xml:space="preserve">. </w:t>
      </w:r>
      <w:r w:rsidRPr="00AF04FC">
        <w:rPr>
          <w:rFonts w:ascii="Arial" w:hAnsi="Arial" w:cs="Arial"/>
          <w:sz w:val="20"/>
          <w:lang w:val="ru-RU"/>
        </w:rPr>
        <w:t>բանակցությունների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համար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սահմանված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վերջնաժամկետը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լրանալու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պահին</w:t>
      </w:r>
      <w:r w:rsidRPr="00AF04FC">
        <w:rPr>
          <w:rFonts w:ascii="Arial LatArm" w:hAnsi="Arial LatArm" w:cs="Sylfae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  <w:lang w:val="ru-RU"/>
        </w:rPr>
        <w:t>եթե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դրան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ներկա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7210AC" w:rsidRPr="00AF04FC">
        <w:rPr>
          <w:rFonts w:ascii="Arial" w:hAnsi="Arial" w:cs="Arial"/>
          <w:sz w:val="20"/>
          <w:lang w:val="af-ZA"/>
        </w:rPr>
        <w:t>մ</w:t>
      </w:r>
      <w:r w:rsidRPr="00AF04FC">
        <w:rPr>
          <w:rFonts w:ascii="Arial" w:hAnsi="Arial" w:cs="Arial"/>
          <w:sz w:val="20"/>
          <w:lang w:val="ru-RU"/>
        </w:rPr>
        <w:t>ասնակիցների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ներկայացրած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գները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գերազանցում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են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ru-RU"/>
        </w:rPr>
        <w:t>գնման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ru-RU"/>
        </w:rPr>
        <w:t>հայտով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ru-RU"/>
        </w:rPr>
        <w:t>սահմանված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ru-RU"/>
        </w:rPr>
        <w:t>գինը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387F66" w:rsidRPr="00AF04FC">
        <w:rPr>
          <w:rFonts w:ascii="Arial" w:hAnsi="Arial" w:cs="Arial"/>
          <w:sz w:val="20"/>
          <w:lang w:val="hy-AM"/>
        </w:rPr>
        <w:t>ապա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գնահատող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հանձնաժողովը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կարող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է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բանակցությունների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արդյունքում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ցածր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գնային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առաջարկ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ներկայացրած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մասնակցին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հայտարարել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ընտրված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մասնակից՝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87F66" w:rsidRPr="00AF04FC">
        <w:rPr>
          <w:rFonts w:ascii="Arial" w:hAnsi="Arial" w:cs="Arial"/>
          <w:sz w:val="20"/>
          <w:lang w:val="hy-AM"/>
        </w:rPr>
        <w:t>պայմանով</w:t>
      </w:r>
      <w:r w:rsidR="00387F66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387F66" w:rsidRPr="00AF04FC">
        <w:rPr>
          <w:rFonts w:ascii="Arial" w:hAnsi="Arial" w:cs="Arial"/>
          <w:sz w:val="20"/>
          <w:lang w:val="hy-AM"/>
        </w:rPr>
        <w:t>որ՝</w:t>
      </w:r>
    </w:p>
    <w:p w:rsidR="00387F66" w:rsidRPr="00AF04FC" w:rsidRDefault="00387F66" w:rsidP="00616808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- </w:t>
      </w:r>
      <w:r w:rsidRPr="00AF04FC">
        <w:rPr>
          <w:rFonts w:ascii="Arial" w:hAnsi="Arial" w:cs="Arial"/>
          <w:sz w:val="20"/>
          <w:lang w:val="hy-AM"/>
        </w:rPr>
        <w:t>միևնույն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առարկայի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բնութագրերով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տվյալ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օրացուցային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արդեն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իսկ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կազմակերպվել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առնվազն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մրցակցային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ընթացակարգ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չկայացած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հայտարարվել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ներկայացրած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գները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գերազանցելու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հիմքով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պայմանավորված</w:t>
      </w:r>
      <w:r w:rsidRPr="00AF04FC">
        <w:rPr>
          <w:rFonts w:ascii="Arial LatArm" w:hAnsi="Arial LatArm" w:cs="Sylfaen"/>
          <w:sz w:val="20"/>
          <w:lang w:val="hy-AM"/>
        </w:rPr>
        <w:t>.</w:t>
      </w:r>
    </w:p>
    <w:p w:rsidR="00387F66" w:rsidRPr="00AF04FC" w:rsidRDefault="00387F66" w:rsidP="00616808">
      <w:pPr>
        <w:shd w:val="clear" w:color="auto" w:fill="FFFFFF"/>
        <w:ind w:firstLine="375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- </w:t>
      </w:r>
      <w:r w:rsidRPr="00AF04FC">
        <w:rPr>
          <w:rFonts w:ascii="Arial" w:hAnsi="Arial" w:cs="Arial"/>
          <w:sz w:val="20"/>
          <w:lang w:val="hy-AM"/>
        </w:rPr>
        <w:t>ընտրված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մասնակցի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կնքվող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իրավունքներն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պարտականությունները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ուժի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մեջ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մտնում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գերազանցող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լրացուցիչ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ֆինանսական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միջոցներ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վրա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համաձայնագիր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 w:cs="Sylfaen"/>
          <w:sz w:val="20"/>
          <w:lang w:val="hy-AM"/>
        </w:rPr>
        <w:t xml:space="preserve">: </w:t>
      </w:r>
      <w:r w:rsidRPr="00AF04FC">
        <w:rPr>
          <w:rFonts w:ascii="Arial" w:hAnsi="Arial" w:cs="Arial"/>
          <w:sz w:val="20"/>
          <w:lang w:val="hy-AM"/>
        </w:rPr>
        <w:t>Ընդ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համաձայնագիրը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լրացուցիչ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ֆինանսական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միջոցները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նախատեսվելուն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հաջորդող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երեք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աշխատանքային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օրվա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ընթացքում՝</w:t>
      </w:r>
      <w:r w:rsidRPr="00AF04FC">
        <w:rPr>
          <w:rFonts w:ascii="Arial LatArm" w:hAnsi="Arial LatArm" w:cs="Sylfaen"/>
          <w:sz w:val="20"/>
          <w:lang w:val="hy-AM"/>
        </w:rPr>
        <w:t xml:space="preserve"> 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մատակարարման</w:t>
      </w:r>
      <w:r w:rsidR="00AF0728"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երկարաձգելով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օրվանից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ընկած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ժամանակահատվածով</w:t>
      </w:r>
      <w:r w:rsidRPr="00AF04FC">
        <w:rPr>
          <w:rFonts w:ascii="Arial LatArm" w:hAnsi="Arial LatArm" w:cs="Sylfaen"/>
          <w:sz w:val="20"/>
          <w:lang w:val="hy-AM"/>
        </w:rPr>
        <w:t xml:space="preserve">: </w:t>
      </w:r>
      <w:r w:rsidRPr="00AF04FC">
        <w:rPr>
          <w:rFonts w:ascii="Arial" w:hAnsi="Arial" w:cs="Arial"/>
          <w:sz w:val="20"/>
          <w:lang w:val="hy-AM"/>
        </w:rPr>
        <w:t>Սույն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պարբերության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կնքելուն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հաջորդող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երեսուն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օրացուցային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օրվա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ընթացքում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լրացուցիչ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ֆինանսական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միջոցներ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նախատեսվում</w:t>
      </w:r>
      <w:r w:rsidRPr="00AF04FC">
        <w:rPr>
          <w:rFonts w:ascii="Arial LatArm" w:hAnsi="Arial LatArm" w:cs="Sylfaen"/>
          <w:sz w:val="20"/>
          <w:lang w:val="hy-AM"/>
        </w:rPr>
        <w:t>.</w:t>
      </w:r>
    </w:p>
    <w:p w:rsidR="00436F47" w:rsidRPr="00AF04FC" w:rsidRDefault="00704862" w:rsidP="00EF3662">
      <w:pPr>
        <w:ind w:firstLine="708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. </w:t>
      </w:r>
      <w:r w:rsidRPr="00AF04FC">
        <w:rPr>
          <w:rFonts w:ascii="Arial" w:hAnsi="Arial" w:cs="Arial"/>
          <w:sz w:val="20"/>
          <w:lang w:val="hy-AM"/>
        </w:rPr>
        <w:t>բանակցությունների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վերջնաժամկետը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լրանալու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պահին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ներկայացրած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գները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գերազանցում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973FB1" w:rsidRPr="00AF04FC">
        <w:rPr>
          <w:rFonts w:ascii="Arial" w:hAnsi="Arial" w:cs="Arial"/>
          <w:sz w:val="20"/>
          <w:lang w:val="hy-AM"/>
        </w:rPr>
        <w:t>կամ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hy-AM"/>
        </w:rPr>
        <w:t>նվազագույն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hy-AM"/>
        </w:rPr>
        <w:t>գները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hy-AM"/>
        </w:rPr>
        <w:t>հավասար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hy-AM"/>
        </w:rPr>
        <w:t>են</w:t>
      </w:r>
      <w:r w:rsidR="00973FB1" w:rsidRPr="00AF04FC">
        <w:rPr>
          <w:rFonts w:ascii="Arial LatArm" w:hAnsi="Arial LatArm" w:cs="Sylfaen"/>
          <w:sz w:val="20"/>
          <w:lang w:val="af-ZA"/>
        </w:rPr>
        <w:t>,</w:t>
      </w:r>
      <w:r w:rsidR="009B6D5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AF04FC">
        <w:rPr>
          <w:rFonts w:ascii="Arial" w:hAnsi="Arial" w:cs="Arial"/>
          <w:sz w:val="20"/>
          <w:lang w:val="hy-AM"/>
        </w:rPr>
        <w:t>գնման</w:t>
      </w:r>
      <w:r w:rsidR="009B6D5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AF04FC">
        <w:rPr>
          <w:rFonts w:ascii="Arial" w:hAnsi="Arial" w:cs="Arial"/>
          <w:sz w:val="20"/>
          <w:lang w:val="hy-AM"/>
        </w:rPr>
        <w:t>ընթացակարգը</w:t>
      </w:r>
      <w:r w:rsidR="009B6D5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3DC6" w:rsidRPr="00AF04FC">
        <w:rPr>
          <w:rFonts w:ascii="Arial" w:hAnsi="Arial" w:cs="Arial"/>
          <w:sz w:val="20"/>
          <w:lang w:val="hy-AM"/>
        </w:rPr>
        <w:t>Օ</w:t>
      </w:r>
      <w:r w:rsidR="00973FB1" w:rsidRPr="00AF04FC">
        <w:rPr>
          <w:rFonts w:ascii="Arial" w:hAnsi="Arial" w:cs="Arial"/>
          <w:sz w:val="20"/>
          <w:lang w:val="hy-AM"/>
        </w:rPr>
        <w:t>րենքի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37-</w:t>
      </w:r>
      <w:r w:rsidR="00973FB1" w:rsidRPr="00AF04FC">
        <w:rPr>
          <w:rFonts w:ascii="Arial" w:hAnsi="Arial" w:cs="Arial"/>
          <w:sz w:val="20"/>
          <w:lang w:val="hy-AM"/>
        </w:rPr>
        <w:t>րդ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hy-AM"/>
        </w:rPr>
        <w:t>հոդվածի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1-</w:t>
      </w:r>
      <w:r w:rsidR="00973FB1" w:rsidRPr="00AF04FC">
        <w:rPr>
          <w:rFonts w:ascii="Arial" w:hAnsi="Arial" w:cs="Arial"/>
          <w:sz w:val="20"/>
          <w:lang w:val="hy-AM"/>
        </w:rPr>
        <w:t>ին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hy-AM"/>
        </w:rPr>
        <w:t>մասի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1-</w:t>
      </w:r>
      <w:r w:rsidR="00973FB1" w:rsidRPr="00AF04FC">
        <w:rPr>
          <w:rFonts w:ascii="Arial" w:hAnsi="Arial" w:cs="Arial"/>
          <w:sz w:val="20"/>
          <w:lang w:val="hy-AM"/>
        </w:rPr>
        <w:t>ին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hy-AM"/>
        </w:rPr>
        <w:t>կետի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hy-AM"/>
        </w:rPr>
        <w:t>հիման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73FB1" w:rsidRPr="00AF04FC">
        <w:rPr>
          <w:rFonts w:ascii="Arial" w:hAnsi="Arial" w:cs="Arial"/>
          <w:sz w:val="20"/>
          <w:lang w:val="hy-AM"/>
        </w:rPr>
        <w:t>վրա</w:t>
      </w:r>
      <w:r w:rsidR="00973F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AF04FC">
        <w:rPr>
          <w:rFonts w:ascii="Arial" w:hAnsi="Arial" w:cs="Arial"/>
          <w:sz w:val="20"/>
          <w:lang w:val="hy-AM"/>
        </w:rPr>
        <w:t>հայտարարվում</w:t>
      </w:r>
      <w:r w:rsidR="009B6D5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AF04FC">
        <w:rPr>
          <w:rFonts w:ascii="Arial" w:hAnsi="Arial" w:cs="Arial"/>
          <w:sz w:val="20"/>
          <w:lang w:val="hy-AM"/>
        </w:rPr>
        <w:t>է</w:t>
      </w:r>
      <w:r w:rsidR="009B6D5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9B6D58" w:rsidRPr="00AF04FC">
        <w:rPr>
          <w:rFonts w:ascii="Arial" w:hAnsi="Arial" w:cs="Arial"/>
          <w:sz w:val="20"/>
          <w:lang w:val="hy-AM"/>
        </w:rPr>
        <w:t>չկայացած</w:t>
      </w:r>
      <w:r w:rsidR="003D1FE3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3D1FE3" w:rsidRPr="00AF04FC">
        <w:rPr>
          <w:rFonts w:ascii="Arial" w:hAnsi="Arial" w:cs="Arial"/>
          <w:sz w:val="20"/>
          <w:lang w:val="hy-AM"/>
        </w:rPr>
        <w:t>բացառությամբ</w:t>
      </w:r>
      <w:r w:rsidR="003D1FE3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FE3" w:rsidRPr="00AF04FC">
        <w:rPr>
          <w:rFonts w:ascii="Arial" w:hAnsi="Arial" w:cs="Arial"/>
          <w:sz w:val="20"/>
          <w:lang w:val="hy-AM"/>
        </w:rPr>
        <w:t>սույն</w:t>
      </w:r>
      <w:r w:rsidR="003D1FE3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FE3" w:rsidRPr="00AF04FC">
        <w:rPr>
          <w:rFonts w:ascii="Arial" w:hAnsi="Arial" w:cs="Arial"/>
          <w:sz w:val="20"/>
          <w:lang w:val="hy-AM"/>
        </w:rPr>
        <w:t>ենթակետի</w:t>
      </w:r>
      <w:r w:rsidR="003D1FE3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FE3" w:rsidRPr="00AF04FC">
        <w:rPr>
          <w:rFonts w:ascii="Arial LatArm" w:hAnsi="Arial LatArm" w:cs="Arial LatArm"/>
          <w:sz w:val="20"/>
          <w:lang w:val="hy-AM"/>
        </w:rPr>
        <w:t>«</w:t>
      </w:r>
      <w:r w:rsidR="003D1FE3" w:rsidRPr="00AF04FC">
        <w:rPr>
          <w:rFonts w:ascii="Arial" w:hAnsi="Arial" w:cs="Arial"/>
          <w:sz w:val="20"/>
          <w:lang w:val="hy-AM"/>
        </w:rPr>
        <w:t>զ</w:t>
      </w:r>
      <w:r w:rsidR="003D1FE3" w:rsidRPr="00AF04FC">
        <w:rPr>
          <w:rFonts w:ascii="Arial LatArm" w:hAnsi="Arial LatArm" w:cs="Arial LatArm"/>
          <w:sz w:val="20"/>
          <w:lang w:val="hy-AM"/>
        </w:rPr>
        <w:t>»</w:t>
      </w:r>
      <w:r w:rsidR="003D1FE3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FE3" w:rsidRPr="00AF04FC">
        <w:rPr>
          <w:rFonts w:ascii="Arial" w:hAnsi="Arial" w:cs="Arial"/>
          <w:sz w:val="20"/>
          <w:lang w:val="hy-AM"/>
        </w:rPr>
        <w:t>պարբերությամբ</w:t>
      </w:r>
      <w:r w:rsidR="003D1FE3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FE3" w:rsidRPr="00AF04FC">
        <w:rPr>
          <w:rFonts w:ascii="Arial" w:hAnsi="Arial" w:cs="Arial"/>
          <w:sz w:val="20"/>
          <w:lang w:val="hy-AM"/>
        </w:rPr>
        <w:t>նախատեսված</w:t>
      </w:r>
      <w:r w:rsidR="003D1FE3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FE3" w:rsidRPr="00AF04FC">
        <w:rPr>
          <w:rFonts w:ascii="Arial" w:hAnsi="Arial" w:cs="Arial"/>
          <w:sz w:val="20"/>
          <w:lang w:val="hy-AM"/>
        </w:rPr>
        <w:t>դեպքի</w:t>
      </w:r>
      <w:r w:rsidR="003D1FE3" w:rsidRPr="00AF04FC">
        <w:rPr>
          <w:rFonts w:ascii="Arial LatArm" w:hAnsi="Arial LatArm" w:cs="Sylfaen"/>
          <w:sz w:val="20"/>
          <w:lang w:val="hy-AM"/>
        </w:rPr>
        <w:t>:</w:t>
      </w:r>
    </w:p>
    <w:p w:rsidR="00B514E8" w:rsidRPr="00AF04FC" w:rsidRDefault="00FD2748" w:rsidP="00EF3662">
      <w:pPr>
        <w:ind w:firstLine="708"/>
        <w:jc w:val="both"/>
        <w:rPr>
          <w:rFonts w:ascii="Arial LatArm" w:hAnsi="Arial LatArm"/>
          <w:sz w:val="20"/>
          <w:szCs w:val="20"/>
          <w:lang w:val="hy-AM" w:eastAsia="x-none"/>
        </w:rPr>
      </w:pPr>
      <w:r w:rsidRPr="00AF04FC">
        <w:rPr>
          <w:rFonts w:ascii="Arial LatArm" w:hAnsi="Arial LatArm"/>
          <w:sz w:val="20"/>
          <w:szCs w:val="20"/>
          <w:lang w:val="af-ZA" w:eastAsia="x-none"/>
        </w:rPr>
        <w:t>8</w:t>
      </w:r>
      <w:r w:rsidR="00C82BD2" w:rsidRPr="00AF04FC">
        <w:rPr>
          <w:rFonts w:ascii="Arial LatArm" w:hAnsi="Arial LatArm"/>
          <w:sz w:val="20"/>
          <w:szCs w:val="20"/>
          <w:lang w:val="af-ZA" w:eastAsia="x-none"/>
        </w:rPr>
        <w:t>.</w:t>
      </w:r>
      <w:r w:rsidR="004348F9" w:rsidRPr="00AF04FC">
        <w:rPr>
          <w:rFonts w:ascii="Arial LatArm" w:hAnsi="Arial LatArm"/>
          <w:sz w:val="20"/>
          <w:szCs w:val="20"/>
          <w:lang w:val="af-ZA" w:eastAsia="x-none"/>
        </w:rPr>
        <w:t>7</w:t>
      </w:r>
      <w:r w:rsidR="00E24EBF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53C9B" w:rsidRPr="00AF04FC">
        <w:rPr>
          <w:rFonts w:ascii="Arial" w:hAnsi="Arial" w:cs="Arial"/>
          <w:sz w:val="20"/>
          <w:szCs w:val="20"/>
          <w:lang w:val="af-ZA" w:eastAsia="x-none"/>
        </w:rPr>
        <w:t>Պ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ահանջի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AD522C" w:rsidRPr="00AF04FC">
        <w:rPr>
          <w:rFonts w:ascii="Arial" w:hAnsi="Arial" w:cs="Arial"/>
          <w:sz w:val="20"/>
          <w:szCs w:val="20"/>
          <w:lang w:val="af-ZA" w:eastAsia="x-none"/>
        </w:rPr>
        <w:t>որևէ</w:t>
      </w:r>
      <w:r w:rsidR="00AD522C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210AC" w:rsidRPr="00AF04FC">
        <w:rPr>
          <w:rFonts w:ascii="Arial" w:hAnsi="Arial" w:cs="Arial"/>
          <w:sz w:val="20"/>
          <w:szCs w:val="20"/>
          <w:lang w:val="af-ZA" w:eastAsia="x-none"/>
        </w:rPr>
        <w:t>մ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ասնակցի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հայտիպատճենները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հանձնաժողովի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քարտուղարն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անհապաղ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տրամադրում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է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նման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պահանջ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ներկայացրած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A66431" w:rsidRPr="00AF04FC">
        <w:rPr>
          <w:rFonts w:ascii="Arial" w:hAnsi="Arial" w:cs="Arial"/>
          <w:sz w:val="20"/>
          <w:szCs w:val="20"/>
          <w:lang w:val="af-ZA" w:eastAsia="x-none"/>
        </w:rPr>
        <w:t>այլ</w:t>
      </w:r>
      <w:r w:rsidR="00A6643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36E4" w:rsidRPr="00AF04FC">
        <w:rPr>
          <w:rFonts w:ascii="Arial" w:hAnsi="Arial" w:cs="Arial"/>
          <w:sz w:val="20"/>
          <w:szCs w:val="20"/>
          <w:lang w:val="af-ZA" w:eastAsia="x-none"/>
        </w:rPr>
        <w:t>մ</w:t>
      </w:r>
      <w:r w:rsidR="00B514E8" w:rsidRPr="00AF04FC">
        <w:rPr>
          <w:rFonts w:ascii="Arial" w:hAnsi="Arial" w:cs="Arial"/>
          <w:sz w:val="20"/>
          <w:szCs w:val="20"/>
          <w:lang w:val="af-ZA" w:eastAsia="x-none"/>
        </w:rPr>
        <w:t>ասնակցին</w:t>
      </w:r>
      <w:r w:rsidR="00B514E8" w:rsidRPr="00AF04FC">
        <w:rPr>
          <w:rFonts w:ascii="Arial LatArm" w:hAnsi="Arial LatArm"/>
          <w:sz w:val="20"/>
          <w:szCs w:val="20"/>
          <w:lang w:val="af-ZA" w:eastAsia="x-none"/>
        </w:rPr>
        <w:t>:</w:t>
      </w:r>
      <w:r w:rsidR="007B6811"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Պահանջի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կատարման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անհնարինության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պահանջ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ներկայացրած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անձին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անհապաղ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տրամադրվում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է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410B68" w:rsidRPr="00AF04FC">
        <w:rPr>
          <w:rFonts w:ascii="Arial" w:hAnsi="Arial" w:cs="Arial"/>
          <w:sz w:val="20"/>
          <w:szCs w:val="20"/>
          <w:lang w:val="hy-AM" w:eastAsia="x-none"/>
        </w:rPr>
        <w:t>հայտում</w:t>
      </w:r>
      <w:r w:rsidR="00410B68"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410B68" w:rsidRPr="00AF04FC">
        <w:rPr>
          <w:rFonts w:ascii="Arial" w:hAnsi="Arial" w:cs="Arial"/>
          <w:sz w:val="20"/>
          <w:szCs w:val="20"/>
          <w:lang w:val="hy-AM" w:eastAsia="x-none"/>
        </w:rPr>
        <w:t>ներառված</w:t>
      </w:r>
      <w:r w:rsidR="00410B68"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փաստաթղթերը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,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որոնց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վերջինս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ծանոթանում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է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տեղում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,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իրավունք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ունի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լուսանկարել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դրանք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և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վերադարձնում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է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CA4AB2" w:rsidRPr="00AF04FC">
        <w:rPr>
          <w:rFonts w:ascii="Arial" w:hAnsi="Arial" w:cs="Arial"/>
          <w:sz w:val="20"/>
          <w:szCs w:val="20"/>
          <w:lang w:val="af-ZA" w:eastAsia="x-none"/>
        </w:rPr>
        <w:t>հանձնաժողովի</w:t>
      </w:r>
      <w:r w:rsidR="00CA4AB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քարտուղարին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նիստի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ընթացքում՝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առանց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խոչընդոտելու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հանձնաժողովի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բնականոն</w:t>
      </w:r>
      <w:r w:rsidR="007B6811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7B6811" w:rsidRPr="00AF04FC">
        <w:rPr>
          <w:rFonts w:ascii="Arial" w:hAnsi="Arial" w:cs="Arial"/>
          <w:sz w:val="20"/>
          <w:szCs w:val="20"/>
          <w:lang w:val="af-ZA" w:eastAsia="x-none"/>
        </w:rPr>
        <w:t>գործունեությանը</w:t>
      </w:r>
      <w:r w:rsidR="007B6811" w:rsidRPr="00AF04FC">
        <w:rPr>
          <w:rFonts w:ascii="Arial LatArm" w:hAnsi="Arial LatArm"/>
          <w:sz w:val="20"/>
          <w:szCs w:val="20"/>
          <w:lang w:val="hy-AM" w:eastAsia="x-none"/>
        </w:rPr>
        <w:t>:</w:t>
      </w:r>
    </w:p>
    <w:p w:rsidR="00116E47" w:rsidRPr="00AF04FC" w:rsidRDefault="00A150A9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af-ZA" w:eastAsia="en-US"/>
        </w:rPr>
      </w:pPr>
      <w:r w:rsidRPr="00AF04FC">
        <w:rPr>
          <w:rFonts w:ascii="Arial LatArm" w:hAnsi="Arial LatArm"/>
          <w:sz w:val="20"/>
          <w:lang w:val="af-ZA" w:eastAsia="x-none"/>
        </w:rPr>
        <w:t>8</w:t>
      </w:r>
      <w:r w:rsidR="002B121D" w:rsidRPr="00AF04FC">
        <w:rPr>
          <w:rFonts w:ascii="Arial LatArm" w:hAnsi="Arial LatArm"/>
          <w:sz w:val="20"/>
          <w:lang w:val="af-ZA" w:eastAsia="x-none"/>
        </w:rPr>
        <w:t>.</w:t>
      </w:r>
      <w:r w:rsidR="004348F9" w:rsidRPr="00AF04FC">
        <w:rPr>
          <w:rFonts w:ascii="Arial LatArm" w:hAnsi="Arial LatArm"/>
          <w:sz w:val="20"/>
          <w:lang w:val="af-ZA" w:eastAsia="x-none"/>
        </w:rPr>
        <w:t>8</w:t>
      </w:r>
      <w:r w:rsidR="002B121D" w:rsidRPr="00AF04FC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AF04FC">
        <w:rPr>
          <w:rFonts w:ascii="Arial" w:hAnsi="Arial" w:cs="Arial"/>
          <w:sz w:val="20"/>
          <w:lang w:val="af-ZA" w:eastAsia="x-none"/>
        </w:rPr>
        <w:t>Եթե</w:t>
      </w:r>
      <w:r w:rsidR="002B121D" w:rsidRPr="00AF04FC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AF04FC">
        <w:rPr>
          <w:rFonts w:ascii="Arial" w:hAnsi="Arial" w:cs="Arial"/>
          <w:sz w:val="20"/>
          <w:lang w:val="af-ZA" w:eastAsia="x-none"/>
        </w:rPr>
        <w:t>հայտերի</w:t>
      </w:r>
      <w:r w:rsidR="002B121D" w:rsidRPr="00AF04FC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AF04FC">
        <w:rPr>
          <w:rFonts w:ascii="Arial" w:hAnsi="Arial" w:cs="Arial"/>
          <w:sz w:val="20"/>
          <w:lang w:val="af-ZA" w:eastAsia="x-none"/>
        </w:rPr>
        <w:t>բացման</w:t>
      </w:r>
      <w:r w:rsidR="00DE1C00" w:rsidRPr="00AF04FC">
        <w:rPr>
          <w:rFonts w:ascii="Arial LatArm" w:hAnsi="Arial LatArm"/>
          <w:sz w:val="20"/>
          <w:lang w:val="hy-AM" w:eastAsia="x-none"/>
        </w:rPr>
        <w:t xml:space="preserve"> </w:t>
      </w:r>
      <w:r w:rsidR="00DE1C00" w:rsidRPr="00AF04FC">
        <w:rPr>
          <w:rFonts w:ascii="Arial" w:hAnsi="Arial" w:cs="Arial"/>
          <w:sz w:val="20"/>
          <w:lang w:val="hy-AM" w:eastAsia="x-none"/>
        </w:rPr>
        <w:t>և</w:t>
      </w:r>
      <w:r w:rsidR="00DE1C00" w:rsidRPr="00AF04FC">
        <w:rPr>
          <w:rFonts w:ascii="Arial LatArm" w:hAnsi="Arial LatArm"/>
          <w:sz w:val="20"/>
          <w:lang w:val="hy-AM" w:eastAsia="x-none"/>
        </w:rPr>
        <w:t xml:space="preserve"> </w:t>
      </w:r>
      <w:r w:rsidR="00DE1C00" w:rsidRPr="00AF04FC">
        <w:rPr>
          <w:rFonts w:ascii="Arial" w:hAnsi="Arial" w:cs="Arial"/>
          <w:sz w:val="20"/>
          <w:lang w:val="hy-AM" w:eastAsia="x-none"/>
        </w:rPr>
        <w:t>գնահատման</w:t>
      </w:r>
      <w:r w:rsidR="002B121D" w:rsidRPr="00AF04FC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AF04FC">
        <w:rPr>
          <w:rFonts w:ascii="Arial" w:hAnsi="Arial" w:cs="Arial"/>
          <w:sz w:val="20"/>
          <w:lang w:val="af-ZA" w:eastAsia="x-none"/>
        </w:rPr>
        <w:t>նիստի</w:t>
      </w:r>
      <w:r w:rsidR="002B121D" w:rsidRPr="00AF04FC">
        <w:rPr>
          <w:rFonts w:ascii="Arial LatArm" w:hAnsi="Arial LatArm"/>
          <w:sz w:val="20"/>
          <w:lang w:val="af-ZA" w:eastAsia="x-none"/>
        </w:rPr>
        <w:t xml:space="preserve"> </w:t>
      </w:r>
      <w:r w:rsidR="002B121D" w:rsidRPr="00AF04FC">
        <w:rPr>
          <w:rFonts w:ascii="Arial" w:hAnsi="Arial" w:cs="Arial"/>
          <w:sz w:val="20"/>
          <w:lang w:val="af-ZA" w:eastAsia="x-none"/>
        </w:rPr>
        <w:t>ընթացքում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իրականացված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գնահատման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արդյուն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softHyphen/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քում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="00A24827" w:rsidRPr="00AF04FC">
        <w:rPr>
          <w:rFonts w:ascii="Arial" w:hAnsi="Arial" w:cs="Arial"/>
          <w:sz w:val="20"/>
          <w:szCs w:val="24"/>
          <w:lang w:val="af-ZA" w:eastAsia="en-US"/>
        </w:rPr>
        <w:t>ասնակցի</w:t>
      </w:r>
      <w:r w:rsidR="00A24827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հայտում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արձանագրվում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են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անհամապատասխանություններ՝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հրավերի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պահանջների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նկատմամբ</w:t>
      </w:r>
      <w:r w:rsidR="004348F9" w:rsidRPr="00AF04FC">
        <w:rPr>
          <w:rFonts w:ascii="Arial LatArm" w:hAnsi="Arial LatArm" w:cs="Sylfaen"/>
          <w:sz w:val="20"/>
          <w:szCs w:val="24"/>
          <w:lang w:val="hy-AM" w:eastAsia="en-US"/>
        </w:rPr>
        <w:t>,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ապա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հանձնաժողովը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մեկ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աշխատանքային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օրով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կասեցնում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նիստը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իսկ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հանձնաժողովի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քարտուղարը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նույն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օրը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դրա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մասին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4348F9" w:rsidRPr="00AF04FC">
        <w:rPr>
          <w:rFonts w:ascii="Arial" w:hAnsi="Arial" w:cs="Arial"/>
          <w:sz w:val="20"/>
          <w:szCs w:val="24"/>
          <w:lang w:val="af-ZA" w:eastAsia="en-US"/>
        </w:rPr>
        <w:t>էլեկտրոնային</w:t>
      </w:r>
      <w:r w:rsidR="004348F9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4348F9" w:rsidRPr="00AF04FC">
        <w:rPr>
          <w:rFonts w:ascii="Arial" w:hAnsi="Arial" w:cs="Arial"/>
          <w:sz w:val="20"/>
          <w:szCs w:val="24"/>
          <w:lang w:val="af-ZA" w:eastAsia="en-US"/>
        </w:rPr>
        <w:t>եղանակով</w:t>
      </w:r>
      <w:r w:rsidR="004348F9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տեղեկացնում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210AC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ասնակցին՝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առաջարկելով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մինչև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կասեցման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ժամկետի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ավարտը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շտկել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անհամապատասխանությունը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>:</w:t>
      </w:r>
    </w:p>
    <w:p w:rsidR="002B121D" w:rsidRPr="00AF04FC" w:rsidRDefault="002E0966" w:rsidP="00EF3662">
      <w:pPr>
        <w:pStyle w:val="norm"/>
        <w:spacing w:line="240" w:lineRule="auto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" w:hAnsi="Arial" w:cs="Arial"/>
          <w:sz w:val="20"/>
          <w:szCs w:val="24"/>
          <w:lang w:val="af-ZA" w:eastAsia="en-US"/>
        </w:rPr>
        <w:t>Գնահատող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հանձնաժողովը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կարող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պատճառաբանված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որոշման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դեպքում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Կարգի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67-</w:t>
      </w:r>
      <w:r w:rsidRPr="00AF04FC">
        <w:rPr>
          <w:rFonts w:ascii="Arial" w:hAnsi="Arial" w:cs="Arial"/>
          <w:sz w:val="20"/>
          <w:szCs w:val="24"/>
          <w:lang w:val="af-ZA" w:eastAsia="en-US"/>
        </w:rPr>
        <w:t>րդ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կետի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հիման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վրա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ՀՀ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պետական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եկամուտների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կոմիտեի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միջոցով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ստուգել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մասնակցի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(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մասնակիցների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>)</w:t>
      </w:r>
      <w:r w:rsidR="00EF124E" w:rsidRPr="00AF04FC">
        <w:rPr>
          <w:rFonts w:ascii="Arial" w:hAnsi="Arial" w:cs="Arial"/>
          <w:sz w:val="20"/>
          <w:szCs w:val="24"/>
          <w:lang w:val="af-ZA" w:eastAsia="en-US"/>
        </w:rPr>
        <w:t>՝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Օրենքի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6-</w:t>
      </w:r>
      <w:r w:rsidRPr="00AF04FC">
        <w:rPr>
          <w:rFonts w:ascii="Arial" w:hAnsi="Arial" w:cs="Arial"/>
          <w:sz w:val="20"/>
          <w:szCs w:val="24"/>
          <w:lang w:val="af-ZA" w:eastAsia="en-US"/>
        </w:rPr>
        <w:t>րդ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հոդվածի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1-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մասի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2-</w:t>
      </w:r>
      <w:r w:rsidRPr="00AF04FC">
        <w:rPr>
          <w:rFonts w:ascii="Arial" w:hAnsi="Arial" w:cs="Arial"/>
          <w:sz w:val="20"/>
          <w:szCs w:val="24"/>
          <w:lang w:val="af-ZA" w:eastAsia="en-US"/>
        </w:rPr>
        <w:t>րդ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կետին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բավարարելու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մասին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հայտով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ներկայացված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հավաստման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af-ZA" w:eastAsia="en-US"/>
        </w:rPr>
        <w:t>իսկությունը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>: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Սույն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պարբերության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կիրառման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դեպքում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կոմիտե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ներկայացվող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տեղեկատվությունը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պետք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է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առնվազն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պարունակի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տվյալներ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մասնակցի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(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մասնակիցների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)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անվանման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հարկ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վճարողի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հաշվառման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համարի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և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հայտը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ներկայացվելու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ամիս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ամսաթվի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և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տարեթվի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563192" w:rsidRPr="00AF04FC">
        <w:rPr>
          <w:rFonts w:ascii="Arial" w:hAnsi="Arial" w:cs="Arial"/>
          <w:sz w:val="20"/>
          <w:szCs w:val="24"/>
          <w:lang w:val="af-ZA" w:eastAsia="en-US"/>
        </w:rPr>
        <w:t>մասին</w:t>
      </w:r>
      <w:r w:rsidR="00563192" w:rsidRPr="00AF04FC">
        <w:rPr>
          <w:rFonts w:ascii="Arial LatArm" w:hAnsi="Arial LatArm" w:cs="Sylfaen"/>
          <w:sz w:val="20"/>
          <w:szCs w:val="24"/>
          <w:lang w:val="af-ZA" w:eastAsia="en-US"/>
        </w:rPr>
        <w:t>:</w:t>
      </w:r>
      <w:r w:rsidR="00436F47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Եթե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անհամապատա</w:t>
      </w:r>
      <w:r w:rsidR="003D39F7" w:rsidRPr="00AF04FC">
        <w:rPr>
          <w:rFonts w:ascii="Arial" w:hAnsi="Arial" w:cs="Arial"/>
          <w:sz w:val="20"/>
          <w:szCs w:val="24"/>
          <w:lang w:val="hy-AM" w:eastAsia="en-US"/>
        </w:rPr>
        <w:t>ս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խանություն</w:t>
      </w:r>
      <w:r w:rsidR="003D39F7" w:rsidRPr="00AF04FC">
        <w:rPr>
          <w:rFonts w:ascii="Arial" w:hAnsi="Arial" w:cs="Arial"/>
          <w:sz w:val="20"/>
          <w:szCs w:val="24"/>
          <w:lang w:val="hy-AM" w:eastAsia="en-US"/>
        </w:rPr>
        <w:t>ն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արձանագրվել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ՀՀ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պետական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եկամուտների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կոմիտեից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ստացված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տեղեկատվության</w:t>
      </w:r>
      <w:r w:rsidR="00EF124E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հիման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վրա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ապա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մասնակցին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ուղարկվող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lastRenderedPageBreak/>
        <w:t>ծանուցմանը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կցվում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նաև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կոմիտեից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ստացված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տեղեկատվության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բնօրինակից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սկանավորված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տարբերակը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: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Մասնակցին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ուղարկվող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ծանուցման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մեջ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մանրամասն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նկարագրվում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են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AF04FC">
        <w:rPr>
          <w:rFonts w:ascii="Arial" w:hAnsi="Arial" w:cs="Arial"/>
          <w:sz w:val="20"/>
          <w:szCs w:val="24"/>
          <w:lang w:val="hy-AM" w:eastAsia="en-US"/>
        </w:rPr>
        <w:t>հայտի</w:t>
      </w:r>
      <w:r w:rsidR="00873E8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AF04FC">
        <w:rPr>
          <w:rFonts w:ascii="Arial" w:hAnsi="Arial" w:cs="Arial"/>
          <w:sz w:val="20"/>
          <w:szCs w:val="24"/>
          <w:lang w:val="hy-AM" w:eastAsia="en-US"/>
        </w:rPr>
        <w:t>գն</w:t>
      </w:r>
      <w:r w:rsidR="00563192" w:rsidRPr="00AF04FC">
        <w:rPr>
          <w:rFonts w:ascii="Arial" w:hAnsi="Arial" w:cs="Arial"/>
          <w:sz w:val="20"/>
          <w:szCs w:val="24"/>
          <w:lang w:eastAsia="en-US"/>
        </w:rPr>
        <w:t>ա</w:t>
      </w:r>
      <w:r w:rsidR="00873E83" w:rsidRPr="00AF04FC">
        <w:rPr>
          <w:rFonts w:ascii="Arial" w:hAnsi="Arial" w:cs="Arial"/>
          <w:sz w:val="20"/>
          <w:szCs w:val="24"/>
          <w:lang w:val="hy-AM" w:eastAsia="en-US"/>
        </w:rPr>
        <w:t>հատման</w:t>
      </w:r>
      <w:r w:rsidR="00873E8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AF04FC">
        <w:rPr>
          <w:rFonts w:ascii="Arial" w:hAnsi="Arial" w:cs="Arial"/>
          <w:sz w:val="20"/>
          <w:szCs w:val="24"/>
          <w:lang w:val="hy-AM" w:eastAsia="en-US"/>
        </w:rPr>
        <w:t>ընթացքում</w:t>
      </w:r>
      <w:r w:rsidR="00873E8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հայտնաբերված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873E83" w:rsidRPr="00AF04FC">
        <w:rPr>
          <w:rFonts w:ascii="Arial" w:hAnsi="Arial" w:cs="Arial"/>
          <w:sz w:val="20"/>
          <w:szCs w:val="24"/>
          <w:lang w:val="hy-AM" w:eastAsia="en-US"/>
        </w:rPr>
        <w:t>բոլոր</w:t>
      </w:r>
      <w:r w:rsidR="00873E83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116E47" w:rsidRPr="00AF04FC">
        <w:rPr>
          <w:rFonts w:ascii="Arial" w:hAnsi="Arial" w:cs="Arial"/>
          <w:sz w:val="20"/>
          <w:szCs w:val="24"/>
          <w:lang w:val="hy-AM" w:eastAsia="en-US"/>
        </w:rPr>
        <w:t>անհամապատասխանությունները</w:t>
      </w:r>
      <w:r w:rsidR="00116E47" w:rsidRPr="00AF04FC">
        <w:rPr>
          <w:rFonts w:ascii="Arial LatArm" w:hAnsi="Arial LatArm" w:cs="Sylfaen"/>
          <w:sz w:val="20"/>
          <w:szCs w:val="24"/>
          <w:lang w:val="hy-AM" w:eastAsia="en-US"/>
        </w:rPr>
        <w:t>:</w:t>
      </w:r>
      <w:r w:rsidR="002B121D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  </w:t>
      </w:r>
    </w:p>
    <w:p w:rsidR="00FC31D8" w:rsidRPr="00AF04FC" w:rsidRDefault="00A150A9" w:rsidP="00EF3662">
      <w:pPr>
        <w:pStyle w:val="norm"/>
        <w:spacing w:line="240" w:lineRule="auto"/>
        <w:ind w:firstLine="567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>.</w:t>
      </w:r>
      <w:r w:rsidR="004348F9" w:rsidRPr="00AF04FC">
        <w:rPr>
          <w:rFonts w:ascii="Arial LatArm" w:hAnsi="Arial LatArm" w:cs="Sylfaen"/>
          <w:sz w:val="20"/>
          <w:szCs w:val="24"/>
          <w:lang w:val="af-ZA" w:eastAsia="en-US"/>
        </w:rPr>
        <w:t>9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Եթե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սույն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հրավերի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A171D" w:rsidRPr="00AF04FC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>.</w:t>
      </w:r>
      <w:r w:rsidR="004348F9" w:rsidRPr="00AF04FC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4E6A12" w:rsidRPr="00AF04FC">
        <w:rPr>
          <w:rFonts w:ascii="Arial LatArm" w:hAnsi="Arial LatArm" w:cs="Sylfaen"/>
          <w:sz w:val="20"/>
          <w:szCs w:val="24"/>
          <w:lang w:val="af-ZA" w:eastAsia="en-US"/>
        </w:rPr>
        <w:t>-</w:t>
      </w:r>
      <w:r w:rsidR="004E6A12" w:rsidRPr="00AF04FC">
        <w:rPr>
          <w:rFonts w:ascii="Arial" w:hAnsi="Arial" w:cs="Arial"/>
          <w:sz w:val="20"/>
          <w:szCs w:val="24"/>
          <w:lang w:val="hy-AM" w:eastAsia="en-US"/>
        </w:rPr>
        <w:t>րդ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կետով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սահմանված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ժամկետում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A171D" w:rsidRPr="00AF04FC">
        <w:rPr>
          <w:rFonts w:ascii="Arial" w:hAnsi="Arial" w:cs="Arial"/>
          <w:sz w:val="20"/>
          <w:szCs w:val="24"/>
          <w:lang w:val="af-ZA" w:eastAsia="en-US"/>
        </w:rPr>
        <w:t>մ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ասնակիցը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շտկում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արձանագրված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անհամապատասխանությունը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ապա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վերջին</w:t>
      </w:r>
      <w:r w:rsidR="009A05AC" w:rsidRPr="00AF04FC">
        <w:rPr>
          <w:rFonts w:ascii="Arial" w:hAnsi="Arial" w:cs="Arial"/>
          <w:sz w:val="20"/>
          <w:szCs w:val="24"/>
          <w:lang w:val="hy-AM" w:eastAsia="en-US"/>
        </w:rPr>
        <w:t>ի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ս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հայտը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գնահատվում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բավարար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: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Հակառակ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դեպքում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տվյալ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մասնակցի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հայտը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գնահատվում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անբավարար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և</w:t>
      </w:r>
      <w:r w:rsidR="002B121D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2B121D" w:rsidRPr="00AF04FC">
        <w:rPr>
          <w:rFonts w:ascii="Arial" w:hAnsi="Arial" w:cs="Arial"/>
          <w:sz w:val="20"/>
          <w:szCs w:val="24"/>
          <w:lang w:val="hy-AM" w:eastAsia="en-US"/>
        </w:rPr>
        <w:t>մերժվում</w:t>
      </w:r>
      <w:r w:rsidR="009A05AC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9A05AC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4348F9" w:rsidRPr="00AF04FC">
        <w:rPr>
          <w:rFonts w:ascii="Arial LatArm" w:hAnsi="Arial LatArm" w:cs="Sylfaen"/>
          <w:sz w:val="20"/>
          <w:szCs w:val="24"/>
          <w:lang w:val="hy-AM" w:eastAsia="en-US"/>
        </w:rPr>
        <w:t>,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իսկ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ընտրված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մասնակից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ճանաչվում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հաջորդող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տեղ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զբաղեցրած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D14B02" w:rsidRPr="00AF04FC">
        <w:rPr>
          <w:rFonts w:ascii="Arial" w:hAnsi="Arial" w:cs="Arial"/>
          <w:sz w:val="20"/>
          <w:szCs w:val="24"/>
          <w:lang w:val="hy-AM" w:eastAsia="en-US"/>
        </w:rPr>
        <w:t>մասնակիցը</w:t>
      </w:r>
      <w:r w:rsidR="00D14B02" w:rsidRPr="00AF04FC">
        <w:rPr>
          <w:rFonts w:ascii="Arial LatArm" w:hAnsi="Arial LatArm" w:cs="Sylfaen"/>
          <w:sz w:val="20"/>
          <w:szCs w:val="24"/>
          <w:lang w:val="hy-AM" w:eastAsia="en-US"/>
        </w:rPr>
        <w:t>:</w:t>
      </w:r>
    </w:p>
    <w:p w:rsidR="002B121D" w:rsidRPr="00AF04FC" w:rsidRDefault="00FC31D8" w:rsidP="00EF3662">
      <w:pPr>
        <w:pStyle w:val="norm"/>
        <w:spacing w:line="240" w:lineRule="auto"/>
        <w:ind w:firstLine="567"/>
        <w:rPr>
          <w:rFonts w:ascii="Arial LatArm" w:hAnsi="Arial LatArm" w:cs="Sylfaen"/>
          <w:sz w:val="20"/>
          <w:szCs w:val="24"/>
          <w:lang w:val="hy-AM" w:eastAsia="en-US"/>
        </w:rPr>
      </w:pPr>
      <w:r w:rsidRPr="00AF04FC">
        <w:rPr>
          <w:rFonts w:ascii="Arial" w:hAnsi="Arial" w:cs="Arial"/>
          <w:sz w:val="20"/>
          <w:szCs w:val="24"/>
          <w:lang w:val="hy-AM" w:eastAsia="en-US"/>
        </w:rPr>
        <w:t>Եթե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հայտի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գնահատման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արդյունքում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անհամապատասխանությունն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արձանագրվել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ՀՀ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պետական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եկամուտների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կոմիտեից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ստացված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տեղեկատվության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արդյունքում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ապա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այն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համարվում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շտկված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եթե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մասնակիցը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ներկայացնում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է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տրամադրած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տեղեկատվության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մեջ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նշված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գումարի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վճարումը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հիմնավորող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փաստաթղթի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բնօրինակից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արտատպված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(</w:t>
      </w:r>
      <w:r w:rsidRPr="00AF04FC">
        <w:rPr>
          <w:rFonts w:ascii="Arial" w:hAnsi="Arial" w:cs="Arial"/>
          <w:sz w:val="20"/>
          <w:szCs w:val="24"/>
          <w:lang w:val="hy-AM" w:eastAsia="en-US"/>
        </w:rPr>
        <w:t>սկանավորված</w:t>
      </w:r>
      <w:r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) </w:t>
      </w:r>
      <w:r w:rsidRPr="00AF04FC">
        <w:rPr>
          <w:rFonts w:ascii="Arial" w:hAnsi="Arial" w:cs="Arial"/>
          <w:sz w:val="20"/>
          <w:szCs w:val="24"/>
          <w:lang w:val="hy-AM" w:eastAsia="en-US"/>
        </w:rPr>
        <w:t>օրինակը</w:t>
      </w:r>
      <w:r w:rsidR="002B121D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:  </w:t>
      </w:r>
    </w:p>
    <w:p w:rsidR="005E0E50" w:rsidRPr="00AF04FC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 LatArm" w:hAnsi="Arial LatArm" w:cs="Sylfaen"/>
          <w:szCs w:val="24"/>
        </w:rPr>
        <w:t>8</w:t>
      </w:r>
      <w:r w:rsidR="002B121D" w:rsidRPr="00AF04FC">
        <w:rPr>
          <w:rFonts w:ascii="Arial LatArm" w:hAnsi="Arial LatArm" w:cs="Sylfaen"/>
          <w:szCs w:val="24"/>
        </w:rPr>
        <w:t>.</w:t>
      </w:r>
      <w:r w:rsidR="00D770E9" w:rsidRPr="00AF04FC">
        <w:rPr>
          <w:rFonts w:ascii="Arial LatArm" w:hAnsi="Arial LatArm" w:cs="Sylfaen"/>
          <w:szCs w:val="24"/>
          <w:lang w:val="hy-AM"/>
        </w:rPr>
        <w:t>1</w:t>
      </w:r>
      <w:r w:rsidR="004348F9" w:rsidRPr="00AF04FC">
        <w:rPr>
          <w:rFonts w:ascii="Arial LatArm" w:hAnsi="Arial LatArm" w:cs="Sylfaen"/>
          <w:szCs w:val="24"/>
          <w:lang w:val="hy-AM"/>
        </w:rPr>
        <w:t>0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CA4AB2" w:rsidRPr="00AF04FC">
        <w:rPr>
          <w:rFonts w:ascii="Arial" w:hAnsi="Arial" w:cs="Arial"/>
          <w:szCs w:val="24"/>
          <w:lang w:val="hy-AM"/>
        </w:rPr>
        <w:t>Հ</w:t>
      </w:r>
      <w:r w:rsidR="005E0E50" w:rsidRPr="00AF04FC">
        <w:rPr>
          <w:rFonts w:ascii="Arial" w:hAnsi="Arial" w:cs="Arial"/>
          <w:szCs w:val="24"/>
          <w:lang w:val="hy-AM"/>
        </w:rPr>
        <w:t>անձնաժողովի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անդամը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կամ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քարտուղարը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չի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կարող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մասնակցել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հանձնաժողովի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աշխատանքներին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եթե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հայտերի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բացման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նիստ</w:t>
      </w:r>
      <w:r w:rsidR="00CA4AB2" w:rsidRPr="00AF04FC">
        <w:rPr>
          <w:rFonts w:ascii="Arial" w:hAnsi="Arial" w:cs="Arial"/>
          <w:szCs w:val="24"/>
          <w:lang w:val="hy-AM"/>
        </w:rPr>
        <w:t>ում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պարզվում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է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որ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վերջիններիս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կողմից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հիմնադրված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կամ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բաժնեմաս</w:t>
      </w:r>
      <w:r w:rsidR="005E0E50" w:rsidRPr="00AF04FC">
        <w:rPr>
          <w:rFonts w:ascii="Arial LatArm" w:hAnsi="Arial LatArm" w:cs="Sylfaen"/>
          <w:szCs w:val="24"/>
        </w:rPr>
        <w:t xml:space="preserve"> (</w:t>
      </w:r>
      <w:r w:rsidR="005E0E50" w:rsidRPr="00AF04FC">
        <w:rPr>
          <w:rFonts w:ascii="Arial" w:hAnsi="Arial" w:cs="Arial"/>
          <w:szCs w:val="24"/>
          <w:lang w:val="hy-AM"/>
        </w:rPr>
        <w:t>փայաբաժին</w:t>
      </w:r>
      <w:r w:rsidR="005E0E50" w:rsidRPr="00AF04FC">
        <w:rPr>
          <w:rFonts w:ascii="Arial LatArm" w:hAnsi="Arial LatArm" w:cs="Sylfaen"/>
          <w:szCs w:val="24"/>
        </w:rPr>
        <w:t xml:space="preserve">) </w:t>
      </w:r>
      <w:r w:rsidR="005E0E50" w:rsidRPr="00AF04FC">
        <w:rPr>
          <w:rFonts w:ascii="Arial" w:hAnsi="Arial" w:cs="Arial"/>
          <w:szCs w:val="24"/>
          <w:lang w:val="hy-AM"/>
        </w:rPr>
        <w:t>ունեցող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կազմակերպությունը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կամ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իրենց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մերձավոր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ազգակցությամբ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կամ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խնամիությամբ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կապված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անձը</w:t>
      </w:r>
      <w:r w:rsidR="005E0E50" w:rsidRPr="00AF04FC">
        <w:rPr>
          <w:rFonts w:ascii="Arial LatArm" w:hAnsi="Arial LatArm" w:cs="Sylfaen"/>
          <w:szCs w:val="24"/>
        </w:rPr>
        <w:t xml:space="preserve"> (</w:t>
      </w:r>
      <w:r w:rsidR="005E0E50" w:rsidRPr="00AF04FC">
        <w:rPr>
          <w:rFonts w:ascii="Arial" w:hAnsi="Arial" w:cs="Arial"/>
          <w:szCs w:val="24"/>
          <w:lang w:val="hy-AM"/>
        </w:rPr>
        <w:t>ծնող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ամուսին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երեխա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եղբայր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քույր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ինչպես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նաև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ամուսնու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ծնող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երեխա</w:t>
      </w:r>
      <w:r w:rsidR="005E0E50" w:rsidRPr="00AF04FC">
        <w:rPr>
          <w:rFonts w:ascii="Arial LatArm" w:hAnsi="Arial LatArm" w:cs="Sylfaen"/>
          <w:szCs w:val="24"/>
        </w:rPr>
        <w:t xml:space="preserve">, </w:t>
      </w:r>
      <w:r w:rsidR="005E0E50" w:rsidRPr="00AF04FC">
        <w:rPr>
          <w:rFonts w:ascii="Arial" w:hAnsi="Arial" w:cs="Arial"/>
          <w:szCs w:val="24"/>
          <w:lang w:val="hy-AM"/>
        </w:rPr>
        <w:t>եղբայր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կամ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քույր</w:t>
      </w:r>
      <w:r w:rsidR="005E0E50" w:rsidRPr="00AF04FC">
        <w:rPr>
          <w:rFonts w:ascii="Arial LatArm" w:hAnsi="Arial LatArm" w:cs="Sylfaen"/>
          <w:szCs w:val="24"/>
        </w:rPr>
        <w:t xml:space="preserve">) </w:t>
      </w:r>
      <w:r w:rsidR="005E0E50" w:rsidRPr="00AF04FC">
        <w:rPr>
          <w:rFonts w:ascii="Arial" w:hAnsi="Arial" w:cs="Arial"/>
          <w:szCs w:val="24"/>
          <w:lang w:val="hy-AM"/>
        </w:rPr>
        <w:t>կամ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այդ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անձի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կողմից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հիմնադրված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կամ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բաժնեմաս</w:t>
      </w:r>
      <w:r w:rsidR="005E0E50" w:rsidRPr="00AF04FC">
        <w:rPr>
          <w:rFonts w:ascii="Arial LatArm" w:hAnsi="Arial LatArm" w:cs="Sylfaen"/>
          <w:szCs w:val="24"/>
        </w:rPr>
        <w:t xml:space="preserve"> (</w:t>
      </w:r>
      <w:r w:rsidR="005E0E50" w:rsidRPr="00AF04FC">
        <w:rPr>
          <w:rFonts w:ascii="Arial" w:hAnsi="Arial" w:cs="Arial"/>
          <w:szCs w:val="24"/>
          <w:lang w:val="hy-AM"/>
        </w:rPr>
        <w:t>փայաբաժին</w:t>
      </w:r>
      <w:r w:rsidR="005E0E50" w:rsidRPr="00AF04FC">
        <w:rPr>
          <w:rFonts w:ascii="Arial LatArm" w:hAnsi="Arial LatArm" w:cs="Sylfaen"/>
          <w:szCs w:val="24"/>
        </w:rPr>
        <w:t xml:space="preserve">) </w:t>
      </w:r>
      <w:r w:rsidR="005E0E50" w:rsidRPr="00AF04FC">
        <w:rPr>
          <w:rFonts w:ascii="Arial" w:hAnsi="Arial" w:cs="Arial"/>
          <w:szCs w:val="24"/>
          <w:lang w:val="hy-AM"/>
        </w:rPr>
        <w:t>ունեցող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կազմակերպությունը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տվյալ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ընթացակարգին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մասնակցելու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համար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ներկայացրել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է</w:t>
      </w:r>
      <w:r w:rsidR="005E0E50" w:rsidRPr="00AF04FC">
        <w:rPr>
          <w:rFonts w:ascii="Arial LatArm" w:hAnsi="Arial LatArm" w:cs="Sylfaen"/>
          <w:szCs w:val="24"/>
        </w:rPr>
        <w:t xml:space="preserve"> </w:t>
      </w:r>
      <w:r w:rsidR="005E0E50" w:rsidRPr="00AF04FC">
        <w:rPr>
          <w:rFonts w:ascii="Arial" w:hAnsi="Arial" w:cs="Arial"/>
          <w:szCs w:val="24"/>
          <w:lang w:val="hy-AM"/>
        </w:rPr>
        <w:t>հայտ</w:t>
      </w:r>
      <w:r w:rsidR="005E0E50" w:rsidRPr="00AF04FC">
        <w:rPr>
          <w:rFonts w:ascii="Arial LatArm" w:hAnsi="Arial LatArm" w:cs="Sylfaen"/>
          <w:szCs w:val="24"/>
        </w:rPr>
        <w:t>:</w:t>
      </w:r>
      <w:r w:rsidR="00E90FD0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Եթե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առկա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է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սույն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կետով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նախատեսված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պայմանը</w:t>
      </w:r>
      <w:r w:rsidR="00E90FD0" w:rsidRPr="00AF04FC">
        <w:rPr>
          <w:rFonts w:ascii="Arial LatArm" w:hAnsi="Arial LatArm" w:cs="Sylfaen"/>
          <w:szCs w:val="24"/>
        </w:rPr>
        <w:t xml:space="preserve">, </w:t>
      </w:r>
      <w:r w:rsidR="00E90FD0" w:rsidRPr="00AF04FC">
        <w:rPr>
          <w:rFonts w:ascii="Arial" w:hAnsi="Arial" w:cs="Arial"/>
          <w:szCs w:val="24"/>
          <w:lang w:val="hy-AM"/>
        </w:rPr>
        <w:t>ապա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հայտերի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բացման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նիստից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անմիջապես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հետո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տվյալ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ընթացակարգի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առնչությամբ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շահերի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բախում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ունեցող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հանձնաժողովի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անդամը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կամ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քարտուղարը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ինքնաբացարկ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է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հայտնում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տվյալ</w:t>
      </w:r>
      <w:r w:rsidR="00E90FD0" w:rsidRPr="00AF04FC">
        <w:rPr>
          <w:rFonts w:ascii="Arial LatArm" w:hAnsi="Arial LatArm" w:cs="Sylfaen"/>
          <w:szCs w:val="24"/>
        </w:rPr>
        <w:t xml:space="preserve"> </w:t>
      </w:r>
      <w:r w:rsidR="00E90FD0" w:rsidRPr="00AF04FC">
        <w:rPr>
          <w:rFonts w:ascii="Arial" w:hAnsi="Arial" w:cs="Arial"/>
          <w:szCs w:val="24"/>
          <w:lang w:val="hy-AM"/>
        </w:rPr>
        <w:t>ընթացակարգից</w:t>
      </w:r>
      <w:r w:rsidR="00E90FD0" w:rsidRPr="00AF04FC">
        <w:rPr>
          <w:rFonts w:ascii="Arial LatArm" w:hAnsi="Arial LatArm" w:cs="Sylfaen"/>
          <w:szCs w:val="24"/>
        </w:rPr>
        <w:t xml:space="preserve">: </w:t>
      </w:r>
    </w:p>
    <w:p w:rsidR="00E65F37" w:rsidRPr="00AF04FC" w:rsidRDefault="00A150A9" w:rsidP="00D571F0">
      <w:pPr>
        <w:pStyle w:val="23"/>
        <w:spacing w:line="240" w:lineRule="auto"/>
        <w:ind w:firstLine="567"/>
        <w:rPr>
          <w:rFonts w:ascii="Arial LatArm" w:hAnsi="Arial LatArm" w:cs="Sylfaen"/>
          <w:szCs w:val="24"/>
          <w:lang w:val="hy-AM"/>
        </w:rPr>
      </w:pPr>
      <w:r w:rsidRPr="00AF04FC">
        <w:rPr>
          <w:rFonts w:ascii="Arial LatArm" w:hAnsi="Arial LatArm" w:cs="Sylfaen"/>
          <w:szCs w:val="24"/>
          <w:lang w:val="hy-AM"/>
        </w:rPr>
        <w:t>8</w:t>
      </w:r>
      <w:r w:rsidR="005E0E50" w:rsidRPr="00AF04FC">
        <w:rPr>
          <w:rFonts w:ascii="Arial LatArm" w:hAnsi="Arial LatArm" w:cs="Sylfaen"/>
          <w:szCs w:val="24"/>
          <w:lang w:val="hy-AM"/>
        </w:rPr>
        <w:t>.1</w:t>
      </w:r>
      <w:r w:rsidR="004348F9" w:rsidRPr="00AF04FC">
        <w:rPr>
          <w:rFonts w:ascii="Arial LatArm" w:hAnsi="Arial LatArm" w:cs="Sylfaen"/>
          <w:szCs w:val="24"/>
          <w:lang w:val="hy-AM"/>
        </w:rPr>
        <w:t>1</w:t>
      </w:r>
      <w:r w:rsidR="005E0E50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EA58C8" w:rsidRPr="00AF04FC">
        <w:rPr>
          <w:rFonts w:ascii="Arial" w:hAnsi="Arial" w:cs="Arial"/>
          <w:szCs w:val="24"/>
          <w:lang w:val="es-ES"/>
        </w:rPr>
        <w:t>Հայտերը</w:t>
      </w:r>
      <w:r w:rsidR="00EA58C8" w:rsidRPr="00AF04FC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AF04FC">
        <w:rPr>
          <w:rFonts w:ascii="Arial" w:hAnsi="Arial" w:cs="Arial"/>
          <w:szCs w:val="24"/>
          <w:lang w:val="es-ES"/>
        </w:rPr>
        <w:t>բացվելուց</w:t>
      </w:r>
      <w:r w:rsidR="00EA58C8" w:rsidRPr="00AF04FC">
        <w:rPr>
          <w:rFonts w:ascii="Arial LatArm" w:hAnsi="Arial LatArm" w:cs="Sylfaen"/>
          <w:szCs w:val="24"/>
          <w:lang w:val="es-ES"/>
        </w:rPr>
        <w:t xml:space="preserve"> </w:t>
      </w:r>
      <w:r w:rsidR="007A3F75" w:rsidRPr="00AF04FC">
        <w:rPr>
          <w:rFonts w:ascii="Arial" w:hAnsi="Arial" w:cs="Arial"/>
          <w:szCs w:val="24"/>
          <w:lang w:val="es-ES"/>
        </w:rPr>
        <w:t>և</w:t>
      </w:r>
      <w:r w:rsidR="007A3F75" w:rsidRPr="00AF04FC">
        <w:rPr>
          <w:rFonts w:ascii="Arial LatArm" w:hAnsi="Arial LatArm" w:cs="Sylfaen"/>
          <w:szCs w:val="24"/>
          <w:lang w:val="es-ES"/>
        </w:rPr>
        <w:t xml:space="preserve"> </w:t>
      </w:r>
      <w:r w:rsidR="007A3F75" w:rsidRPr="00AF04FC">
        <w:rPr>
          <w:rFonts w:ascii="Arial" w:hAnsi="Arial" w:cs="Arial"/>
          <w:szCs w:val="24"/>
          <w:lang w:val="es-ES"/>
        </w:rPr>
        <w:t>գնահատվելուց</w:t>
      </w:r>
      <w:r w:rsidR="007A3F75" w:rsidRPr="00AF04FC">
        <w:rPr>
          <w:rFonts w:ascii="Arial LatArm" w:hAnsi="Arial LatArm" w:cs="Sylfaen"/>
          <w:szCs w:val="24"/>
          <w:lang w:val="es-ES"/>
        </w:rPr>
        <w:t xml:space="preserve"> </w:t>
      </w:r>
      <w:r w:rsidR="007A3F75" w:rsidRPr="00AF04FC">
        <w:rPr>
          <w:rFonts w:ascii="Arial" w:hAnsi="Arial" w:cs="Arial"/>
          <w:szCs w:val="24"/>
          <w:lang w:val="es-ES"/>
        </w:rPr>
        <w:t>հետո</w:t>
      </w:r>
      <w:r w:rsidR="007A3F75" w:rsidRPr="00AF04FC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AF04FC">
        <w:rPr>
          <w:rFonts w:ascii="Arial" w:hAnsi="Arial" w:cs="Arial"/>
          <w:szCs w:val="24"/>
          <w:lang w:val="es-ES"/>
        </w:rPr>
        <w:t>հետո</w:t>
      </w:r>
      <w:r w:rsidR="00EA58C8" w:rsidRPr="00AF04FC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AF04FC">
        <w:rPr>
          <w:rFonts w:ascii="Arial" w:hAnsi="Arial" w:cs="Arial"/>
          <w:szCs w:val="24"/>
          <w:lang w:val="es-ES"/>
        </w:rPr>
        <w:t>կազմվում</w:t>
      </w:r>
      <w:r w:rsidR="00EA58C8" w:rsidRPr="00AF04FC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AF04FC">
        <w:rPr>
          <w:rFonts w:ascii="Arial" w:hAnsi="Arial" w:cs="Arial"/>
          <w:szCs w:val="24"/>
          <w:lang w:val="es-ES"/>
        </w:rPr>
        <w:t>է</w:t>
      </w:r>
      <w:r w:rsidR="00EA58C8" w:rsidRPr="00AF04FC">
        <w:rPr>
          <w:rFonts w:ascii="Arial LatArm" w:hAnsi="Arial LatArm" w:cs="Sylfaen"/>
          <w:szCs w:val="24"/>
          <w:lang w:val="es-ES"/>
        </w:rPr>
        <w:t xml:space="preserve"> </w:t>
      </w:r>
      <w:r w:rsidR="00EA58C8" w:rsidRPr="00AF04FC">
        <w:rPr>
          <w:rFonts w:ascii="Arial" w:hAnsi="Arial" w:cs="Arial"/>
          <w:szCs w:val="24"/>
          <w:lang w:val="es-ES"/>
        </w:rPr>
        <w:t>արձանագրություն</w:t>
      </w:r>
      <w:r w:rsidR="00EA58C8" w:rsidRPr="00AF04FC">
        <w:rPr>
          <w:rFonts w:ascii="Arial LatArm" w:hAnsi="Arial LatArm" w:cs="Sylfaen"/>
          <w:szCs w:val="24"/>
          <w:lang w:val="es-ES"/>
        </w:rPr>
        <w:t>`</w:t>
      </w:r>
      <w:r w:rsidR="00EA58C8" w:rsidRPr="00AF04FC">
        <w:rPr>
          <w:rFonts w:ascii="Arial LatArm" w:hAnsi="Arial LatArm" w:cs="Sylfaen"/>
        </w:rPr>
        <w:t xml:space="preserve"> </w:t>
      </w:r>
      <w:r w:rsidR="00EA58C8" w:rsidRPr="00AF04FC">
        <w:rPr>
          <w:rFonts w:ascii="Arial" w:hAnsi="Arial" w:cs="Arial"/>
        </w:rPr>
        <w:t>գնումների</w:t>
      </w:r>
      <w:r w:rsidR="00EA58C8" w:rsidRPr="00AF04FC">
        <w:rPr>
          <w:rFonts w:ascii="Arial LatArm" w:hAnsi="Arial LatArm" w:cs="Sylfaen"/>
        </w:rPr>
        <w:t xml:space="preserve"> </w:t>
      </w:r>
      <w:r w:rsidR="00EA58C8" w:rsidRPr="00AF04FC">
        <w:rPr>
          <w:rFonts w:ascii="Arial" w:hAnsi="Arial" w:cs="Arial"/>
        </w:rPr>
        <w:t>մասին</w:t>
      </w:r>
      <w:r w:rsidR="00EA58C8" w:rsidRPr="00AF04FC">
        <w:rPr>
          <w:rFonts w:ascii="Arial LatArm" w:hAnsi="Arial LatArm" w:cs="Sylfaen"/>
        </w:rPr>
        <w:t xml:space="preserve"> </w:t>
      </w:r>
      <w:r w:rsidR="00EA58C8" w:rsidRPr="00AF04FC">
        <w:rPr>
          <w:rFonts w:ascii="Arial" w:hAnsi="Arial" w:cs="Arial"/>
        </w:rPr>
        <w:t>ՀՀ</w:t>
      </w:r>
      <w:r w:rsidR="00EA58C8" w:rsidRPr="00AF04FC">
        <w:rPr>
          <w:rFonts w:ascii="Arial LatArm" w:hAnsi="Arial LatArm" w:cs="Sylfaen"/>
        </w:rPr>
        <w:t xml:space="preserve"> </w:t>
      </w:r>
      <w:r w:rsidR="00EA58C8" w:rsidRPr="00AF04FC">
        <w:rPr>
          <w:rFonts w:ascii="Arial" w:hAnsi="Arial" w:cs="Arial"/>
        </w:rPr>
        <w:t>օրենսդրությամբ</w:t>
      </w:r>
      <w:r w:rsidR="00EA58C8" w:rsidRPr="00AF04FC">
        <w:rPr>
          <w:rFonts w:ascii="Arial LatArm" w:hAnsi="Arial LatArm" w:cs="Sylfaen"/>
        </w:rPr>
        <w:t xml:space="preserve"> </w:t>
      </w:r>
      <w:r w:rsidR="00EA58C8" w:rsidRPr="00AF04FC">
        <w:rPr>
          <w:rFonts w:ascii="Arial" w:hAnsi="Arial" w:cs="Arial"/>
        </w:rPr>
        <w:t>սահմանված</w:t>
      </w:r>
      <w:r w:rsidR="00EA58C8" w:rsidRPr="00AF04FC">
        <w:rPr>
          <w:rFonts w:ascii="Arial LatArm" w:hAnsi="Arial LatArm" w:cs="Sylfaen"/>
        </w:rPr>
        <w:t xml:space="preserve"> </w:t>
      </w:r>
      <w:r w:rsidR="00EA58C8" w:rsidRPr="00AF04FC">
        <w:rPr>
          <w:rFonts w:ascii="Arial" w:hAnsi="Arial" w:cs="Arial"/>
        </w:rPr>
        <w:t>կարգով</w:t>
      </w:r>
      <w:r w:rsidR="00EA58C8" w:rsidRPr="00AF04FC">
        <w:rPr>
          <w:rFonts w:ascii="Arial LatArm" w:hAnsi="Arial LatArm" w:cs="Sylfaen"/>
          <w:lang w:val="hy-AM"/>
        </w:rPr>
        <w:t>:</w:t>
      </w:r>
      <w:r w:rsidR="00D571F0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Ընդ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որում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հանձնաժողովի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նիստի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արձանագր</w:t>
      </w:r>
      <w:r w:rsidR="007A3F75" w:rsidRPr="00AF04FC">
        <w:rPr>
          <w:rFonts w:ascii="Arial" w:hAnsi="Arial" w:cs="Arial"/>
          <w:lang w:val="hy-AM"/>
        </w:rPr>
        <w:t>ու</w:t>
      </w:r>
      <w:r w:rsidR="00F025FC" w:rsidRPr="00AF04FC">
        <w:rPr>
          <w:rFonts w:ascii="Arial" w:hAnsi="Arial" w:cs="Arial"/>
          <w:lang w:val="hy-AM"/>
        </w:rPr>
        <w:t>թյ</w:t>
      </w:r>
      <w:r w:rsidR="007A3F75" w:rsidRPr="00AF04FC">
        <w:rPr>
          <w:rFonts w:ascii="Arial" w:hAnsi="Arial" w:cs="Arial"/>
          <w:lang w:val="hy-AM"/>
        </w:rPr>
        <w:t>ա</w:t>
      </w:r>
      <w:r w:rsidR="00F025FC" w:rsidRPr="00AF04FC">
        <w:rPr>
          <w:rFonts w:ascii="Arial" w:hAnsi="Arial" w:cs="Arial"/>
          <w:lang w:val="hy-AM"/>
        </w:rPr>
        <w:t>ն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մեջ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մանրամասն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նկարագրվում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են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հայտերի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գնահատման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արդյունքում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արձանագրված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անհամապատասխանությունները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և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դրանցով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պայմանավորված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հայտերի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մերժման</w:t>
      </w:r>
      <w:r w:rsidR="00F025FC" w:rsidRPr="00AF04FC">
        <w:rPr>
          <w:rFonts w:ascii="Arial LatArm" w:hAnsi="Arial LatArm" w:cs="Sylfaen"/>
          <w:lang w:val="hy-AM"/>
        </w:rPr>
        <w:t xml:space="preserve"> </w:t>
      </w:r>
      <w:r w:rsidR="00F025FC" w:rsidRPr="00AF04FC">
        <w:rPr>
          <w:rFonts w:ascii="Arial" w:hAnsi="Arial" w:cs="Arial"/>
          <w:lang w:val="hy-AM"/>
        </w:rPr>
        <w:t>հիմքերը</w:t>
      </w:r>
      <w:r w:rsidR="00F025FC" w:rsidRPr="00AF04FC">
        <w:rPr>
          <w:rFonts w:ascii="Arial LatArm" w:hAnsi="Arial LatArm" w:cs="Sylfaen"/>
          <w:lang w:val="hy-AM"/>
        </w:rPr>
        <w:t>:</w:t>
      </w:r>
      <w:r w:rsidR="007A3F75" w:rsidRPr="00AF04FC">
        <w:rPr>
          <w:rFonts w:ascii="Arial LatArm" w:hAnsi="Arial LatArm" w:cs="Sylfaen"/>
          <w:lang w:val="hy-AM"/>
        </w:rPr>
        <w:t xml:space="preserve"> </w:t>
      </w:r>
      <w:r w:rsidR="007A3F75" w:rsidRPr="00AF04FC">
        <w:rPr>
          <w:rFonts w:ascii="Arial" w:hAnsi="Arial" w:cs="Arial"/>
          <w:szCs w:val="24"/>
          <w:lang w:val="hy-AM"/>
        </w:rPr>
        <w:t>Արձանագրությունն</w:t>
      </w:r>
      <w:r w:rsidR="007A3F75" w:rsidRPr="00AF04FC">
        <w:rPr>
          <w:rFonts w:ascii="Arial LatArm" w:hAnsi="Arial LatArm" w:cs="Sylfaen"/>
          <w:szCs w:val="24"/>
        </w:rPr>
        <w:t xml:space="preserve"> </w:t>
      </w:r>
      <w:r w:rsidR="007A3F75" w:rsidRPr="00AF04FC">
        <w:rPr>
          <w:rFonts w:ascii="Arial" w:hAnsi="Arial" w:cs="Arial"/>
          <w:szCs w:val="24"/>
          <w:lang w:val="hy-AM"/>
        </w:rPr>
        <w:t>ստորագրում</w:t>
      </w:r>
      <w:r w:rsidR="007A3F75" w:rsidRPr="00AF04FC">
        <w:rPr>
          <w:rFonts w:ascii="Arial LatArm" w:hAnsi="Arial LatArm" w:cs="Sylfaen"/>
          <w:szCs w:val="24"/>
        </w:rPr>
        <w:t xml:space="preserve"> </w:t>
      </w:r>
      <w:r w:rsidR="007A3F75" w:rsidRPr="00AF04FC">
        <w:rPr>
          <w:rFonts w:ascii="Arial" w:hAnsi="Arial" w:cs="Arial"/>
          <w:szCs w:val="24"/>
          <w:lang w:val="hy-AM"/>
        </w:rPr>
        <w:t>են</w:t>
      </w:r>
      <w:r w:rsidR="007A3F75" w:rsidRPr="00AF04FC">
        <w:rPr>
          <w:rFonts w:ascii="Arial LatArm" w:hAnsi="Arial LatArm" w:cs="Sylfaen"/>
          <w:szCs w:val="24"/>
        </w:rPr>
        <w:t xml:space="preserve"> </w:t>
      </w:r>
      <w:r w:rsidR="007A3F75" w:rsidRPr="00AF04FC">
        <w:rPr>
          <w:rFonts w:ascii="Arial" w:hAnsi="Arial" w:cs="Arial"/>
          <w:szCs w:val="24"/>
          <w:lang w:val="hy-AM"/>
        </w:rPr>
        <w:t>հանձնաժողովի</w:t>
      </w:r>
      <w:r w:rsidR="007A3F75" w:rsidRPr="00AF04FC">
        <w:rPr>
          <w:rFonts w:ascii="Arial LatArm" w:hAnsi="Arial LatArm" w:cs="Sylfaen"/>
          <w:szCs w:val="24"/>
        </w:rPr>
        <w:t xml:space="preserve"> </w:t>
      </w:r>
      <w:r w:rsidR="007A3F75" w:rsidRPr="00AF04FC">
        <w:rPr>
          <w:rFonts w:ascii="Arial" w:hAnsi="Arial" w:cs="Arial"/>
          <w:szCs w:val="24"/>
          <w:lang w:val="hy-AM"/>
        </w:rPr>
        <w:t>նիստին</w:t>
      </w:r>
      <w:r w:rsidR="007A3F75" w:rsidRPr="00AF04FC">
        <w:rPr>
          <w:rFonts w:ascii="Arial LatArm" w:hAnsi="Arial LatArm" w:cs="Sylfaen"/>
          <w:szCs w:val="24"/>
        </w:rPr>
        <w:t xml:space="preserve"> </w:t>
      </w:r>
      <w:r w:rsidR="007A3F75" w:rsidRPr="00AF04FC">
        <w:rPr>
          <w:rFonts w:ascii="Arial" w:hAnsi="Arial" w:cs="Arial"/>
          <w:szCs w:val="24"/>
          <w:lang w:val="hy-AM"/>
        </w:rPr>
        <w:t>ներկա</w:t>
      </w:r>
      <w:r w:rsidR="007A3F75" w:rsidRPr="00AF04FC">
        <w:rPr>
          <w:rFonts w:ascii="Arial LatArm" w:hAnsi="Arial LatArm" w:cs="Sylfaen"/>
          <w:szCs w:val="24"/>
        </w:rPr>
        <w:t xml:space="preserve"> </w:t>
      </w:r>
      <w:r w:rsidR="007A3F75" w:rsidRPr="00AF04FC">
        <w:rPr>
          <w:rFonts w:ascii="Arial" w:hAnsi="Arial" w:cs="Arial"/>
          <w:szCs w:val="24"/>
          <w:lang w:val="hy-AM"/>
        </w:rPr>
        <w:t>անդամները։</w:t>
      </w:r>
      <w:r w:rsidRPr="00AF04FC">
        <w:rPr>
          <w:rFonts w:ascii="Arial LatArm" w:hAnsi="Arial LatArm" w:cs="Sylfaen"/>
          <w:szCs w:val="24"/>
          <w:lang w:val="hy-AM"/>
        </w:rPr>
        <w:t>8</w:t>
      </w:r>
      <w:r w:rsidR="005E2F4D" w:rsidRPr="00AF04FC">
        <w:rPr>
          <w:rFonts w:ascii="Arial LatArm" w:hAnsi="Arial LatArm" w:cs="Sylfaen"/>
          <w:szCs w:val="24"/>
          <w:lang w:val="hy-AM"/>
        </w:rPr>
        <w:t>.</w:t>
      </w:r>
      <w:r w:rsidR="00EA58C8" w:rsidRPr="00AF04FC">
        <w:rPr>
          <w:rFonts w:ascii="Arial LatArm" w:hAnsi="Arial LatArm" w:cs="Sylfaen"/>
          <w:szCs w:val="24"/>
          <w:lang w:val="hy-AM"/>
        </w:rPr>
        <w:t>1</w:t>
      </w:r>
      <w:r w:rsidR="004348F9" w:rsidRPr="00AF04FC">
        <w:rPr>
          <w:rFonts w:ascii="Arial LatArm" w:hAnsi="Arial LatArm" w:cs="Sylfaen"/>
          <w:szCs w:val="24"/>
          <w:lang w:val="hy-AM"/>
        </w:rPr>
        <w:t>2</w:t>
      </w:r>
      <w:r w:rsidR="00EA58C8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5E3501" w:rsidRPr="00AF04FC">
        <w:rPr>
          <w:rFonts w:ascii="Arial LatArm" w:hAnsi="Arial LatArm" w:cs="Sylfaen"/>
          <w:szCs w:val="24"/>
        </w:rPr>
        <w:t xml:space="preserve"> </w:t>
      </w:r>
      <w:r w:rsidR="009A171D" w:rsidRPr="00AF04FC">
        <w:rPr>
          <w:rFonts w:ascii="Arial" w:hAnsi="Arial" w:cs="Arial"/>
          <w:szCs w:val="24"/>
        </w:rPr>
        <w:t>Հ</w:t>
      </w:r>
      <w:r w:rsidR="005E3501" w:rsidRPr="00AF04FC">
        <w:rPr>
          <w:rFonts w:ascii="Arial" w:hAnsi="Arial" w:cs="Arial"/>
          <w:szCs w:val="24"/>
        </w:rPr>
        <w:t>անձնաժողովի</w:t>
      </w:r>
      <w:r w:rsidR="005E3501" w:rsidRPr="00AF04FC">
        <w:rPr>
          <w:rFonts w:ascii="Arial LatArm" w:hAnsi="Arial LatArm" w:cs="Sylfaen"/>
          <w:szCs w:val="24"/>
        </w:rPr>
        <w:t xml:space="preserve"> </w:t>
      </w:r>
      <w:r w:rsidR="005E3501" w:rsidRPr="00AF04FC">
        <w:rPr>
          <w:rFonts w:ascii="Arial" w:hAnsi="Arial" w:cs="Arial"/>
          <w:szCs w:val="24"/>
        </w:rPr>
        <w:t>քարտուղարը</w:t>
      </w:r>
      <w:r w:rsidR="005E3501" w:rsidRPr="00AF04FC">
        <w:rPr>
          <w:rFonts w:ascii="Arial LatArm" w:hAnsi="Arial LatArm" w:cs="Sylfaen"/>
          <w:szCs w:val="24"/>
        </w:rPr>
        <w:t xml:space="preserve"> </w:t>
      </w:r>
      <w:r w:rsidR="00E65F37" w:rsidRPr="00AF04FC">
        <w:rPr>
          <w:rFonts w:ascii="Arial" w:hAnsi="Arial" w:cs="Arial"/>
          <w:szCs w:val="24"/>
        </w:rPr>
        <w:t>հայտերի</w:t>
      </w:r>
      <w:r w:rsidR="00E65F37" w:rsidRPr="00AF04FC">
        <w:rPr>
          <w:rFonts w:ascii="Arial LatArm" w:hAnsi="Arial LatArm" w:cs="Sylfaen"/>
          <w:szCs w:val="24"/>
        </w:rPr>
        <w:t xml:space="preserve"> </w:t>
      </w:r>
      <w:r w:rsidR="00D11611" w:rsidRPr="00AF04FC">
        <w:rPr>
          <w:rFonts w:ascii="Arial" w:hAnsi="Arial" w:cs="Arial"/>
          <w:szCs w:val="24"/>
        </w:rPr>
        <w:t>բացման</w:t>
      </w:r>
      <w:r w:rsidR="006D5E0B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6D5E0B" w:rsidRPr="00AF04FC">
        <w:rPr>
          <w:rFonts w:ascii="Arial" w:hAnsi="Arial" w:cs="Arial"/>
          <w:szCs w:val="24"/>
          <w:lang w:val="hy-AM"/>
        </w:rPr>
        <w:t>և</w:t>
      </w:r>
      <w:r w:rsidR="006D5E0B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6D5E0B" w:rsidRPr="00AF04FC">
        <w:rPr>
          <w:rFonts w:ascii="Arial" w:hAnsi="Arial" w:cs="Arial"/>
          <w:szCs w:val="24"/>
          <w:lang w:val="hy-AM"/>
        </w:rPr>
        <w:t>գնահատման</w:t>
      </w:r>
      <w:r w:rsidR="00D11611" w:rsidRPr="00AF04FC">
        <w:rPr>
          <w:rFonts w:ascii="Arial LatArm" w:hAnsi="Arial LatArm" w:cs="Sylfaen"/>
          <w:szCs w:val="24"/>
        </w:rPr>
        <w:t xml:space="preserve"> </w:t>
      </w:r>
      <w:r w:rsidR="00D11611" w:rsidRPr="00AF04FC">
        <w:rPr>
          <w:rFonts w:ascii="Arial" w:hAnsi="Arial" w:cs="Arial"/>
          <w:szCs w:val="24"/>
        </w:rPr>
        <w:t>նիստի</w:t>
      </w:r>
      <w:r w:rsidR="00D11611" w:rsidRPr="00AF04FC">
        <w:rPr>
          <w:rFonts w:ascii="Arial LatArm" w:hAnsi="Arial LatArm" w:cs="Sylfaen"/>
          <w:szCs w:val="24"/>
        </w:rPr>
        <w:t xml:space="preserve"> </w:t>
      </w:r>
      <w:r w:rsidR="00D11611" w:rsidRPr="00AF04FC">
        <w:rPr>
          <w:rFonts w:ascii="Arial" w:hAnsi="Arial" w:cs="Arial"/>
          <w:szCs w:val="24"/>
        </w:rPr>
        <w:t>ավարտից</w:t>
      </w:r>
      <w:r w:rsidR="00D11611" w:rsidRPr="00AF04FC">
        <w:rPr>
          <w:rFonts w:ascii="Arial LatArm" w:hAnsi="Arial LatArm" w:cs="Sylfaen"/>
          <w:szCs w:val="24"/>
        </w:rPr>
        <w:t xml:space="preserve"> </w:t>
      </w:r>
      <w:r w:rsidR="00D11611" w:rsidRPr="00AF04FC">
        <w:rPr>
          <w:rFonts w:ascii="Arial" w:hAnsi="Arial" w:cs="Arial"/>
          <w:szCs w:val="24"/>
        </w:rPr>
        <w:t>հետո</w:t>
      </w:r>
      <w:r w:rsidR="00D11611" w:rsidRPr="00AF04FC">
        <w:rPr>
          <w:rFonts w:ascii="Arial LatArm" w:hAnsi="Arial LatArm" w:cs="Sylfaen"/>
          <w:szCs w:val="24"/>
        </w:rPr>
        <w:t xml:space="preserve"> </w:t>
      </w:r>
      <w:r w:rsidR="00D11611" w:rsidRPr="00AF04FC">
        <w:rPr>
          <w:rFonts w:ascii="Arial" w:hAnsi="Arial" w:cs="Arial"/>
          <w:szCs w:val="24"/>
        </w:rPr>
        <w:t>ոչ</w:t>
      </w:r>
      <w:r w:rsidR="00D11611" w:rsidRPr="00AF04FC">
        <w:rPr>
          <w:rFonts w:ascii="Arial LatArm" w:hAnsi="Arial LatArm" w:cs="Sylfaen"/>
          <w:szCs w:val="24"/>
        </w:rPr>
        <w:t xml:space="preserve"> </w:t>
      </w:r>
      <w:r w:rsidR="00D11611" w:rsidRPr="00AF04FC">
        <w:rPr>
          <w:rFonts w:ascii="Arial" w:hAnsi="Arial" w:cs="Arial"/>
          <w:szCs w:val="24"/>
        </w:rPr>
        <w:t>ուշ</w:t>
      </w:r>
      <w:r w:rsidR="00D11611" w:rsidRPr="00AF04FC">
        <w:rPr>
          <w:rFonts w:ascii="Arial LatArm" w:hAnsi="Arial LatArm" w:cs="Sylfaen"/>
          <w:szCs w:val="24"/>
        </w:rPr>
        <w:t xml:space="preserve"> </w:t>
      </w:r>
      <w:r w:rsidR="00D11611" w:rsidRPr="00AF04FC">
        <w:rPr>
          <w:rFonts w:ascii="Arial" w:hAnsi="Arial" w:cs="Arial"/>
          <w:szCs w:val="24"/>
        </w:rPr>
        <w:t>քան</w:t>
      </w:r>
      <w:r w:rsidR="00D11611" w:rsidRPr="00AF04FC">
        <w:rPr>
          <w:rFonts w:ascii="Arial LatArm" w:hAnsi="Arial LatArm" w:cs="Arial"/>
          <w:spacing w:val="-8"/>
          <w:sz w:val="24"/>
          <w:szCs w:val="24"/>
        </w:rPr>
        <w:t xml:space="preserve"> </w:t>
      </w:r>
      <w:r w:rsidR="00E65F37" w:rsidRPr="00AF04FC">
        <w:rPr>
          <w:rFonts w:ascii="Arial" w:hAnsi="Arial" w:cs="Arial"/>
          <w:szCs w:val="24"/>
        </w:rPr>
        <w:t>հաջորդող</w:t>
      </w:r>
      <w:r w:rsidR="00E65F37" w:rsidRPr="00AF04FC">
        <w:rPr>
          <w:rFonts w:ascii="Arial LatArm" w:hAnsi="Arial LatArm" w:cs="Sylfaen"/>
          <w:szCs w:val="24"/>
        </w:rPr>
        <w:t xml:space="preserve"> </w:t>
      </w:r>
      <w:r w:rsidR="00E65F37" w:rsidRPr="00AF04FC">
        <w:rPr>
          <w:rFonts w:ascii="Arial" w:hAnsi="Arial" w:cs="Arial"/>
          <w:szCs w:val="24"/>
        </w:rPr>
        <w:t>աշխատանքային</w:t>
      </w:r>
      <w:r w:rsidR="00E65F37" w:rsidRPr="00AF04FC">
        <w:rPr>
          <w:rFonts w:ascii="Arial LatArm" w:hAnsi="Arial LatArm" w:cs="Sylfaen"/>
          <w:szCs w:val="24"/>
        </w:rPr>
        <w:t xml:space="preserve"> </w:t>
      </w:r>
      <w:r w:rsidR="00E65F37" w:rsidRPr="00AF04FC">
        <w:rPr>
          <w:rFonts w:ascii="Arial" w:hAnsi="Arial" w:cs="Arial"/>
          <w:szCs w:val="24"/>
        </w:rPr>
        <w:t>օրը</w:t>
      </w:r>
      <w:r w:rsidR="00E65F37" w:rsidRPr="00AF04FC">
        <w:rPr>
          <w:rFonts w:ascii="Arial LatArm" w:hAnsi="Arial LatArm" w:cs="Sylfaen"/>
          <w:szCs w:val="24"/>
        </w:rPr>
        <w:t xml:space="preserve">` </w:t>
      </w:r>
    </w:p>
    <w:p w:rsidR="008B73CD" w:rsidRPr="00AF04FC" w:rsidRDefault="00A24827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AF04FC">
        <w:rPr>
          <w:rFonts w:ascii="Arial LatArm" w:hAnsi="Arial LatArm" w:cs="Sylfaen"/>
        </w:rPr>
        <w:t>1)</w:t>
      </w:r>
      <w:r w:rsidRPr="00AF04FC">
        <w:rPr>
          <w:rFonts w:ascii="Arial LatArm" w:hAnsi="Arial LatArm" w:cs="Sylfaen"/>
          <w:lang w:val="hy-AM"/>
        </w:rPr>
        <w:t xml:space="preserve"> </w:t>
      </w:r>
      <w:r w:rsidRPr="00AF04FC">
        <w:rPr>
          <w:rFonts w:ascii="Arial" w:hAnsi="Arial" w:cs="Arial"/>
          <w:lang w:val="hy-AM"/>
        </w:rPr>
        <w:t>հայտերի</w:t>
      </w:r>
      <w:r w:rsidRPr="00AF04FC">
        <w:rPr>
          <w:rFonts w:ascii="Arial LatArm" w:hAnsi="Arial LatArm" w:cs="Sylfaen"/>
          <w:lang w:val="hy-AM"/>
        </w:rPr>
        <w:t xml:space="preserve"> </w:t>
      </w:r>
      <w:r w:rsidRPr="00AF04FC">
        <w:rPr>
          <w:rFonts w:ascii="Arial" w:hAnsi="Arial" w:cs="Arial"/>
          <w:lang w:val="hy-AM"/>
        </w:rPr>
        <w:t>բացման</w:t>
      </w:r>
      <w:r w:rsidR="00BE037D" w:rsidRPr="00AF04FC">
        <w:rPr>
          <w:rFonts w:ascii="Arial LatArm" w:hAnsi="Arial LatArm" w:cs="Sylfaen"/>
        </w:rPr>
        <w:t xml:space="preserve"> </w:t>
      </w:r>
      <w:r w:rsidR="00BE037D" w:rsidRPr="00AF04FC">
        <w:rPr>
          <w:rFonts w:ascii="Arial" w:hAnsi="Arial" w:cs="Arial"/>
        </w:rPr>
        <w:t>և</w:t>
      </w:r>
      <w:r w:rsidR="00BE037D" w:rsidRPr="00AF04FC">
        <w:rPr>
          <w:rFonts w:ascii="Arial LatArm" w:hAnsi="Arial LatArm" w:cs="Sylfaen"/>
        </w:rPr>
        <w:t xml:space="preserve"> </w:t>
      </w:r>
      <w:r w:rsidR="00BE037D" w:rsidRPr="00AF04FC">
        <w:rPr>
          <w:rFonts w:ascii="Arial" w:hAnsi="Arial" w:cs="Arial"/>
        </w:rPr>
        <w:t>գնահատման</w:t>
      </w:r>
      <w:r w:rsidRPr="00AF04FC">
        <w:rPr>
          <w:rFonts w:ascii="Arial LatArm" w:hAnsi="Arial LatArm" w:cs="Sylfaen"/>
          <w:lang w:val="hy-AM"/>
        </w:rPr>
        <w:t xml:space="preserve"> </w:t>
      </w:r>
      <w:r w:rsidRPr="00AF04FC">
        <w:rPr>
          <w:rFonts w:ascii="Arial" w:hAnsi="Arial" w:cs="Arial"/>
          <w:lang w:val="hy-AM"/>
        </w:rPr>
        <w:t>նիստի</w:t>
      </w:r>
      <w:r w:rsidRPr="00AF04FC">
        <w:rPr>
          <w:rFonts w:ascii="Arial LatArm" w:hAnsi="Arial LatArm" w:cs="Sylfaen"/>
          <w:lang w:val="hy-AM"/>
        </w:rPr>
        <w:t xml:space="preserve"> </w:t>
      </w:r>
      <w:r w:rsidRPr="00AF04FC">
        <w:rPr>
          <w:rFonts w:ascii="Arial" w:hAnsi="Arial" w:cs="Arial"/>
          <w:lang w:val="hy-AM"/>
        </w:rPr>
        <w:t>արձանագրության</w:t>
      </w:r>
      <w:r w:rsidRPr="00AF04FC">
        <w:rPr>
          <w:rFonts w:ascii="Arial LatArm" w:hAnsi="Arial LatArm" w:cs="Sylfaen"/>
          <w:lang w:val="hy-AM"/>
        </w:rPr>
        <w:t xml:space="preserve"> </w:t>
      </w:r>
      <w:r w:rsidRPr="00AF04FC">
        <w:rPr>
          <w:rFonts w:ascii="Arial" w:hAnsi="Arial" w:cs="Arial"/>
          <w:lang w:val="hy-AM"/>
        </w:rPr>
        <w:t>բնօրինակից</w:t>
      </w:r>
      <w:r w:rsidRPr="00AF04FC">
        <w:rPr>
          <w:rFonts w:ascii="Arial LatArm" w:hAnsi="Arial LatArm" w:cs="Sylfaen"/>
          <w:lang w:val="hy-AM"/>
        </w:rPr>
        <w:t xml:space="preserve"> </w:t>
      </w:r>
      <w:r w:rsidRPr="00AF04FC">
        <w:rPr>
          <w:rFonts w:ascii="Arial" w:hAnsi="Arial" w:cs="Arial"/>
          <w:lang w:val="hy-AM"/>
        </w:rPr>
        <w:t>արտատպված</w:t>
      </w:r>
      <w:r w:rsidRPr="00AF04FC">
        <w:rPr>
          <w:rFonts w:ascii="Arial LatArm" w:hAnsi="Arial LatArm" w:cs="Sylfaen"/>
          <w:lang w:val="hy-AM"/>
        </w:rPr>
        <w:t xml:space="preserve"> (</w:t>
      </w:r>
      <w:r w:rsidRPr="00AF04FC">
        <w:rPr>
          <w:rFonts w:ascii="Arial" w:hAnsi="Arial" w:cs="Arial"/>
          <w:lang w:val="hy-AM"/>
        </w:rPr>
        <w:t>սկանավորված</w:t>
      </w:r>
      <w:r w:rsidRPr="00AF04FC">
        <w:rPr>
          <w:rFonts w:ascii="Arial LatArm" w:hAnsi="Arial LatArm" w:cs="Sylfaen"/>
          <w:lang w:val="hy-AM"/>
        </w:rPr>
        <w:t xml:space="preserve">) </w:t>
      </w:r>
      <w:r w:rsidRPr="00AF04FC">
        <w:rPr>
          <w:rFonts w:ascii="Arial" w:hAnsi="Arial" w:cs="Arial"/>
          <w:lang w:val="hy-AM"/>
        </w:rPr>
        <w:t>տարբերակը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և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սույն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E30D12" w:rsidRPr="00AF04FC">
        <w:rPr>
          <w:rFonts w:ascii="Arial" w:hAnsi="Arial" w:cs="Arial"/>
          <w:lang w:val="hy-AM"/>
        </w:rPr>
        <w:t>հրավերի</w:t>
      </w:r>
      <w:r w:rsidR="00E30D12" w:rsidRPr="00AF04FC">
        <w:rPr>
          <w:rFonts w:ascii="Arial LatArm" w:hAnsi="Arial LatArm" w:cs="Sylfaen"/>
          <w:lang w:val="hy-AM"/>
        </w:rPr>
        <w:t xml:space="preserve"> 1-</w:t>
      </w:r>
      <w:r w:rsidR="00E30D12" w:rsidRPr="00AF04FC">
        <w:rPr>
          <w:rFonts w:ascii="Arial" w:hAnsi="Arial" w:cs="Arial"/>
          <w:lang w:val="hy-AM"/>
        </w:rPr>
        <w:t>ին</w:t>
      </w:r>
      <w:r w:rsidR="00E30D12" w:rsidRPr="00AF04FC">
        <w:rPr>
          <w:rFonts w:ascii="Arial LatArm" w:hAnsi="Arial LatArm" w:cs="Sylfaen"/>
          <w:lang w:val="hy-AM"/>
        </w:rPr>
        <w:t xml:space="preserve"> </w:t>
      </w:r>
      <w:r w:rsidR="00E30D12" w:rsidRPr="00AF04FC">
        <w:rPr>
          <w:rFonts w:ascii="Arial" w:hAnsi="Arial" w:cs="Arial"/>
          <w:lang w:val="hy-AM"/>
        </w:rPr>
        <w:t>մասի</w:t>
      </w:r>
      <w:r w:rsidR="00E30D12" w:rsidRPr="00AF04FC">
        <w:rPr>
          <w:rFonts w:ascii="Arial LatArm" w:hAnsi="Arial LatArm" w:cs="Sylfaen"/>
          <w:lang w:val="hy-AM"/>
        </w:rPr>
        <w:t xml:space="preserve"> 3.5 </w:t>
      </w:r>
      <w:r w:rsidR="00E30D12" w:rsidRPr="00AF04FC">
        <w:rPr>
          <w:rFonts w:ascii="Arial" w:hAnsi="Arial" w:cs="Arial"/>
          <w:lang w:val="hy-AM"/>
        </w:rPr>
        <w:t>կետում</w:t>
      </w:r>
      <w:r w:rsidR="00E30D12" w:rsidRPr="00AF04FC">
        <w:rPr>
          <w:rFonts w:ascii="Arial LatArm" w:hAnsi="Arial LatArm" w:cs="Sylfaen"/>
          <w:lang w:val="hy-AM"/>
        </w:rPr>
        <w:t xml:space="preserve"> </w:t>
      </w:r>
      <w:r w:rsidR="00E30D12" w:rsidRPr="00AF04FC">
        <w:rPr>
          <w:rFonts w:ascii="Arial" w:hAnsi="Arial" w:cs="Arial"/>
          <w:lang w:val="hy-AM"/>
        </w:rPr>
        <w:t>նշված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հիմնավորումների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քննարկման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ամփոփաթերթը</w:t>
      </w:r>
      <w:r w:rsidR="009A30B4" w:rsidRPr="00AF04FC">
        <w:rPr>
          <w:rFonts w:ascii="Arial LatArm" w:hAnsi="Arial LatArm" w:cs="Sylfaen"/>
          <w:lang w:val="hy-AM"/>
        </w:rPr>
        <w:t xml:space="preserve">, </w:t>
      </w:r>
      <w:r w:rsidR="009A30B4" w:rsidRPr="00AF04FC">
        <w:rPr>
          <w:rFonts w:ascii="Arial" w:hAnsi="Arial" w:cs="Arial"/>
          <w:lang w:val="hy-AM"/>
        </w:rPr>
        <w:t>որը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պարունակում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է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տեղեկություններ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նաև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հիմնավորումները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ստանալու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ամսաթվի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և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էլեկտրոնային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փոստի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հասցեների</w:t>
      </w:r>
      <w:r w:rsidR="009A30B4" w:rsidRPr="00AF04FC">
        <w:rPr>
          <w:rFonts w:ascii="Arial LatArm" w:hAnsi="Arial LatArm" w:cs="Sylfaen"/>
          <w:lang w:val="hy-AM"/>
        </w:rPr>
        <w:t xml:space="preserve"> </w:t>
      </w:r>
      <w:r w:rsidR="009A30B4" w:rsidRPr="00AF04FC">
        <w:rPr>
          <w:rFonts w:ascii="Arial" w:hAnsi="Arial" w:cs="Arial"/>
          <w:lang w:val="hy-AM"/>
        </w:rPr>
        <w:t>վերաբերյալ</w:t>
      </w:r>
      <w:r w:rsidR="009A30B4" w:rsidRPr="00AF04FC">
        <w:rPr>
          <w:rFonts w:ascii="Arial LatArm" w:hAnsi="Arial LatArm" w:cs="Sylfaen"/>
          <w:lang w:val="hy-AM"/>
        </w:rPr>
        <w:t xml:space="preserve">, </w:t>
      </w:r>
      <w:r w:rsidRPr="00AF04FC">
        <w:rPr>
          <w:rFonts w:ascii="Arial LatArm" w:hAnsi="Arial LatArm" w:cs="Sylfaen"/>
          <w:lang w:val="hy-AM"/>
        </w:rPr>
        <w:t xml:space="preserve"> </w:t>
      </w:r>
      <w:r w:rsidRPr="00AF04FC">
        <w:rPr>
          <w:rFonts w:ascii="Arial" w:hAnsi="Arial" w:cs="Arial"/>
          <w:lang w:val="hy-AM"/>
        </w:rPr>
        <w:t>հրապարակում</w:t>
      </w:r>
      <w:r w:rsidRPr="00AF04FC">
        <w:rPr>
          <w:rFonts w:ascii="Arial LatArm" w:hAnsi="Arial LatArm" w:cs="Sylfaen"/>
          <w:lang w:val="hy-AM"/>
        </w:rPr>
        <w:t xml:space="preserve"> </w:t>
      </w:r>
      <w:r w:rsidRPr="00AF04FC">
        <w:rPr>
          <w:rFonts w:ascii="Arial" w:hAnsi="Arial" w:cs="Arial"/>
          <w:lang w:val="hy-AM"/>
        </w:rPr>
        <w:t>է</w:t>
      </w:r>
      <w:r w:rsidRPr="00AF04FC">
        <w:rPr>
          <w:rFonts w:ascii="Arial LatArm" w:hAnsi="Arial LatArm" w:cs="Sylfaen"/>
          <w:lang w:val="hy-AM"/>
        </w:rPr>
        <w:t xml:space="preserve"> </w:t>
      </w:r>
      <w:r w:rsidRPr="00AF04FC">
        <w:rPr>
          <w:rFonts w:ascii="Arial" w:hAnsi="Arial" w:cs="Arial"/>
          <w:lang w:val="hy-AM"/>
        </w:rPr>
        <w:t>տեղեկագրում</w:t>
      </w:r>
      <w:r w:rsidR="00902BB9" w:rsidRPr="00AF04FC">
        <w:rPr>
          <w:rFonts w:ascii="Arial LatArm" w:hAnsi="Arial LatArm" w:cs="Sylfaen"/>
          <w:lang w:val="hy-AM"/>
        </w:rPr>
        <w:t xml:space="preserve">: </w:t>
      </w:r>
      <w:r w:rsidR="00902BB9" w:rsidRPr="00AF04FC">
        <w:rPr>
          <w:rFonts w:ascii="Arial" w:hAnsi="Arial" w:cs="Arial"/>
          <w:lang w:val="hy-AM"/>
        </w:rPr>
        <w:t>Եթե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հիմնավորումներ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չեն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ներկայացվել</w:t>
      </w:r>
      <w:r w:rsidR="00902BB9" w:rsidRPr="00AF04FC">
        <w:rPr>
          <w:rFonts w:ascii="Arial LatArm" w:hAnsi="Arial LatArm" w:cs="Sylfaen"/>
          <w:lang w:val="hy-AM"/>
        </w:rPr>
        <w:t xml:space="preserve">, </w:t>
      </w:r>
      <w:r w:rsidR="00902BB9" w:rsidRPr="00AF04FC">
        <w:rPr>
          <w:rFonts w:ascii="Arial" w:hAnsi="Arial" w:cs="Arial"/>
          <w:lang w:val="hy-AM"/>
        </w:rPr>
        <w:t>ապա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հանձնաժողովի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նիստի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արձանագրության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մեջ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դրա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մասին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կատարվում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են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համապատասխան</w:t>
      </w:r>
      <w:r w:rsidR="00902BB9" w:rsidRPr="00AF04FC">
        <w:rPr>
          <w:rFonts w:ascii="Arial LatArm" w:hAnsi="Arial LatArm" w:cs="Sylfaen"/>
          <w:lang w:val="hy-AM"/>
        </w:rPr>
        <w:t xml:space="preserve"> </w:t>
      </w:r>
      <w:r w:rsidR="00902BB9" w:rsidRPr="00AF04FC">
        <w:rPr>
          <w:rFonts w:ascii="Arial" w:hAnsi="Arial" w:cs="Arial"/>
          <w:lang w:val="hy-AM"/>
        </w:rPr>
        <w:t>նշումներ</w:t>
      </w:r>
      <w:r w:rsidR="00902BB9" w:rsidRPr="00AF04FC">
        <w:rPr>
          <w:rFonts w:ascii="Arial LatArm" w:hAnsi="Arial LatArm" w:cs="Sylfaen"/>
          <w:lang w:val="hy-AM"/>
        </w:rPr>
        <w:t>.</w:t>
      </w:r>
      <w:r w:rsidR="008B73CD" w:rsidRPr="00AF04FC">
        <w:rPr>
          <w:rFonts w:ascii="Arial LatArm" w:hAnsi="Arial LatArm" w:cs="Sylfaen"/>
          <w:szCs w:val="24"/>
        </w:rPr>
        <w:t xml:space="preserve">2) </w:t>
      </w:r>
      <w:r w:rsidR="008B73CD" w:rsidRPr="00AF04FC">
        <w:rPr>
          <w:rFonts w:ascii="Arial" w:hAnsi="Arial" w:cs="Arial"/>
          <w:szCs w:val="24"/>
        </w:rPr>
        <w:t>իր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և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գնահատող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հանձնաժողովի</w:t>
      </w:r>
      <w:r w:rsidR="008B73CD" w:rsidRPr="00AF04FC">
        <w:rPr>
          <w:rFonts w:ascii="Arial LatArm" w:hAnsi="Arial LatArm" w:cs="Sylfaen"/>
          <w:szCs w:val="24"/>
        </w:rPr>
        <w:t xml:space="preserve">` </w:t>
      </w:r>
      <w:r w:rsidR="008B73CD" w:rsidRPr="00AF04FC">
        <w:rPr>
          <w:rFonts w:ascii="Arial" w:hAnsi="Arial" w:cs="Arial"/>
          <w:szCs w:val="24"/>
        </w:rPr>
        <w:t>հայտերի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բացման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նիստին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ներկա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անդամների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կողմից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ստորագրված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շահերի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բախման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բացակայության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մասին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հայտարարությունների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բնօրինակներից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արտատպված</w:t>
      </w:r>
      <w:r w:rsidR="008B73CD" w:rsidRPr="00AF04FC">
        <w:rPr>
          <w:rFonts w:ascii="Arial LatArm" w:hAnsi="Arial LatArm" w:cs="Sylfaen"/>
          <w:szCs w:val="24"/>
        </w:rPr>
        <w:t xml:space="preserve"> (</w:t>
      </w:r>
      <w:r w:rsidR="008B73CD" w:rsidRPr="00AF04FC">
        <w:rPr>
          <w:rFonts w:ascii="Arial" w:hAnsi="Arial" w:cs="Arial"/>
          <w:szCs w:val="24"/>
        </w:rPr>
        <w:t>սկանավորված</w:t>
      </w:r>
      <w:r w:rsidR="008B73CD" w:rsidRPr="00AF04FC">
        <w:rPr>
          <w:rFonts w:ascii="Arial LatArm" w:hAnsi="Arial LatArm" w:cs="Sylfaen"/>
          <w:szCs w:val="24"/>
        </w:rPr>
        <w:t xml:space="preserve">) </w:t>
      </w:r>
      <w:r w:rsidR="008B73CD" w:rsidRPr="00AF04FC">
        <w:rPr>
          <w:rFonts w:ascii="Arial" w:hAnsi="Arial" w:cs="Arial"/>
          <w:szCs w:val="24"/>
        </w:rPr>
        <w:t>տարբերակները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հրապարակում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է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տեղեկագրում</w:t>
      </w:r>
      <w:r w:rsidR="008B73CD" w:rsidRPr="00AF04FC">
        <w:rPr>
          <w:rFonts w:ascii="Arial LatArm" w:hAnsi="Arial LatArm" w:cs="Sylfaen"/>
          <w:szCs w:val="24"/>
        </w:rPr>
        <w:t xml:space="preserve">: </w:t>
      </w:r>
      <w:r w:rsidR="00CA4AB2" w:rsidRPr="00AF04FC">
        <w:rPr>
          <w:rFonts w:ascii="Arial" w:hAnsi="Arial" w:cs="Arial"/>
          <w:szCs w:val="24"/>
        </w:rPr>
        <w:t>Հ</w:t>
      </w:r>
      <w:r w:rsidR="008B73CD" w:rsidRPr="00AF04FC">
        <w:rPr>
          <w:rFonts w:ascii="Arial" w:hAnsi="Arial" w:cs="Arial"/>
          <w:szCs w:val="24"/>
        </w:rPr>
        <w:t>անձնաժողովի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այն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անդամները</w:t>
      </w:r>
      <w:r w:rsidR="008B73CD" w:rsidRPr="00AF04FC">
        <w:rPr>
          <w:rFonts w:ascii="Arial LatArm" w:hAnsi="Arial LatArm" w:cs="Sylfaen"/>
          <w:szCs w:val="24"/>
        </w:rPr>
        <w:t xml:space="preserve">, </w:t>
      </w:r>
      <w:r w:rsidR="008B73CD" w:rsidRPr="00AF04FC">
        <w:rPr>
          <w:rFonts w:ascii="Arial" w:hAnsi="Arial" w:cs="Arial"/>
          <w:szCs w:val="24"/>
        </w:rPr>
        <w:t>որոնք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հանձնաժողովի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աշխատանքների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մասնակցում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են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հայտերի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բացման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7A3F75" w:rsidRPr="00AF04FC">
        <w:rPr>
          <w:rFonts w:ascii="Arial" w:hAnsi="Arial" w:cs="Arial"/>
          <w:szCs w:val="24"/>
        </w:rPr>
        <w:t>և</w:t>
      </w:r>
      <w:r w:rsidR="007A3F75" w:rsidRPr="00AF04FC">
        <w:rPr>
          <w:rFonts w:ascii="Arial LatArm" w:hAnsi="Arial LatArm" w:cs="Sylfaen"/>
          <w:szCs w:val="24"/>
        </w:rPr>
        <w:t xml:space="preserve"> </w:t>
      </w:r>
      <w:r w:rsidR="007A3F75" w:rsidRPr="00AF04FC">
        <w:rPr>
          <w:rFonts w:ascii="Arial" w:hAnsi="Arial" w:cs="Arial"/>
          <w:szCs w:val="24"/>
        </w:rPr>
        <w:t>գնահատման</w:t>
      </w:r>
      <w:r w:rsidR="007A3F75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նիստից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հետո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հրավիրվող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նիստերին</w:t>
      </w:r>
      <w:r w:rsidR="008B73CD" w:rsidRPr="00AF04FC">
        <w:rPr>
          <w:rFonts w:ascii="Arial LatArm" w:hAnsi="Arial LatArm" w:cs="Sylfaen"/>
          <w:szCs w:val="24"/>
        </w:rPr>
        <w:t xml:space="preserve">, </w:t>
      </w:r>
      <w:r w:rsidR="008B73CD" w:rsidRPr="00AF04FC">
        <w:rPr>
          <w:rFonts w:ascii="Arial" w:hAnsi="Arial" w:cs="Arial"/>
          <w:szCs w:val="24"/>
        </w:rPr>
        <w:t>ստորագրում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են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սույն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ենթակետում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նախատեսված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հայտարարությունները</w:t>
      </w:r>
      <w:r w:rsidR="008B73CD" w:rsidRPr="00AF04FC">
        <w:rPr>
          <w:rFonts w:ascii="Arial LatArm" w:hAnsi="Arial LatArm" w:cs="Sylfaen"/>
          <w:szCs w:val="24"/>
        </w:rPr>
        <w:t xml:space="preserve">, </w:t>
      </w:r>
      <w:r w:rsidR="008B73CD" w:rsidRPr="00AF04FC">
        <w:rPr>
          <w:rFonts w:ascii="Arial" w:hAnsi="Arial" w:cs="Arial"/>
          <w:szCs w:val="24"/>
        </w:rPr>
        <w:t>որոնք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տեղեկագրում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քարտուղարը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հրապարակում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է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ստորագրմանը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հաջորդող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աշխատանքային</w:t>
      </w:r>
      <w:r w:rsidR="008B73CD" w:rsidRPr="00AF04FC">
        <w:rPr>
          <w:rFonts w:ascii="Arial LatArm" w:hAnsi="Arial LatArm" w:cs="Sylfaen"/>
          <w:szCs w:val="24"/>
        </w:rPr>
        <w:t xml:space="preserve"> </w:t>
      </w:r>
      <w:r w:rsidR="008B73CD" w:rsidRPr="00AF04FC">
        <w:rPr>
          <w:rFonts w:ascii="Arial" w:hAnsi="Arial" w:cs="Arial"/>
          <w:szCs w:val="24"/>
        </w:rPr>
        <w:t>օրը</w:t>
      </w:r>
      <w:r w:rsidR="008B73CD" w:rsidRPr="00AF04FC">
        <w:rPr>
          <w:rFonts w:ascii="Arial LatArm" w:hAnsi="Arial LatArm" w:cs="Sylfaen"/>
          <w:szCs w:val="24"/>
        </w:rPr>
        <w:t>.</w:t>
      </w:r>
    </w:p>
    <w:p w:rsidR="003D4374" w:rsidRPr="00AF04FC" w:rsidRDefault="008769B4" w:rsidP="00EF3662">
      <w:pPr>
        <w:ind w:firstLine="375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/>
          <w:lang w:val="af-ZA"/>
        </w:rPr>
        <w:tab/>
      </w:r>
      <w:r w:rsidR="00A150A9" w:rsidRPr="00AF04FC">
        <w:rPr>
          <w:rFonts w:ascii="Arial LatArm" w:hAnsi="Arial LatArm" w:cs="Sylfaen"/>
          <w:sz w:val="20"/>
          <w:lang w:val="af-ZA"/>
        </w:rPr>
        <w:t>8</w:t>
      </w:r>
      <w:r w:rsidR="0036230B" w:rsidRPr="00AF04FC">
        <w:rPr>
          <w:rFonts w:ascii="Arial LatArm" w:hAnsi="Arial LatArm" w:cs="Sylfaen"/>
          <w:sz w:val="20"/>
          <w:lang w:val="af-ZA"/>
        </w:rPr>
        <w:t>.</w:t>
      </w:r>
      <w:r w:rsidR="00BE037D" w:rsidRPr="00AF04FC">
        <w:rPr>
          <w:rFonts w:ascii="Arial LatArm" w:hAnsi="Arial LatArm" w:cs="Sylfaen"/>
          <w:sz w:val="20"/>
          <w:lang w:val="af-ZA"/>
        </w:rPr>
        <w:t>13</w:t>
      </w:r>
      <w:r w:rsidR="009D03A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Օրենքի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6-</w:t>
      </w:r>
      <w:r w:rsidR="0036230B" w:rsidRPr="00AF04FC">
        <w:rPr>
          <w:rFonts w:ascii="Arial" w:hAnsi="Arial" w:cs="Arial"/>
          <w:sz w:val="20"/>
        </w:rPr>
        <w:t>րդ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հոդվածի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1-</w:t>
      </w:r>
      <w:r w:rsidR="0036230B" w:rsidRPr="00AF04FC">
        <w:rPr>
          <w:rFonts w:ascii="Arial" w:hAnsi="Arial" w:cs="Arial"/>
          <w:sz w:val="20"/>
        </w:rPr>
        <w:t>ին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մասի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6-</w:t>
      </w:r>
      <w:r w:rsidR="0036230B" w:rsidRPr="00AF04FC">
        <w:rPr>
          <w:rFonts w:ascii="Arial" w:hAnsi="Arial" w:cs="Arial"/>
          <w:sz w:val="20"/>
        </w:rPr>
        <w:t>րդ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կետով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նախատեսված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հիմքերն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ի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հայտ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գալու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օրվան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հաջորդող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հինգ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աշխատանքային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օրվա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ընթացքում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պատվիրատուն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տվյալ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806B2" w:rsidRPr="00AF04FC">
        <w:rPr>
          <w:rFonts w:ascii="Arial" w:hAnsi="Arial" w:cs="Arial"/>
          <w:sz w:val="20"/>
        </w:rPr>
        <w:t>մ</w:t>
      </w:r>
      <w:r w:rsidR="0036230B" w:rsidRPr="00AF04FC">
        <w:rPr>
          <w:rFonts w:ascii="Arial" w:hAnsi="Arial" w:cs="Arial"/>
          <w:sz w:val="20"/>
        </w:rPr>
        <w:t>ասնակցի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տվյալները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36230B" w:rsidRPr="00AF04FC">
        <w:rPr>
          <w:rFonts w:ascii="Arial" w:hAnsi="Arial" w:cs="Arial"/>
          <w:sz w:val="20"/>
        </w:rPr>
        <w:t>համապատասխան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հիմքերով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36230B" w:rsidRPr="00AF04FC">
        <w:rPr>
          <w:rFonts w:ascii="Arial" w:hAnsi="Arial" w:cs="Arial"/>
          <w:sz w:val="20"/>
        </w:rPr>
        <w:t>գրավոր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ուղարկում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է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լիազորված</w:t>
      </w:r>
      <w:r w:rsidR="0036230B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6230B" w:rsidRPr="00AF04FC">
        <w:rPr>
          <w:rFonts w:ascii="Arial" w:hAnsi="Arial" w:cs="Arial"/>
          <w:sz w:val="20"/>
        </w:rPr>
        <w:t>մարմին</w:t>
      </w:r>
      <w:r w:rsidR="00881C05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881C05" w:rsidRPr="00AF04FC">
        <w:rPr>
          <w:rFonts w:ascii="Arial" w:hAnsi="Arial" w:cs="Arial"/>
          <w:sz w:val="20"/>
        </w:rPr>
        <w:t>որը</w:t>
      </w:r>
      <w:r w:rsidR="00881C0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881C05" w:rsidRPr="00AF04FC">
        <w:rPr>
          <w:rFonts w:ascii="Arial" w:hAnsi="Arial" w:cs="Arial"/>
          <w:sz w:val="20"/>
        </w:rPr>
        <w:t>դրանք</w:t>
      </w:r>
      <w:r w:rsidR="00881C0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881C05" w:rsidRPr="00AF04FC">
        <w:rPr>
          <w:rFonts w:ascii="Arial" w:hAnsi="Arial" w:cs="Arial"/>
          <w:sz w:val="20"/>
        </w:rPr>
        <w:t>ստանալուն</w:t>
      </w:r>
      <w:r w:rsidR="00881C0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881C05" w:rsidRPr="00AF04FC">
        <w:rPr>
          <w:rFonts w:ascii="Arial" w:hAnsi="Arial" w:cs="Arial"/>
          <w:sz w:val="20"/>
        </w:rPr>
        <w:t>հաջորդող</w:t>
      </w:r>
      <w:r w:rsidR="00881C0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881C05" w:rsidRPr="00AF04FC">
        <w:rPr>
          <w:rFonts w:ascii="Arial" w:hAnsi="Arial" w:cs="Arial"/>
          <w:sz w:val="20"/>
        </w:rPr>
        <w:t>հինգ</w:t>
      </w:r>
      <w:r w:rsidR="00881C0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881C05" w:rsidRPr="00AF04FC">
        <w:rPr>
          <w:rFonts w:ascii="Arial" w:hAnsi="Arial" w:cs="Arial"/>
          <w:sz w:val="20"/>
        </w:rPr>
        <w:t>աշխատանքային</w:t>
      </w:r>
      <w:r w:rsidR="00881C0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881C05" w:rsidRPr="00AF04FC">
        <w:rPr>
          <w:rFonts w:ascii="Arial" w:hAnsi="Arial" w:cs="Arial"/>
          <w:sz w:val="20"/>
        </w:rPr>
        <w:t>օրվա</w:t>
      </w:r>
      <w:r w:rsidR="00881C0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881C05" w:rsidRPr="00AF04FC">
        <w:rPr>
          <w:rFonts w:ascii="Arial" w:hAnsi="Arial" w:cs="Arial"/>
          <w:sz w:val="20"/>
        </w:rPr>
        <w:t>ընթացքում</w:t>
      </w:r>
      <w:r w:rsidR="00881C05" w:rsidRPr="00AF04FC">
        <w:rPr>
          <w:rFonts w:ascii="Arial LatArm" w:hAnsi="Arial LatArm" w:cs="Sylfaen"/>
          <w:sz w:val="20"/>
          <w:lang w:val="af-ZA"/>
        </w:rPr>
        <w:t xml:space="preserve"> </w:t>
      </w:r>
      <w:bookmarkStart w:id="5" w:name="_Hlk9262748"/>
      <w:r w:rsidR="00A31A12" w:rsidRPr="00AF04FC">
        <w:rPr>
          <w:rFonts w:ascii="Arial" w:hAnsi="Arial" w:cs="Arial"/>
          <w:sz w:val="20"/>
        </w:rPr>
        <w:t>նախաձեռնում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է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տվյալ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մասնակցին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գնումների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գործընթացին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մասնակցելու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իրավունք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չունեցող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մասնակիցների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ցուցակում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ներառելու</w:t>
      </w:r>
      <w:r w:rsidR="00A31A1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31A12" w:rsidRPr="00AF04FC">
        <w:rPr>
          <w:rFonts w:ascii="Arial" w:hAnsi="Arial" w:cs="Arial"/>
          <w:sz w:val="20"/>
        </w:rPr>
        <w:t>ընթացակարգ</w:t>
      </w:r>
      <w:bookmarkEnd w:id="5"/>
      <w:r w:rsidR="0036230B" w:rsidRPr="00AF04FC">
        <w:rPr>
          <w:rFonts w:ascii="Arial LatArm" w:hAnsi="Arial LatArm" w:cs="Sylfaen"/>
          <w:sz w:val="20"/>
          <w:lang w:val="af-ZA"/>
        </w:rPr>
        <w:t xml:space="preserve">: </w:t>
      </w:r>
      <w:r w:rsidR="00B54F63" w:rsidRPr="00AF04FC">
        <w:rPr>
          <w:rFonts w:ascii="Arial" w:hAnsi="Arial" w:cs="Arial"/>
          <w:sz w:val="20"/>
        </w:rPr>
        <w:t>Ընդ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որում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B54F63" w:rsidRPr="00AF04FC">
        <w:rPr>
          <w:rFonts w:ascii="Arial" w:hAnsi="Arial" w:cs="Arial"/>
          <w:sz w:val="20"/>
        </w:rPr>
        <w:t>եթե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մասնակցի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գնումներին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մասնակցելու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իրավունք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ունենալու</w:t>
      </w:r>
      <w:r w:rsidR="00A73661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73661" w:rsidRPr="00AF04FC">
        <w:rPr>
          <w:rFonts w:ascii="Arial" w:hAnsi="Arial" w:cs="Arial"/>
          <w:sz w:val="20"/>
          <w:lang w:val="hy-AM"/>
        </w:rPr>
        <w:t>մասին</w:t>
      </w:r>
      <w:r w:rsidR="00A73661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73661" w:rsidRPr="00AF04FC">
        <w:rPr>
          <w:rFonts w:ascii="Arial" w:hAnsi="Arial" w:cs="Arial"/>
          <w:sz w:val="20"/>
          <w:lang w:val="hy-AM"/>
        </w:rPr>
        <w:t>հավաստումը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որակվում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3661" w:rsidRPr="00AF04FC">
        <w:rPr>
          <w:rFonts w:ascii="Arial" w:hAnsi="Arial" w:cs="Arial"/>
          <w:sz w:val="20"/>
          <w:lang w:val="hy-AM"/>
        </w:rPr>
        <w:t>է</w:t>
      </w:r>
      <w:r w:rsidR="00A7366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որպես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իրականությանը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չհամապատասխանող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կամ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մասնակիցը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862B55" w:rsidRPr="00AF04FC">
        <w:rPr>
          <w:rFonts w:ascii="Arial" w:hAnsi="Arial" w:cs="Arial"/>
          <w:sz w:val="20"/>
          <w:lang w:val="af-ZA"/>
        </w:rPr>
        <w:t>սույն</w:t>
      </w:r>
      <w:r w:rsidR="00862B5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հրավերով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սահմանված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կարգով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և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ժամկետներում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չի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ներկայացնում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հրավերով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նախատեսված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փաստաթղթերը</w:t>
      </w:r>
      <w:r w:rsidR="00B54F63" w:rsidRPr="00AF04FC">
        <w:rPr>
          <w:rFonts w:ascii="Arial LatArm" w:hAnsi="Arial LatArm" w:cs="Sylfaen"/>
          <w:sz w:val="20"/>
          <w:lang w:val="af-ZA"/>
        </w:rPr>
        <w:t>,</w:t>
      </w:r>
      <w:r w:rsidR="00A7366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3661" w:rsidRPr="00AF04FC">
        <w:rPr>
          <w:rFonts w:ascii="Arial" w:hAnsi="Arial" w:cs="Arial"/>
          <w:sz w:val="20"/>
        </w:rPr>
        <w:t>կամ</w:t>
      </w:r>
      <w:r w:rsidR="00A7366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3661" w:rsidRPr="00AF04FC">
        <w:rPr>
          <w:rFonts w:ascii="Arial" w:hAnsi="Arial" w:cs="Arial"/>
          <w:sz w:val="20"/>
        </w:rPr>
        <w:t>ընտրված</w:t>
      </w:r>
      <w:r w:rsidR="00A7366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3661" w:rsidRPr="00AF04FC">
        <w:rPr>
          <w:rFonts w:ascii="Arial" w:hAnsi="Arial" w:cs="Arial"/>
          <w:sz w:val="20"/>
        </w:rPr>
        <w:t>մասնակիցը</w:t>
      </w:r>
      <w:r w:rsidR="00A7366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3661" w:rsidRPr="00AF04FC">
        <w:rPr>
          <w:rFonts w:ascii="Arial" w:hAnsi="Arial" w:cs="Arial"/>
          <w:sz w:val="20"/>
        </w:rPr>
        <w:t>չի</w:t>
      </w:r>
      <w:r w:rsidR="00A7366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3661" w:rsidRPr="00AF04FC">
        <w:rPr>
          <w:rFonts w:ascii="Arial" w:hAnsi="Arial" w:cs="Arial"/>
          <w:sz w:val="20"/>
        </w:rPr>
        <w:t>ներկայացնում</w:t>
      </w:r>
      <w:r w:rsidR="00A7366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3661" w:rsidRPr="00AF04FC">
        <w:rPr>
          <w:rFonts w:ascii="Arial" w:hAnsi="Arial" w:cs="Arial"/>
          <w:sz w:val="20"/>
        </w:rPr>
        <w:t>որակավորման</w:t>
      </w:r>
      <w:r w:rsidR="00A7366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3661" w:rsidRPr="00AF04FC">
        <w:rPr>
          <w:rFonts w:ascii="Arial" w:hAnsi="Arial" w:cs="Arial"/>
          <w:sz w:val="20"/>
        </w:rPr>
        <w:t>ապահովումը</w:t>
      </w:r>
      <w:r w:rsidR="00A73661" w:rsidRPr="00AF04FC">
        <w:rPr>
          <w:rFonts w:ascii="Arial LatArm" w:hAnsi="Arial LatArm" w:cs="Sylfaen"/>
          <w:sz w:val="20"/>
          <w:lang w:val="af-ZA"/>
        </w:rPr>
        <w:t>,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ապա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այդ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հանգամանքը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համարվում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է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որպես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գնման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գործընթացի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շրջանակում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ստանձնված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54F63" w:rsidRPr="00AF04FC">
        <w:rPr>
          <w:rFonts w:ascii="Arial" w:hAnsi="Arial" w:cs="Arial"/>
          <w:sz w:val="20"/>
        </w:rPr>
        <w:t>պարտավորության</w:t>
      </w:r>
      <w:r w:rsidR="00B54F6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64FB7" w:rsidRPr="00AF04FC">
        <w:rPr>
          <w:rFonts w:ascii="Arial" w:hAnsi="Arial" w:cs="Arial"/>
          <w:sz w:val="20"/>
          <w:lang w:val="af-ZA"/>
        </w:rPr>
        <w:t>խախտում</w:t>
      </w:r>
      <w:r w:rsidR="00564FB7" w:rsidRPr="00AF04FC">
        <w:rPr>
          <w:rFonts w:ascii="Arial LatArm" w:hAnsi="Arial LatArm" w:cs="Sylfaen"/>
          <w:sz w:val="20"/>
          <w:lang w:val="af-ZA"/>
        </w:rPr>
        <w:t xml:space="preserve">: </w:t>
      </w:r>
    </w:p>
    <w:p w:rsidR="00B54F63" w:rsidRPr="00AF04FC" w:rsidRDefault="00B97D91" w:rsidP="00EF3662">
      <w:pPr>
        <w:ind w:firstLine="375"/>
        <w:jc w:val="both"/>
        <w:rPr>
          <w:rFonts w:ascii="Arial LatArm" w:hAnsi="Arial LatArm"/>
          <w:sz w:val="20"/>
          <w:szCs w:val="20"/>
          <w:lang w:val="af-ZA"/>
        </w:rPr>
      </w:pPr>
      <w:r w:rsidRPr="00AF04FC">
        <w:rPr>
          <w:rFonts w:ascii="Arial LatArm" w:hAnsi="Arial LatArm"/>
          <w:color w:val="000000"/>
          <w:sz w:val="20"/>
          <w:szCs w:val="20"/>
          <w:lang w:val="af-ZA"/>
        </w:rPr>
        <w:t xml:space="preserve">      </w:t>
      </w:r>
      <w:r w:rsidR="00E17B5D" w:rsidRPr="00AF04FC">
        <w:rPr>
          <w:rFonts w:ascii="Arial LatArm" w:hAnsi="Arial LatArm"/>
          <w:color w:val="000000"/>
          <w:sz w:val="20"/>
          <w:szCs w:val="20"/>
          <w:lang w:val="af-ZA"/>
        </w:rPr>
        <w:t>8.1</w:t>
      </w:r>
      <w:r w:rsidR="00BE037D" w:rsidRPr="00AF04FC">
        <w:rPr>
          <w:rFonts w:ascii="Arial LatArm" w:hAnsi="Arial LatArm"/>
          <w:color w:val="000000"/>
          <w:sz w:val="20"/>
          <w:szCs w:val="20"/>
          <w:lang w:val="af-ZA"/>
        </w:rPr>
        <w:t>4</w:t>
      </w:r>
      <w:r w:rsidR="00E17B5D" w:rsidRPr="00AF04FC">
        <w:rPr>
          <w:rFonts w:ascii="Arial LatArm" w:hAnsi="Arial LatArm"/>
          <w:color w:val="000000"/>
          <w:sz w:val="20"/>
          <w:szCs w:val="20"/>
          <w:lang w:val="af-ZA"/>
        </w:rPr>
        <w:t xml:space="preserve"> </w:t>
      </w:r>
      <w:r w:rsidR="003A377C" w:rsidRPr="00AF04FC">
        <w:rPr>
          <w:rFonts w:ascii="Arial" w:hAnsi="Arial" w:cs="Arial"/>
          <w:color w:val="000000"/>
          <w:sz w:val="20"/>
          <w:szCs w:val="20"/>
        </w:rPr>
        <w:t>Ե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թե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մասնակից</w:t>
      </w:r>
      <w:r w:rsidR="00955CC1" w:rsidRPr="00AF04FC">
        <w:rPr>
          <w:rFonts w:ascii="Arial" w:hAnsi="Arial" w:cs="Arial"/>
          <w:color w:val="000000"/>
          <w:sz w:val="20"/>
          <w:szCs w:val="20"/>
        </w:rPr>
        <w:t>ն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955CC1" w:rsidRPr="00AF04FC">
        <w:rPr>
          <w:rFonts w:ascii="Arial" w:hAnsi="Arial" w:cs="Arial"/>
          <w:color w:val="000000"/>
          <w:sz w:val="20"/>
          <w:szCs w:val="20"/>
        </w:rPr>
        <w:t>Օ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րենքի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6-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րդ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հոդվածի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1-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ին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մասի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5-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րդ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6-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րդ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մասերով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նախատեսված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ցուցակներում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ներառվել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հայտը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ներկայացնելու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օրվանից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հետո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ապա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նրա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տվյալ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հայտը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ենթակա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չէ</w:t>
      </w:r>
      <w:r w:rsidR="003D437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D4374" w:rsidRPr="00AF04FC">
        <w:rPr>
          <w:rFonts w:ascii="Arial" w:hAnsi="Arial" w:cs="Arial"/>
          <w:color w:val="000000"/>
          <w:sz w:val="20"/>
          <w:szCs w:val="20"/>
          <w:lang w:val="hy-AM"/>
        </w:rPr>
        <w:t>մերժման</w:t>
      </w:r>
      <w:r w:rsidR="00B54F63"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7A5810" w:rsidRPr="00AF04FC" w:rsidRDefault="004306D6" w:rsidP="00955CC1">
      <w:pPr>
        <w:pStyle w:val="norm"/>
        <w:spacing w:line="240" w:lineRule="auto"/>
        <w:ind w:firstLine="706"/>
        <w:rPr>
          <w:rFonts w:ascii="Arial LatArm" w:hAnsi="Arial LatArm" w:cs="Sylfaen"/>
          <w:sz w:val="20"/>
          <w:szCs w:val="24"/>
          <w:lang w:val="af-ZA" w:eastAsia="en-US"/>
        </w:rPr>
      </w:pPr>
      <w:r w:rsidRPr="00AF04FC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EF2159" w:rsidRPr="00AF04FC">
        <w:rPr>
          <w:rFonts w:ascii="Arial LatArm" w:hAnsi="Arial LatArm" w:cs="Sylfaen"/>
          <w:sz w:val="20"/>
          <w:szCs w:val="24"/>
          <w:lang w:val="af-ZA" w:eastAsia="en-US"/>
        </w:rPr>
        <w:t>.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>1</w:t>
      </w:r>
      <w:r w:rsidR="00BE037D" w:rsidRPr="00AF04FC">
        <w:rPr>
          <w:rFonts w:ascii="Arial LatArm" w:hAnsi="Arial LatArm" w:cs="Sylfaen"/>
          <w:sz w:val="20"/>
          <w:szCs w:val="24"/>
          <w:lang w:val="af-ZA" w:eastAsia="en-US"/>
        </w:rPr>
        <w:t>5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Սույն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հրավերի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1-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մասի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441D04" w:rsidRPr="00AF04FC">
        <w:rPr>
          <w:rFonts w:ascii="Arial LatArm" w:hAnsi="Arial LatArm" w:cs="Sylfaen"/>
          <w:sz w:val="20"/>
          <w:szCs w:val="24"/>
          <w:lang w:val="af-ZA" w:eastAsia="en-US"/>
        </w:rPr>
        <w:t>8.</w:t>
      </w:r>
      <w:r w:rsidR="00BE037D" w:rsidRPr="00AF04FC">
        <w:rPr>
          <w:rFonts w:ascii="Arial LatArm" w:hAnsi="Arial LatArm" w:cs="Sylfaen"/>
          <w:sz w:val="20"/>
          <w:szCs w:val="24"/>
          <w:lang w:val="af-ZA" w:eastAsia="en-US"/>
        </w:rPr>
        <w:t>8</w:t>
      </w:r>
      <w:r w:rsidR="00441D04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441D04" w:rsidRPr="00AF04FC">
        <w:rPr>
          <w:rFonts w:ascii="Arial" w:hAnsi="Arial" w:cs="Arial"/>
          <w:sz w:val="20"/>
          <w:szCs w:val="24"/>
          <w:lang w:val="af-ZA" w:eastAsia="en-US"/>
        </w:rPr>
        <w:t>և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8</w:t>
      </w:r>
      <w:r w:rsidR="00BE037D" w:rsidRPr="00AF04FC">
        <w:rPr>
          <w:rFonts w:ascii="Arial LatArm" w:hAnsi="Arial LatArm" w:cs="Sylfaen"/>
          <w:sz w:val="20"/>
          <w:szCs w:val="24"/>
          <w:lang w:val="af-ZA" w:eastAsia="en-US"/>
        </w:rPr>
        <w:t>.9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կետ</w:t>
      </w:r>
      <w:r w:rsidR="00441D04" w:rsidRPr="00AF04FC">
        <w:rPr>
          <w:rFonts w:ascii="Arial" w:hAnsi="Arial" w:cs="Arial"/>
          <w:sz w:val="20"/>
          <w:szCs w:val="24"/>
          <w:lang w:eastAsia="en-US"/>
        </w:rPr>
        <w:t>եր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նշված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փաստաթղթերը</w:t>
      </w:r>
      <w:r w:rsidR="00D371A7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2159" w:rsidRPr="00AF04FC">
        <w:rPr>
          <w:rFonts w:ascii="Arial" w:hAnsi="Arial" w:cs="Arial"/>
          <w:sz w:val="20"/>
          <w:szCs w:val="24"/>
          <w:lang w:val="af-ZA" w:eastAsia="en-US"/>
        </w:rPr>
        <w:t>մասնակիցը</w:t>
      </w:r>
      <w:r w:rsidR="00EF2159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71A7" w:rsidRPr="00AF04FC">
        <w:rPr>
          <w:rFonts w:ascii="Arial" w:hAnsi="Arial" w:cs="Arial"/>
          <w:sz w:val="20"/>
          <w:szCs w:val="24"/>
          <w:lang w:eastAsia="en-US"/>
        </w:rPr>
        <w:t>սահմանված</w:t>
      </w:r>
      <w:r w:rsidR="00D371A7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D371A7" w:rsidRPr="00AF04FC">
        <w:rPr>
          <w:rFonts w:ascii="Arial" w:hAnsi="Arial" w:cs="Arial"/>
          <w:sz w:val="20"/>
          <w:szCs w:val="24"/>
          <w:lang w:eastAsia="en-US"/>
        </w:rPr>
        <w:t>ժամկետում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հանձնա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softHyphen/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ժողովի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քարտուղարին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ներկայաց</w:t>
      </w:r>
      <w:r w:rsidR="00EF2159" w:rsidRPr="00AF04FC">
        <w:rPr>
          <w:rFonts w:ascii="Arial" w:hAnsi="Arial" w:cs="Arial"/>
          <w:sz w:val="20"/>
          <w:szCs w:val="24"/>
          <w:lang w:eastAsia="en-US"/>
        </w:rPr>
        <w:t>ն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ում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2159" w:rsidRPr="00AF04FC">
        <w:rPr>
          <w:rFonts w:ascii="Arial" w:hAnsi="Arial" w:cs="Arial"/>
          <w:sz w:val="20"/>
          <w:szCs w:val="24"/>
          <w:lang w:eastAsia="en-US"/>
        </w:rPr>
        <w:t>է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E20B2" w:rsidRPr="00AF04FC">
        <w:rPr>
          <w:rFonts w:ascii="Arial" w:hAnsi="Arial" w:cs="Arial"/>
          <w:sz w:val="20"/>
          <w:szCs w:val="24"/>
          <w:lang w:val="af-ZA" w:eastAsia="en-US"/>
        </w:rPr>
        <w:lastRenderedPageBreak/>
        <w:t>վերջինիս՝</w:t>
      </w:r>
      <w:r w:rsidR="00FE20B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սույն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հրավերով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նախատեսված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էլեկտրոնային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val="ru-RU" w:eastAsia="en-US"/>
        </w:rPr>
        <w:t>փոստին</w:t>
      </w:r>
      <w:r w:rsidR="00FE20B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E20B2" w:rsidRPr="00AF04FC">
        <w:rPr>
          <w:rFonts w:ascii="Arial" w:hAnsi="Arial" w:cs="Arial"/>
          <w:sz w:val="20"/>
          <w:szCs w:val="24"/>
          <w:lang w:eastAsia="en-US"/>
        </w:rPr>
        <w:t>ուղարկելու</w:t>
      </w:r>
      <w:r w:rsidR="00FE20B2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FE20B2" w:rsidRPr="00AF04FC">
        <w:rPr>
          <w:rFonts w:ascii="Arial" w:hAnsi="Arial" w:cs="Arial"/>
          <w:sz w:val="20"/>
          <w:szCs w:val="24"/>
          <w:lang w:eastAsia="en-US"/>
        </w:rPr>
        <w:t>միջոցով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: 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Քարտուղարը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պարտավոր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է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փաստաթղթերն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ստանալու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օրը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հաստատել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դրանց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ստանալու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հանգամանքը՝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սույն</w:t>
      </w:r>
      <w:r w:rsidR="007A5810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հրավերում</w:t>
      </w:r>
      <w:r w:rsidR="007A5810" w:rsidRPr="00AF04FC">
        <w:rPr>
          <w:rFonts w:ascii="Arial LatArm" w:hAnsi="Arial LatArm" w:cs="Sylfaen"/>
          <w:sz w:val="20"/>
          <w:szCs w:val="24"/>
          <w:lang w:val="hy-AM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նշված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իր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էլեկտրոնային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փոստից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մասնակցի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էլեկտրոնային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փոստին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հավաստում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ուղարկելու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7A5810" w:rsidRPr="00AF04FC">
        <w:rPr>
          <w:rFonts w:ascii="Arial" w:hAnsi="Arial" w:cs="Arial"/>
          <w:sz w:val="20"/>
          <w:szCs w:val="24"/>
          <w:lang w:val="ru-RU" w:eastAsia="en-US"/>
        </w:rPr>
        <w:t>միջոցով</w:t>
      </w:r>
      <w:r w:rsidR="007A5810" w:rsidRPr="00AF04FC">
        <w:rPr>
          <w:rFonts w:ascii="Arial LatArm" w:hAnsi="Arial LatArm" w:cs="Sylfaen"/>
          <w:sz w:val="20"/>
          <w:szCs w:val="24"/>
          <w:lang w:val="af-ZA" w:eastAsia="en-US"/>
        </w:rPr>
        <w:t>:</w:t>
      </w:r>
    </w:p>
    <w:p w:rsidR="002B121D" w:rsidRPr="00AF04FC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AF04FC">
        <w:rPr>
          <w:rFonts w:ascii="Arial LatArm" w:hAnsi="Arial LatArm" w:cs="Sylfaen"/>
          <w:szCs w:val="24"/>
        </w:rPr>
        <w:t>8</w:t>
      </w:r>
      <w:r w:rsidR="002B121D" w:rsidRPr="00AF04FC">
        <w:rPr>
          <w:rFonts w:ascii="Arial LatArm" w:hAnsi="Arial LatArm" w:cs="Sylfaen"/>
          <w:szCs w:val="24"/>
        </w:rPr>
        <w:t>.</w:t>
      </w:r>
      <w:r w:rsidR="00CD1E70" w:rsidRPr="00AF04FC">
        <w:rPr>
          <w:rFonts w:ascii="Arial LatArm" w:hAnsi="Arial LatArm" w:cs="Sylfaen"/>
          <w:szCs w:val="24"/>
        </w:rPr>
        <w:t>16</w:t>
      </w:r>
      <w:r w:rsidR="003F288F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Մասնակիցները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և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նրանց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ներկայացուցիչները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կարող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են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ներկա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6D4E1D" w:rsidRPr="00AF04FC">
        <w:rPr>
          <w:rFonts w:ascii="Arial" w:hAnsi="Arial" w:cs="Arial"/>
          <w:szCs w:val="24"/>
        </w:rPr>
        <w:t>լինել</w:t>
      </w:r>
      <w:r w:rsidR="006D4E1D" w:rsidRPr="00AF04FC">
        <w:rPr>
          <w:rFonts w:ascii="Arial LatArm" w:hAnsi="Arial LatArm" w:cs="Sylfaen"/>
          <w:szCs w:val="24"/>
        </w:rPr>
        <w:t xml:space="preserve">  </w:t>
      </w:r>
      <w:r w:rsidR="002B121D" w:rsidRPr="00AF04FC">
        <w:rPr>
          <w:rFonts w:ascii="Arial" w:hAnsi="Arial" w:cs="Arial"/>
          <w:szCs w:val="24"/>
          <w:lang w:val="ru-RU"/>
        </w:rPr>
        <w:t>հանձնաժողովի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նիստերին։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6D4E1D" w:rsidRPr="00AF04FC">
        <w:rPr>
          <w:rFonts w:ascii="Arial" w:hAnsi="Arial" w:cs="Arial"/>
          <w:szCs w:val="24"/>
          <w:lang w:val="ru-RU"/>
        </w:rPr>
        <w:t>Մասնակիցները</w:t>
      </w:r>
      <w:r w:rsidR="006D4E1D" w:rsidRPr="00AF04FC">
        <w:rPr>
          <w:rFonts w:ascii="Arial LatArm" w:hAnsi="Arial LatArm" w:cs="Sylfaen"/>
          <w:szCs w:val="24"/>
        </w:rPr>
        <w:t xml:space="preserve"> </w:t>
      </w:r>
      <w:r w:rsidR="006D4E1D" w:rsidRPr="00AF04FC">
        <w:rPr>
          <w:rFonts w:ascii="Arial" w:hAnsi="Arial" w:cs="Arial"/>
          <w:szCs w:val="24"/>
        </w:rPr>
        <w:t>կամ</w:t>
      </w:r>
      <w:r w:rsidR="006D4E1D" w:rsidRPr="00AF04FC">
        <w:rPr>
          <w:rFonts w:ascii="Arial LatArm" w:hAnsi="Arial LatArm" w:cs="Sylfaen"/>
          <w:szCs w:val="24"/>
        </w:rPr>
        <w:t xml:space="preserve"> </w:t>
      </w:r>
      <w:r w:rsidR="006D4E1D" w:rsidRPr="00AF04FC">
        <w:rPr>
          <w:rFonts w:ascii="Arial" w:hAnsi="Arial" w:cs="Arial"/>
          <w:szCs w:val="24"/>
          <w:lang w:val="ru-RU"/>
        </w:rPr>
        <w:t>նրանց</w:t>
      </w:r>
      <w:r w:rsidR="006D4E1D" w:rsidRPr="00AF04FC">
        <w:rPr>
          <w:rFonts w:ascii="Arial LatArm" w:hAnsi="Arial LatArm" w:cs="Sylfaen"/>
          <w:szCs w:val="24"/>
        </w:rPr>
        <w:t xml:space="preserve"> </w:t>
      </w:r>
      <w:r w:rsidR="006D4E1D" w:rsidRPr="00AF04FC">
        <w:rPr>
          <w:rFonts w:ascii="Arial" w:hAnsi="Arial" w:cs="Arial"/>
          <w:szCs w:val="24"/>
          <w:lang w:val="ru-RU"/>
        </w:rPr>
        <w:t>ներկայացուցիչները</w:t>
      </w:r>
      <w:r w:rsidR="006D4E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կարող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են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պահանջել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հանձնաժողովի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նիստերի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արձանագրությունների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պատճենները</w:t>
      </w:r>
      <w:r w:rsidR="002B121D" w:rsidRPr="00AF04FC">
        <w:rPr>
          <w:rFonts w:ascii="Arial LatArm" w:hAnsi="Arial LatArm" w:cs="Sylfaen"/>
          <w:szCs w:val="24"/>
        </w:rPr>
        <w:t xml:space="preserve">, </w:t>
      </w:r>
      <w:r w:rsidR="002B121D" w:rsidRPr="00AF04FC">
        <w:rPr>
          <w:rFonts w:ascii="Arial" w:hAnsi="Arial" w:cs="Arial"/>
          <w:szCs w:val="24"/>
          <w:lang w:val="ru-RU"/>
        </w:rPr>
        <w:t>որոնք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տրամադրվում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են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մեկ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օրացուցային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օրվա</w:t>
      </w:r>
      <w:r w:rsidR="002B121D" w:rsidRPr="00AF04FC">
        <w:rPr>
          <w:rFonts w:ascii="Arial LatArm" w:hAnsi="Arial LatArm" w:cs="Sylfaen"/>
          <w:szCs w:val="24"/>
        </w:rPr>
        <w:t xml:space="preserve"> </w:t>
      </w:r>
      <w:r w:rsidR="002B121D" w:rsidRPr="00AF04FC">
        <w:rPr>
          <w:rFonts w:ascii="Arial" w:hAnsi="Arial" w:cs="Arial"/>
          <w:szCs w:val="24"/>
          <w:lang w:val="ru-RU"/>
        </w:rPr>
        <w:t>ընթացքում։</w:t>
      </w:r>
    </w:p>
    <w:p w:rsidR="00CD1E70" w:rsidRPr="00AF04FC" w:rsidRDefault="00A150A9" w:rsidP="00CD1E70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>8</w:t>
      </w:r>
      <w:r w:rsidR="009B0DA1" w:rsidRPr="00AF04FC">
        <w:rPr>
          <w:rFonts w:ascii="Arial LatArm" w:hAnsi="Arial LatArm" w:cs="Sylfaen"/>
          <w:sz w:val="20"/>
          <w:lang w:val="af-ZA"/>
        </w:rPr>
        <w:t>.</w:t>
      </w:r>
      <w:r w:rsidR="00CD1E70" w:rsidRPr="00AF04FC">
        <w:rPr>
          <w:rFonts w:ascii="Arial LatArm" w:hAnsi="Arial LatArm" w:cs="Sylfaen"/>
          <w:sz w:val="20"/>
          <w:lang w:val="af-ZA"/>
        </w:rPr>
        <w:t>17</w:t>
      </w:r>
      <w:r w:rsidR="003F288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Հանձնաժողովի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և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(</w:t>
      </w:r>
      <w:r w:rsidR="00CD1E70" w:rsidRPr="00AF04FC">
        <w:rPr>
          <w:rFonts w:ascii="Arial" w:hAnsi="Arial" w:cs="Arial"/>
          <w:sz w:val="20"/>
          <w:lang w:val="ru-RU"/>
        </w:rPr>
        <w:t>կամ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) </w:t>
      </w:r>
      <w:r w:rsidR="00CD1E70" w:rsidRPr="00AF04FC">
        <w:rPr>
          <w:rFonts w:ascii="Arial" w:hAnsi="Arial" w:cs="Arial"/>
          <w:sz w:val="20"/>
          <w:lang w:val="ru-RU"/>
        </w:rPr>
        <w:t>պատվիրատուի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կողմից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էլեկտրոնային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ծանուցումներն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ուղարկվում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են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մասնակցի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af-ZA"/>
        </w:rPr>
        <w:t>հայտում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af-ZA"/>
        </w:rPr>
        <w:t>նշված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af-ZA"/>
        </w:rPr>
        <w:t>էլեկտրոնային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af-ZA"/>
        </w:rPr>
        <w:t>փոստին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af-ZA"/>
        </w:rPr>
        <w:t>ուղարկելու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af-ZA"/>
        </w:rPr>
        <w:t>միջոցով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CD1E70" w:rsidRPr="00AF04FC">
        <w:rPr>
          <w:rFonts w:ascii="Arial" w:hAnsi="Arial" w:cs="Arial"/>
          <w:sz w:val="20"/>
          <w:lang w:val="ru-RU"/>
        </w:rPr>
        <w:t>իսկ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մասնակցի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կողմից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CD1E70" w:rsidRPr="00AF04FC">
        <w:rPr>
          <w:rFonts w:ascii="Arial" w:hAnsi="Arial" w:cs="Arial"/>
          <w:sz w:val="20"/>
          <w:lang w:val="ru-RU"/>
        </w:rPr>
        <w:t>իր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հայտում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նշված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էլեկտրոնային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փոստից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սույն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հրավերում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նշված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CD1E70" w:rsidRPr="00AF04FC">
        <w:rPr>
          <w:rFonts w:ascii="Arial" w:hAnsi="Arial" w:cs="Arial"/>
          <w:sz w:val="20"/>
          <w:lang w:val="ru-RU"/>
        </w:rPr>
        <w:t>հանձնաժողովի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քարտուղարի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էլեկտրոնային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lang w:val="ru-RU"/>
        </w:rPr>
        <w:t>փոստին</w:t>
      </w:r>
      <w:r w:rsidR="00CD1E7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D1E70" w:rsidRPr="00AF04FC">
        <w:rPr>
          <w:rFonts w:ascii="Arial" w:hAnsi="Arial" w:cs="Arial"/>
          <w:sz w:val="20"/>
          <w:szCs w:val="20"/>
          <w:lang w:val="af-ZA" w:eastAsia="x-none"/>
        </w:rPr>
        <w:t>ուղարկվելու</w:t>
      </w:r>
      <w:r w:rsidR="00CD1E70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CD1E70" w:rsidRPr="00AF04FC">
        <w:rPr>
          <w:rFonts w:ascii="Arial" w:hAnsi="Arial" w:cs="Arial"/>
          <w:sz w:val="20"/>
          <w:szCs w:val="20"/>
          <w:lang w:val="af-ZA" w:eastAsia="x-none"/>
        </w:rPr>
        <w:t>միջոցով</w:t>
      </w:r>
      <w:r w:rsidR="00CD1E70" w:rsidRPr="00AF04FC">
        <w:rPr>
          <w:rFonts w:ascii="Arial LatArm" w:hAnsi="Arial LatArm"/>
          <w:sz w:val="20"/>
          <w:szCs w:val="20"/>
          <w:lang w:val="af-ZA" w:eastAsia="x-none"/>
        </w:rPr>
        <w:t>:</w:t>
      </w:r>
    </w:p>
    <w:p w:rsidR="00CD1E70" w:rsidRPr="00AF04FC" w:rsidRDefault="00CD1E70" w:rsidP="00CD1E70">
      <w:pPr>
        <w:ind w:firstLine="567"/>
        <w:jc w:val="both"/>
        <w:rPr>
          <w:rFonts w:ascii="Arial LatArm" w:hAnsi="Arial LatArm"/>
          <w:sz w:val="20"/>
          <w:szCs w:val="20"/>
          <w:lang w:val="af-ZA" w:eastAsia="x-none"/>
        </w:rPr>
      </w:pPr>
      <w:r w:rsidRPr="00AF04FC">
        <w:rPr>
          <w:rFonts w:ascii="Arial" w:hAnsi="Arial" w:cs="Arial"/>
          <w:sz w:val="20"/>
          <w:szCs w:val="20"/>
          <w:lang w:val="af-ZA" w:eastAsia="x-none"/>
        </w:rPr>
        <w:t>Տեղեկությունների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(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փաստաթղթերի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)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էլեկտրոնային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եղանակով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փոխանակման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մասնակիցը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տեղեկությունները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(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փաստաթղթերը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)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ուղարկում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է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հաստատված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բնօրինակ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փաստաթղթից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արտատպված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 (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սկանավորված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 xml:space="preserve">) </w:t>
      </w:r>
      <w:r w:rsidRPr="00AF04FC">
        <w:rPr>
          <w:rFonts w:ascii="Arial" w:hAnsi="Arial" w:cs="Arial"/>
          <w:sz w:val="20"/>
          <w:szCs w:val="20"/>
          <w:lang w:val="af-ZA" w:eastAsia="x-none"/>
        </w:rPr>
        <w:t>տարբերակով</w:t>
      </w:r>
      <w:r w:rsidRPr="00AF04FC">
        <w:rPr>
          <w:rFonts w:ascii="Arial LatArm" w:hAnsi="Arial LatArm"/>
          <w:sz w:val="20"/>
          <w:szCs w:val="20"/>
          <w:lang w:val="af-ZA" w:eastAsia="x-none"/>
        </w:rPr>
        <w:t>:</w:t>
      </w:r>
    </w:p>
    <w:p w:rsidR="002B103D" w:rsidRPr="00AF04FC" w:rsidRDefault="00A150A9" w:rsidP="00EF3662">
      <w:pPr>
        <w:pStyle w:val="23"/>
        <w:spacing w:line="240" w:lineRule="auto"/>
        <w:ind w:firstLine="567"/>
        <w:rPr>
          <w:rFonts w:ascii="Arial LatArm" w:hAnsi="Arial LatArm"/>
          <w:lang w:val="hy-AM"/>
        </w:rPr>
      </w:pPr>
      <w:r w:rsidRPr="00AF04FC">
        <w:rPr>
          <w:rFonts w:ascii="Arial LatArm" w:hAnsi="Arial LatArm"/>
        </w:rPr>
        <w:t>8</w:t>
      </w:r>
      <w:r w:rsidR="00947D03" w:rsidRPr="00AF04FC">
        <w:rPr>
          <w:rFonts w:ascii="Arial LatArm" w:hAnsi="Arial LatArm"/>
          <w:lang w:val="hy-AM"/>
        </w:rPr>
        <w:t>.</w:t>
      </w:r>
      <w:r w:rsidR="00436F47" w:rsidRPr="00AF04FC">
        <w:rPr>
          <w:rFonts w:ascii="Arial LatArm" w:hAnsi="Arial LatArm"/>
        </w:rPr>
        <w:t xml:space="preserve">18 </w:t>
      </w:r>
      <w:r w:rsidR="00571F29" w:rsidRPr="00AF04FC">
        <w:rPr>
          <w:rFonts w:ascii="Arial" w:hAnsi="Arial" w:cs="Arial"/>
        </w:rPr>
        <w:t>Հայտերի</w:t>
      </w:r>
      <w:r w:rsidR="00571F29" w:rsidRPr="00AF04FC">
        <w:rPr>
          <w:rFonts w:ascii="Arial LatArm" w:hAnsi="Arial LatArm" w:cs="Arial"/>
        </w:rPr>
        <w:t xml:space="preserve"> </w:t>
      </w:r>
      <w:r w:rsidR="00571F29" w:rsidRPr="00AF04FC">
        <w:rPr>
          <w:rFonts w:ascii="Arial" w:hAnsi="Arial" w:cs="Arial"/>
        </w:rPr>
        <w:t>գնահատումը</w:t>
      </w:r>
      <w:r w:rsidR="00571F29" w:rsidRPr="00AF04FC">
        <w:rPr>
          <w:rFonts w:ascii="Arial LatArm" w:hAnsi="Arial LatArm" w:cs="Arial"/>
        </w:rPr>
        <w:t xml:space="preserve"> </w:t>
      </w:r>
      <w:r w:rsidR="00571F29" w:rsidRPr="00AF04FC">
        <w:rPr>
          <w:rFonts w:ascii="Arial" w:hAnsi="Arial" w:cs="Arial"/>
        </w:rPr>
        <w:t>և</w:t>
      </w:r>
      <w:r w:rsidR="00571F29" w:rsidRPr="00AF04FC">
        <w:rPr>
          <w:rFonts w:ascii="Arial LatArm" w:hAnsi="Arial LatArm" w:cs="Arial"/>
        </w:rPr>
        <w:t xml:space="preserve"> </w:t>
      </w:r>
      <w:r w:rsidR="00571F29" w:rsidRPr="00AF04FC">
        <w:rPr>
          <w:rFonts w:ascii="Arial" w:hAnsi="Arial" w:cs="Arial"/>
        </w:rPr>
        <w:t>ընտրված</w:t>
      </w:r>
      <w:r w:rsidR="00571F29" w:rsidRPr="00AF04FC">
        <w:rPr>
          <w:rFonts w:ascii="Arial LatArm" w:hAnsi="Arial LatArm" w:cs="Sylfaen"/>
        </w:rPr>
        <w:t xml:space="preserve"> </w:t>
      </w:r>
      <w:r w:rsidR="00571F29" w:rsidRPr="00AF04FC">
        <w:rPr>
          <w:rFonts w:ascii="Arial" w:hAnsi="Arial" w:cs="Arial"/>
        </w:rPr>
        <w:t>մասնակցի</w:t>
      </w:r>
      <w:r w:rsidR="00571F29" w:rsidRPr="00AF04FC">
        <w:rPr>
          <w:rFonts w:ascii="Arial LatArm" w:hAnsi="Arial LatArm" w:cs="Sylfaen"/>
        </w:rPr>
        <w:t xml:space="preserve"> </w:t>
      </w:r>
      <w:r w:rsidR="00571F29" w:rsidRPr="00AF04FC">
        <w:rPr>
          <w:rFonts w:ascii="Arial" w:hAnsi="Arial" w:cs="Arial"/>
        </w:rPr>
        <w:t>որոշումն</w:t>
      </w:r>
      <w:r w:rsidR="00571F29" w:rsidRPr="00AF04FC">
        <w:rPr>
          <w:rFonts w:ascii="Arial LatArm" w:hAnsi="Arial LatArm" w:cs="Arial"/>
        </w:rPr>
        <w:t xml:space="preserve"> </w:t>
      </w:r>
      <w:r w:rsidR="00571F29" w:rsidRPr="00AF04FC">
        <w:rPr>
          <w:rFonts w:ascii="Arial" w:hAnsi="Arial" w:cs="Arial"/>
        </w:rPr>
        <w:t>իրականացվում</w:t>
      </w:r>
      <w:r w:rsidR="00571F29" w:rsidRPr="00AF04FC">
        <w:rPr>
          <w:rFonts w:ascii="Arial LatArm" w:hAnsi="Arial LatArm" w:cs="Arial"/>
        </w:rPr>
        <w:t xml:space="preserve"> </w:t>
      </w:r>
      <w:r w:rsidR="00571F29" w:rsidRPr="00AF04FC">
        <w:rPr>
          <w:rFonts w:ascii="Arial" w:hAnsi="Arial" w:cs="Arial"/>
        </w:rPr>
        <w:t>է</w:t>
      </w:r>
      <w:r w:rsidR="00571F29" w:rsidRPr="00AF04FC">
        <w:rPr>
          <w:rFonts w:ascii="Arial LatArm" w:hAnsi="Arial LatArm" w:cs="Arial"/>
        </w:rPr>
        <w:t xml:space="preserve"> </w:t>
      </w:r>
      <w:r w:rsidR="00571F29" w:rsidRPr="00AF04FC">
        <w:rPr>
          <w:rFonts w:ascii="Arial" w:hAnsi="Arial" w:cs="Arial"/>
        </w:rPr>
        <w:t>ըստ</w:t>
      </w:r>
      <w:r w:rsidR="00571F29" w:rsidRPr="00AF04FC">
        <w:rPr>
          <w:rFonts w:ascii="Arial LatArm" w:hAnsi="Arial LatArm" w:cs="Arial"/>
        </w:rPr>
        <w:t xml:space="preserve"> </w:t>
      </w:r>
      <w:r w:rsidR="00571F29" w:rsidRPr="00AF04FC">
        <w:rPr>
          <w:rFonts w:ascii="Arial" w:hAnsi="Arial" w:cs="Arial"/>
        </w:rPr>
        <w:t>առանձին</w:t>
      </w:r>
      <w:r w:rsidR="00571F29" w:rsidRPr="00AF04FC">
        <w:rPr>
          <w:rFonts w:ascii="Arial LatArm" w:hAnsi="Arial LatArm" w:cs="Arial"/>
        </w:rPr>
        <w:t xml:space="preserve"> </w:t>
      </w:r>
      <w:r w:rsidR="00571F29" w:rsidRPr="00AF04FC">
        <w:rPr>
          <w:rFonts w:ascii="Arial" w:hAnsi="Arial" w:cs="Arial"/>
        </w:rPr>
        <w:t>չափաբաժինների</w:t>
      </w:r>
      <w:r w:rsidR="00571F29" w:rsidRPr="00AF04FC">
        <w:rPr>
          <w:rStyle w:val="af5"/>
          <w:rFonts w:ascii="Arial LatArm" w:hAnsi="Arial LatArm" w:cs="Sylfaen"/>
          <w:color w:val="FFFFFF"/>
        </w:rPr>
        <w:footnoteReference w:id="3"/>
      </w:r>
      <w:r w:rsidR="00571F29" w:rsidRPr="00AF04FC">
        <w:rPr>
          <w:rFonts w:ascii="Arial" w:hAnsi="Arial" w:cs="Arial"/>
        </w:rPr>
        <w:t>։</w:t>
      </w:r>
      <w:r w:rsidR="00436F47" w:rsidRPr="00AF04FC">
        <w:rPr>
          <w:rFonts w:ascii="Arial LatArm" w:hAnsi="Arial LatArm" w:cs="Tahoma"/>
          <w:vertAlign w:val="superscript"/>
        </w:rPr>
        <w:t>11</w:t>
      </w:r>
      <w:r w:rsidR="002B103D" w:rsidRPr="00AF04FC">
        <w:rPr>
          <w:rFonts w:ascii="Arial LatArm" w:hAnsi="Arial LatArm" w:cs="Tahoma"/>
          <w:lang w:val="hy-AM"/>
        </w:rPr>
        <w:t xml:space="preserve"> </w:t>
      </w:r>
    </w:p>
    <w:p w:rsidR="00583092" w:rsidRPr="00AF04FC" w:rsidRDefault="00A150A9" w:rsidP="00EF3662">
      <w:pPr>
        <w:ind w:firstLine="567"/>
        <w:jc w:val="both"/>
        <w:rPr>
          <w:rFonts w:ascii="Arial LatArm" w:hAnsi="Arial LatArm"/>
          <w:sz w:val="20"/>
          <w:szCs w:val="20"/>
          <w:lang w:val="af-ZA" w:eastAsia="x-none"/>
        </w:rPr>
      </w:pPr>
      <w:r w:rsidRPr="00AF04FC">
        <w:rPr>
          <w:rFonts w:ascii="Arial LatArm" w:hAnsi="Arial LatArm"/>
          <w:sz w:val="20"/>
          <w:szCs w:val="20"/>
          <w:lang w:val="af-ZA" w:eastAsia="x-none"/>
        </w:rPr>
        <w:t>8</w:t>
      </w:r>
      <w:r w:rsidR="009E35C5" w:rsidRPr="00AF04FC">
        <w:rPr>
          <w:rFonts w:ascii="Arial LatArm" w:hAnsi="Arial LatArm"/>
          <w:sz w:val="20"/>
          <w:szCs w:val="20"/>
          <w:lang w:val="af-ZA" w:eastAsia="x-none"/>
        </w:rPr>
        <w:t>.</w:t>
      </w:r>
      <w:r w:rsidR="00436F47" w:rsidRPr="00AF04FC">
        <w:rPr>
          <w:rFonts w:ascii="Arial LatArm" w:hAnsi="Arial LatArm"/>
          <w:sz w:val="20"/>
          <w:szCs w:val="20"/>
          <w:lang w:val="af-ZA" w:eastAsia="x-none"/>
        </w:rPr>
        <w:t xml:space="preserve">19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Ընտրված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մասնակցի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կողմից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պայմանագիրը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չկնքելու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(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հրաժարվելու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)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կամ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պայմանագիր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կնքելու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իրավունքից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զրկվելու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դեպքում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հանձնաժողով</w:t>
      </w:r>
      <w:r w:rsidR="002E0966" w:rsidRPr="00AF04FC">
        <w:rPr>
          <w:rFonts w:ascii="Arial" w:hAnsi="Arial" w:cs="Arial"/>
          <w:sz w:val="20"/>
          <w:szCs w:val="20"/>
          <w:lang w:val="af-ZA" w:eastAsia="x-none"/>
        </w:rPr>
        <w:t>ի</w:t>
      </w:r>
      <w:r w:rsidR="002E0966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AF04FC">
        <w:rPr>
          <w:rFonts w:ascii="Arial" w:hAnsi="Arial" w:cs="Arial"/>
          <w:sz w:val="20"/>
          <w:szCs w:val="20"/>
          <w:lang w:val="af-ZA" w:eastAsia="x-none"/>
        </w:rPr>
        <w:t>որոշմամբ</w:t>
      </w:r>
      <w:r w:rsidR="002E0966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ընտրված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մասնակ</w:t>
      </w:r>
      <w:r w:rsidR="002E0966" w:rsidRPr="00AF04FC">
        <w:rPr>
          <w:rFonts w:ascii="Arial" w:hAnsi="Arial" w:cs="Arial"/>
          <w:sz w:val="20"/>
          <w:szCs w:val="20"/>
          <w:lang w:val="af-ZA" w:eastAsia="x-none"/>
        </w:rPr>
        <w:t>ից</w:t>
      </w:r>
      <w:r w:rsidR="002E0966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AF04FC">
        <w:rPr>
          <w:rFonts w:ascii="Arial" w:hAnsi="Arial" w:cs="Arial"/>
          <w:sz w:val="20"/>
          <w:szCs w:val="20"/>
          <w:lang w:val="af-ZA" w:eastAsia="x-none"/>
        </w:rPr>
        <w:t>է</w:t>
      </w:r>
      <w:r w:rsidR="002E0966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AF04FC">
        <w:rPr>
          <w:rFonts w:ascii="Arial" w:hAnsi="Arial" w:cs="Arial"/>
          <w:sz w:val="20"/>
          <w:szCs w:val="20"/>
          <w:lang w:val="af-ZA" w:eastAsia="x-none"/>
        </w:rPr>
        <w:t>ճանաչվում</w:t>
      </w:r>
      <w:r w:rsidR="002E0966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AF04FC">
        <w:rPr>
          <w:rFonts w:ascii="Arial" w:hAnsi="Arial" w:cs="Arial"/>
          <w:sz w:val="20"/>
          <w:szCs w:val="20"/>
          <w:lang w:val="af-ZA" w:eastAsia="x-none"/>
        </w:rPr>
        <w:t>հաջորդող</w:t>
      </w:r>
      <w:r w:rsidR="002E0966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AF04FC">
        <w:rPr>
          <w:rFonts w:ascii="Arial" w:hAnsi="Arial" w:cs="Arial"/>
          <w:sz w:val="20"/>
          <w:szCs w:val="20"/>
          <w:lang w:val="af-ZA" w:eastAsia="x-none"/>
        </w:rPr>
        <w:t>տեղ</w:t>
      </w:r>
      <w:r w:rsidR="002E0966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AF04FC">
        <w:rPr>
          <w:rFonts w:ascii="Arial" w:hAnsi="Arial" w:cs="Arial"/>
          <w:sz w:val="20"/>
          <w:szCs w:val="20"/>
          <w:lang w:val="af-ZA" w:eastAsia="x-none"/>
        </w:rPr>
        <w:t>զբաղեցրած</w:t>
      </w:r>
      <w:r w:rsidR="002E0966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2E0966" w:rsidRPr="00AF04FC">
        <w:rPr>
          <w:rFonts w:ascii="Arial" w:hAnsi="Arial" w:cs="Arial"/>
          <w:sz w:val="20"/>
          <w:szCs w:val="20"/>
          <w:lang w:val="af-ZA" w:eastAsia="x-none"/>
        </w:rPr>
        <w:t>մասնակիցը՝</w:t>
      </w:r>
      <w:r w:rsidR="002E0966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af-ZA" w:eastAsia="x-none"/>
        </w:rPr>
        <w:t>սույն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 xml:space="preserve"> </w:t>
      </w:r>
      <w:r w:rsidR="00583092" w:rsidRPr="00AF04FC">
        <w:rPr>
          <w:rFonts w:ascii="Arial" w:hAnsi="Arial" w:cs="Arial"/>
          <w:sz w:val="20"/>
          <w:szCs w:val="20"/>
          <w:lang w:val="hy-AM" w:eastAsia="x-none"/>
        </w:rPr>
        <w:t>հրավեր</w:t>
      </w:r>
      <w:r w:rsidR="00537173" w:rsidRPr="00AF04FC">
        <w:rPr>
          <w:rFonts w:ascii="Arial" w:hAnsi="Arial" w:cs="Arial"/>
          <w:sz w:val="20"/>
          <w:szCs w:val="20"/>
          <w:lang w:val="hy-AM" w:eastAsia="x-none"/>
        </w:rPr>
        <w:t>ի</w:t>
      </w:r>
      <w:r w:rsidR="00537173" w:rsidRPr="00AF04FC">
        <w:rPr>
          <w:rFonts w:ascii="Arial LatArm" w:hAnsi="Arial LatArm"/>
          <w:sz w:val="20"/>
          <w:szCs w:val="20"/>
          <w:lang w:val="hy-AM" w:eastAsia="x-none"/>
        </w:rPr>
        <w:t xml:space="preserve"> 1-</w:t>
      </w:r>
      <w:r w:rsidR="00537173" w:rsidRPr="00AF04FC">
        <w:rPr>
          <w:rFonts w:ascii="Arial" w:hAnsi="Arial" w:cs="Arial"/>
          <w:sz w:val="20"/>
          <w:szCs w:val="20"/>
          <w:lang w:val="hy-AM" w:eastAsia="x-none"/>
        </w:rPr>
        <w:t>ին</w:t>
      </w:r>
      <w:r w:rsidR="00537173"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537173" w:rsidRPr="00AF04FC">
        <w:rPr>
          <w:rFonts w:ascii="Arial" w:hAnsi="Arial" w:cs="Arial"/>
          <w:sz w:val="20"/>
          <w:szCs w:val="20"/>
          <w:lang w:val="hy-AM" w:eastAsia="x-none"/>
        </w:rPr>
        <w:t>մասի</w:t>
      </w:r>
      <w:r w:rsidR="00537173" w:rsidRPr="00AF04FC">
        <w:rPr>
          <w:rFonts w:ascii="Arial LatArm" w:hAnsi="Arial LatArm"/>
          <w:sz w:val="20"/>
          <w:szCs w:val="20"/>
          <w:lang w:val="hy-AM" w:eastAsia="x-none"/>
        </w:rPr>
        <w:t xml:space="preserve"> 8.1</w:t>
      </w:r>
      <w:r w:rsidR="00CD1E70" w:rsidRPr="00AF04FC">
        <w:rPr>
          <w:rFonts w:ascii="Arial LatArm" w:hAnsi="Arial LatArm"/>
          <w:sz w:val="20"/>
          <w:szCs w:val="20"/>
          <w:lang w:val="hy-AM" w:eastAsia="x-none"/>
        </w:rPr>
        <w:t>2</w:t>
      </w:r>
      <w:r w:rsidR="00537173" w:rsidRPr="00AF04FC">
        <w:rPr>
          <w:rFonts w:ascii="Arial LatArm" w:hAnsi="Arial LatArm"/>
          <w:sz w:val="20"/>
          <w:szCs w:val="20"/>
          <w:lang w:val="hy-AM" w:eastAsia="x-none"/>
        </w:rPr>
        <w:t>-</w:t>
      </w:r>
      <w:r w:rsidR="00537173" w:rsidRPr="00AF04FC">
        <w:rPr>
          <w:rFonts w:ascii="Arial" w:hAnsi="Arial" w:cs="Arial"/>
          <w:sz w:val="20"/>
          <w:szCs w:val="20"/>
          <w:lang w:val="hy-AM" w:eastAsia="x-none"/>
        </w:rPr>
        <w:t>ից</w:t>
      </w:r>
      <w:r w:rsidR="00537173" w:rsidRPr="00AF04FC">
        <w:rPr>
          <w:rFonts w:ascii="Arial LatArm" w:hAnsi="Arial LatArm"/>
          <w:sz w:val="20"/>
          <w:szCs w:val="20"/>
          <w:lang w:val="hy-AM" w:eastAsia="x-none"/>
        </w:rPr>
        <w:t xml:space="preserve"> 8.</w:t>
      </w:r>
      <w:r w:rsidR="00CD1E70" w:rsidRPr="00AF04FC">
        <w:rPr>
          <w:rFonts w:ascii="Arial LatArm" w:hAnsi="Arial LatArm"/>
          <w:sz w:val="20"/>
          <w:szCs w:val="20"/>
          <w:lang w:val="hy-AM" w:eastAsia="x-none"/>
        </w:rPr>
        <w:t>1</w:t>
      </w:r>
      <w:r w:rsidR="00A5501E" w:rsidRPr="00AF04FC">
        <w:rPr>
          <w:rFonts w:ascii="Arial LatArm" w:hAnsi="Arial LatArm"/>
          <w:sz w:val="20"/>
          <w:szCs w:val="20"/>
          <w:lang w:val="hy-AM" w:eastAsia="x-none"/>
        </w:rPr>
        <w:t>8</w:t>
      </w:r>
      <w:r w:rsidR="00537173" w:rsidRPr="00AF04FC">
        <w:rPr>
          <w:rFonts w:ascii="Arial LatArm" w:hAnsi="Arial LatArm"/>
          <w:sz w:val="20"/>
          <w:szCs w:val="20"/>
          <w:lang w:val="hy-AM" w:eastAsia="x-none"/>
        </w:rPr>
        <w:t>-</w:t>
      </w:r>
      <w:r w:rsidR="00537173" w:rsidRPr="00AF04FC">
        <w:rPr>
          <w:rFonts w:ascii="Arial" w:hAnsi="Arial" w:cs="Arial"/>
          <w:sz w:val="20"/>
          <w:szCs w:val="20"/>
          <w:lang w:val="hy-AM" w:eastAsia="x-none"/>
        </w:rPr>
        <w:t>րդ</w:t>
      </w:r>
      <w:r w:rsidR="00537173"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537173" w:rsidRPr="00AF04FC">
        <w:rPr>
          <w:rFonts w:ascii="Arial" w:hAnsi="Arial" w:cs="Arial"/>
          <w:sz w:val="20"/>
          <w:szCs w:val="20"/>
          <w:lang w:val="hy-AM" w:eastAsia="x-none"/>
        </w:rPr>
        <w:t>կետերով</w:t>
      </w:r>
      <w:r w:rsidR="00537173"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537173" w:rsidRPr="00AF04FC">
        <w:rPr>
          <w:rFonts w:ascii="Arial" w:hAnsi="Arial" w:cs="Arial"/>
          <w:sz w:val="20"/>
          <w:szCs w:val="20"/>
          <w:lang w:val="hy-AM" w:eastAsia="x-none"/>
        </w:rPr>
        <w:t>սահմանված</w:t>
      </w:r>
      <w:r w:rsidR="00537173"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537173" w:rsidRPr="00AF04FC">
        <w:rPr>
          <w:rFonts w:ascii="Arial" w:hAnsi="Arial" w:cs="Arial"/>
          <w:sz w:val="20"/>
          <w:szCs w:val="20"/>
          <w:lang w:val="hy-AM" w:eastAsia="x-none"/>
        </w:rPr>
        <w:t>ընթացակարգ</w:t>
      </w:r>
      <w:r w:rsidR="002E0966" w:rsidRPr="00AF04FC">
        <w:rPr>
          <w:rFonts w:ascii="Arial" w:hAnsi="Arial" w:cs="Arial"/>
          <w:sz w:val="20"/>
          <w:szCs w:val="20"/>
          <w:lang w:val="hy-AM" w:eastAsia="x-none"/>
        </w:rPr>
        <w:t>ի</w:t>
      </w:r>
      <w:r w:rsidR="002E0966"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2E0966" w:rsidRPr="00AF04FC">
        <w:rPr>
          <w:rFonts w:ascii="Arial" w:hAnsi="Arial" w:cs="Arial"/>
          <w:sz w:val="20"/>
          <w:szCs w:val="20"/>
          <w:lang w:val="hy-AM" w:eastAsia="x-none"/>
        </w:rPr>
        <w:t>կիրառմամբ</w:t>
      </w:r>
      <w:r w:rsidR="00583092" w:rsidRPr="00AF04FC">
        <w:rPr>
          <w:rFonts w:ascii="Arial LatArm" w:hAnsi="Arial LatArm"/>
          <w:sz w:val="20"/>
          <w:szCs w:val="20"/>
          <w:lang w:val="af-ZA" w:eastAsia="x-none"/>
        </w:rPr>
        <w:t>:</w:t>
      </w:r>
    </w:p>
    <w:p w:rsidR="00583092" w:rsidRPr="00AF04FC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AF04FC">
        <w:rPr>
          <w:rFonts w:ascii="Arial LatArm" w:hAnsi="Arial LatArm" w:cs="Sylfaen"/>
          <w:szCs w:val="24"/>
        </w:rPr>
        <w:t>8</w:t>
      </w:r>
      <w:r w:rsidR="00201DA0" w:rsidRPr="00AF04FC">
        <w:rPr>
          <w:rFonts w:ascii="Arial LatArm" w:hAnsi="Arial LatArm" w:cs="Sylfaen"/>
          <w:szCs w:val="24"/>
          <w:lang w:val="hy-AM"/>
        </w:rPr>
        <w:t>.</w:t>
      </w:r>
      <w:r w:rsidR="00A5501E" w:rsidRPr="00AF04FC">
        <w:rPr>
          <w:rFonts w:ascii="Arial LatArm" w:hAnsi="Arial LatArm" w:cs="Sylfaen"/>
          <w:szCs w:val="24"/>
        </w:rPr>
        <w:t xml:space="preserve">20 </w:t>
      </w:r>
      <w:r w:rsidR="00583092" w:rsidRPr="00AF04FC">
        <w:rPr>
          <w:rFonts w:ascii="Arial" w:hAnsi="Arial" w:cs="Arial"/>
          <w:szCs w:val="24"/>
          <w:lang w:val="ru-RU"/>
        </w:rPr>
        <w:t>Մասնակից</w:t>
      </w:r>
      <w:r w:rsidR="00196487" w:rsidRPr="00AF04FC">
        <w:rPr>
          <w:rFonts w:ascii="Arial" w:hAnsi="Arial" w:cs="Arial"/>
          <w:szCs w:val="24"/>
          <w:lang w:val="en-US"/>
        </w:rPr>
        <w:t>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իրեն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ներկայացված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պահանջների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համապատասխանության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հիմնավորման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նպատակով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կարող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է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ներկայացնել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լրացուցիչ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այլ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փաստաթղթեր</w:t>
      </w:r>
      <w:r w:rsidR="00583092" w:rsidRPr="00AF04FC">
        <w:rPr>
          <w:rFonts w:ascii="Arial LatArm" w:hAnsi="Arial LatArm" w:cs="Sylfaen"/>
          <w:szCs w:val="24"/>
        </w:rPr>
        <w:t xml:space="preserve">, </w:t>
      </w:r>
      <w:r w:rsidR="00583092" w:rsidRPr="00AF04FC">
        <w:rPr>
          <w:rFonts w:ascii="Arial" w:hAnsi="Arial" w:cs="Arial"/>
          <w:szCs w:val="24"/>
          <w:lang w:val="ru-RU"/>
        </w:rPr>
        <w:t>տեղեկություններ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և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նյութեր։</w:t>
      </w:r>
    </w:p>
    <w:p w:rsidR="00583092" w:rsidRPr="00AF04FC" w:rsidRDefault="00662165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AF04FC">
        <w:rPr>
          <w:rFonts w:ascii="Arial" w:hAnsi="Arial" w:cs="Arial"/>
          <w:szCs w:val="24"/>
          <w:lang w:val="en-US"/>
        </w:rPr>
        <w:t>Հ</w:t>
      </w:r>
      <w:r w:rsidR="00583092" w:rsidRPr="00AF04FC">
        <w:rPr>
          <w:rFonts w:ascii="Arial" w:hAnsi="Arial" w:cs="Arial"/>
          <w:szCs w:val="24"/>
          <w:lang w:val="ru-RU"/>
        </w:rPr>
        <w:t>անձնաժողովը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կարող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է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ստուգել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4B383E" w:rsidRPr="00AF04FC">
        <w:rPr>
          <w:rFonts w:ascii="Arial" w:hAnsi="Arial" w:cs="Arial"/>
          <w:szCs w:val="24"/>
          <w:lang w:val="en-US"/>
        </w:rPr>
        <w:t>մ</w:t>
      </w:r>
      <w:r w:rsidR="00583092" w:rsidRPr="00AF04FC">
        <w:rPr>
          <w:rFonts w:ascii="Arial" w:hAnsi="Arial" w:cs="Arial"/>
          <w:szCs w:val="24"/>
          <w:lang w:val="ru-RU"/>
        </w:rPr>
        <w:t>ասնակցի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ներկայացրած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տվյալների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իսկությունը</w:t>
      </w:r>
      <w:r w:rsidR="00583092" w:rsidRPr="00AF04FC">
        <w:rPr>
          <w:rFonts w:ascii="Arial LatArm" w:hAnsi="Arial LatArm" w:cs="Sylfaen"/>
          <w:szCs w:val="24"/>
        </w:rPr>
        <w:t xml:space="preserve">` </w:t>
      </w:r>
      <w:r w:rsidR="00583092" w:rsidRPr="00AF04FC">
        <w:rPr>
          <w:rFonts w:ascii="Arial" w:hAnsi="Arial" w:cs="Arial"/>
          <w:szCs w:val="24"/>
          <w:lang w:val="ru-RU"/>
        </w:rPr>
        <w:t>օգտագործելով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պաշտոնական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աղբյուրներից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ստացված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տվյալներ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կամ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դրա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մասին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ստանալով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իրավասու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մարմինների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գրավոր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եզրակացությունը</w:t>
      </w:r>
      <w:r w:rsidR="00583092" w:rsidRPr="00AF04FC">
        <w:rPr>
          <w:rFonts w:ascii="Arial LatArm" w:hAnsi="Arial LatArm" w:cs="Sylfaen"/>
          <w:szCs w:val="24"/>
        </w:rPr>
        <w:t xml:space="preserve">: </w:t>
      </w:r>
      <w:r w:rsidR="00583092" w:rsidRPr="00AF04FC">
        <w:rPr>
          <w:rFonts w:ascii="Arial" w:hAnsi="Arial" w:cs="Arial"/>
          <w:szCs w:val="24"/>
          <w:lang w:val="ru-RU"/>
        </w:rPr>
        <w:t>Նման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հարցում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ուղարկվելու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դեպքում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համապատասխան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պետական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և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տեղական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ինքնակառավարման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մարմինները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հարցումն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ստանալու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օրվան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հաջորդող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երկու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աշխատանքային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օրվա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ընթացքում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տրամադրում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են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գրավոր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եզրակացություն</w:t>
      </w:r>
      <w:r w:rsidR="00583092" w:rsidRPr="00AF04FC">
        <w:rPr>
          <w:rFonts w:ascii="Arial LatArm" w:hAnsi="Arial LatArm" w:cs="Sylfaen"/>
          <w:szCs w:val="24"/>
        </w:rPr>
        <w:t xml:space="preserve">: </w:t>
      </w:r>
      <w:r w:rsidR="00583092" w:rsidRPr="00AF04FC">
        <w:rPr>
          <w:rFonts w:ascii="Arial" w:hAnsi="Arial" w:cs="Arial"/>
          <w:szCs w:val="24"/>
          <w:lang w:val="ru-RU"/>
        </w:rPr>
        <w:t>Եթե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4B383E" w:rsidRPr="00AF04FC">
        <w:rPr>
          <w:rFonts w:ascii="Arial" w:hAnsi="Arial" w:cs="Arial"/>
          <w:szCs w:val="24"/>
          <w:lang w:val="en-US"/>
        </w:rPr>
        <w:t>մ</w:t>
      </w:r>
      <w:r w:rsidR="00583092" w:rsidRPr="00AF04FC">
        <w:rPr>
          <w:rFonts w:ascii="Arial" w:hAnsi="Arial" w:cs="Arial"/>
          <w:szCs w:val="24"/>
          <w:lang w:val="ru-RU"/>
        </w:rPr>
        <w:t>ասնակցի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ներկայացրած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տվյալների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իսկության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ստուգման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արդյունքում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տվյալները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որակվում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են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իրականությանը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ru-RU"/>
        </w:rPr>
        <w:t>չհամապա</w:t>
      </w:r>
      <w:r w:rsidR="00583092" w:rsidRPr="00AF04FC">
        <w:rPr>
          <w:rFonts w:ascii="Arial LatArm" w:hAnsi="Arial LatArm" w:cs="Sylfaen"/>
          <w:szCs w:val="24"/>
        </w:rPr>
        <w:softHyphen/>
      </w:r>
      <w:r w:rsidR="00583092" w:rsidRPr="00AF04FC">
        <w:rPr>
          <w:rFonts w:ascii="Arial" w:hAnsi="Arial" w:cs="Arial"/>
          <w:szCs w:val="24"/>
          <w:lang w:val="ru-RU"/>
        </w:rPr>
        <w:t>տասխանող</w:t>
      </w:r>
      <w:r w:rsidR="00583092" w:rsidRPr="00AF04FC">
        <w:rPr>
          <w:rFonts w:ascii="Arial LatArm" w:hAnsi="Arial LatArm" w:cs="Sylfaen"/>
          <w:szCs w:val="24"/>
        </w:rPr>
        <w:t xml:space="preserve">, </w:t>
      </w:r>
      <w:r w:rsidR="00583092" w:rsidRPr="00AF04FC">
        <w:rPr>
          <w:rFonts w:ascii="Arial" w:hAnsi="Arial" w:cs="Arial"/>
          <w:szCs w:val="24"/>
          <w:lang w:val="ru-RU"/>
        </w:rPr>
        <w:t>ապա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</w:rPr>
        <w:t>տվյալ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4B383E" w:rsidRPr="00AF04FC">
        <w:rPr>
          <w:rFonts w:ascii="Arial" w:hAnsi="Arial" w:cs="Arial"/>
          <w:szCs w:val="24"/>
        </w:rPr>
        <w:t>մ</w:t>
      </w:r>
      <w:r w:rsidR="00583092" w:rsidRPr="00AF04FC">
        <w:rPr>
          <w:rFonts w:ascii="Arial" w:hAnsi="Arial" w:cs="Arial"/>
          <w:szCs w:val="24"/>
        </w:rPr>
        <w:t>ասնակցի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</w:rPr>
        <w:t>հայտը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</w:rPr>
        <w:t>մերժվում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</w:rPr>
        <w:t>է</w:t>
      </w:r>
      <w:r w:rsidR="00196487" w:rsidRPr="00AF04FC">
        <w:rPr>
          <w:rFonts w:ascii="Arial LatArm" w:hAnsi="Arial LatArm" w:cs="Sylfaen"/>
          <w:szCs w:val="24"/>
        </w:rPr>
        <w:t>:</w:t>
      </w:r>
    </w:p>
    <w:p w:rsidR="00583092" w:rsidRPr="00AF04FC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AF04FC">
        <w:rPr>
          <w:rFonts w:ascii="Arial LatArm" w:hAnsi="Arial LatArm" w:cs="Sylfaen"/>
          <w:szCs w:val="24"/>
        </w:rPr>
        <w:t>8</w:t>
      </w:r>
      <w:r w:rsidR="00201DA0" w:rsidRPr="00AF04FC">
        <w:rPr>
          <w:rFonts w:ascii="Arial LatArm" w:hAnsi="Arial LatArm" w:cs="Sylfaen"/>
          <w:szCs w:val="24"/>
          <w:lang w:val="hy-AM"/>
        </w:rPr>
        <w:t>.</w:t>
      </w:r>
      <w:r w:rsidR="00A5501E" w:rsidRPr="00AF04FC">
        <w:rPr>
          <w:rFonts w:ascii="Arial LatArm" w:hAnsi="Arial LatArm" w:cs="Sylfaen"/>
          <w:szCs w:val="24"/>
        </w:rPr>
        <w:t xml:space="preserve">21 </w:t>
      </w:r>
      <w:r w:rsidR="00583092" w:rsidRPr="00AF04FC">
        <w:rPr>
          <w:rFonts w:ascii="Arial" w:hAnsi="Arial" w:cs="Arial"/>
          <w:szCs w:val="24"/>
          <w:lang w:val="hy-AM"/>
        </w:rPr>
        <w:t>Սույն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հրավերի</w:t>
      </w:r>
      <w:r w:rsidR="005D3674" w:rsidRPr="00AF04FC">
        <w:rPr>
          <w:rFonts w:ascii="Arial LatArm" w:hAnsi="Arial LatArm" w:cs="Sylfaen"/>
          <w:szCs w:val="24"/>
        </w:rPr>
        <w:t xml:space="preserve"> 1-</w:t>
      </w:r>
      <w:r w:rsidR="005D3674" w:rsidRPr="00AF04FC">
        <w:rPr>
          <w:rFonts w:ascii="Arial" w:hAnsi="Arial" w:cs="Arial"/>
          <w:szCs w:val="24"/>
          <w:lang w:val="hy-AM"/>
        </w:rPr>
        <w:t>ին</w:t>
      </w:r>
      <w:r w:rsidR="005D3674" w:rsidRPr="00AF04FC">
        <w:rPr>
          <w:rFonts w:ascii="Arial LatArm" w:hAnsi="Arial LatArm" w:cs="Sylfaen"/>
          <w:szCs w:val="24"/>
        </w:rPr>
        <w:t xml:space="preserve"> </w:t>
      </w:r>
      <w:r w:rsidR="005D3674" w:rsidRPr="00AF04FC">
        <w:rPr>
          <w:rFonts w:ascii="Arial" w:hAnsi="Arial" w:cs="Arial"/>
          <w:szCs w:val="24"/>
          <w:lang w:val="hy-AM"/>
        </w:rPr>
        <w:t>մասի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4B383E" w:rsidRPr="00AF04FC">
        <w:rPr>
          <w:rFonts w:ascii="Arial LatArm" w:hAnsi="Arial LatArm" w:cs="Sylfaen"/>
          <w:szCs w:val="24"/>
        </w:rPr>
        <w:t>8</w:t>
      </w:r>
      <w:r w:rsidR="009C3B73" w:rsidRPr="00AF04FC">
        <w:rPr>
          <w:rFonts w:ascii="Arial LatArm" w:hAnsi="Arial LatArm" w:cs="Sylfaen"/>
          <w:szCs w:val="24"/>
        </w:rPr>
        <w:t>.</w:t>
      </w:r>
      <w:r w:rsidR="00325647" w:rsidRPr="00AF04FC">
        <w:rPr>
          <w:rFonts w:ascii="Arial LatArm" w:hAnsi="Arial LatArm" w:cs="Sylfaen"/>
          <w:szCs w:val="24"/>
        </w:rPr>
        <w:t>20</w:t>
      </w:r>
      <w:r w:rsidR="00A5501E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կետի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կիրառման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նպատակով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F96621" w:rsidRPr="00AF04FC">
        <w:rPr>
          <w:rFonts w:ascii="Arial" w:hAnsi="Arial" w:cs="Arial"/>
          <w:szCs w:val="24"/>
        </w:rPr>
        <w:t>կարող</w:t>
      </w:r>
      <w:r w:rsidR="00F96621" w:rsidRPr="00AF04FC">
        <w:rPr>
          <w:rFonts w:ascii="Arial LatArm" w:hAnsi="Arial LatArm" w:cs="Sylfaen"/>
          <w:szCs w:val="24"/>
        </w:rPr>
        <w:t xml:space="preserve"> </w:t>
      </w:r>
      <w:r w:rsidR="00F96621" w:rsidRPr="00AF04FC">
        <w:rPr>
          <w:rFonts w:ascii="Arial" w:hAnsi="Arial" w:cs="Arial"/>
          <w:szCs w:val="24"/>
        </w:rPr>
        <w:t>է</w:t>
      </w:r>
      <w:r w:rsidR="00F96621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հրավիրվ</w:t>
      </w:r>
      <w:r w:rsidR="00F96621" w:rsidRPr="00AF04FC">
        <w:rPr>
          <w:rFonts w:ascii="Arial" w:hAnsi="Arial" w:cs="Arial"/>
          <w:szCs w:val="24"/>
          <w:lang w:val="hy-AM"/>
        </w:rPr>
        <w:t>ել</w:t>
      </w:r>
      <w:r w:rsidR="00F96621" w:rsidRPr="00AF04FC">
        <w:rPr>
          <w:rFonts w:ascii="Arial LatArm" w:hAnsi="Arial LatArm" w:cs="Sylfaen"/>
          <w:szCs w:val="24"/>
          <w:lang w:val="hy-AM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հանձնաժողովի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արտահերթ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նիստ։</w:t>
      </w:r>
    </w:p>
    <w:p w:rsidR="00E45ACA" w:rsidRPr="00AF04FC" w:rsidRDefault="00A150A9" w:rsidP="00EF3662">
      <w:pPr>
        <w:pStyle w:val="norm"/>
        <w:spacing w:line="240" w:lineRule="auto"/>
        <w:ind w:firstLine="567"/>
        <w:rPr>
          <w:rFonts w:ascii="Arial LatArm" w:hAnsi="Arial LatArm" w:cs="Tahoma"/>
          <w:sz w:val="20"/>
          <w:lang w:val="hy-AM"/>
        </w:rPr>
      </w:pPr>
      <w:r w:rsidRPr="00AF04FC">
        <w:rPr>
          <w:rFonts w:ascii="Arial LatArm" w:hAnsi="Arial LatArm"/>
          <w:spacing w:val="-6"/>
          <w:sz w:val="20"/>
          <w:lang w:val="hy-AM"/>
        </w:rPr>
        <w:t>8</w:t>
      </w:r>
      <w:r w:rsidR="00201DA0" w:rsidRPr="00AF04FC">
        <w:rPr>
          <w:rFonts w:ascii="Arial LatArm" w:hAnsi="Arial LatArm"/>
          <w:spacing w:val="-6"/>
          <w:sz w:val="20"/>
          <w:lang w:val="hy-AM"/>
        </w:rPr>
        <w:t>.</w:t>
      </w:r>
      <w:r w:rsidR="00A5501E" w:rsidRPr="00AF04FC">
        <w:rPr>
          <w:rFonts w:ascii="Arial LatArm" w:hAnsi="Arial LatArm"/>
          <w:spacing w:val="-6"/>
          <w:sz w:val="20"/>
          <w:lang w:val="af-ZA"/>
        </w:rPr>
        <w:t xml:space="preserve">22 </w:t>
      </w:r>
      <w:r w:rsidR="00E45ACA" w:rsidRPr="00AF04FC">
        <w:rPr>
          <w:rFonts w:ascii="Arial" w:hAnsi="Arial" w:cs="Arial"/>
          <w:sz w:val="20"/>
          <w:lang w:val="hy-AM"/>
        </w:rPr>
        <w:t>Մինչև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պայմանագիր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կնքելը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4B383E" w:rsidRPr="00AF04FC">
        <w:rPr>
          <w:rFonts w:ascii="Arial" w:hAnsi="Arial" w:cs="Arial"/>
          <w:sz w:val="20"/>
          <w:lang w:val="hy-AM"/>
        </w:rPr>
        <w:t>պ</w:t>
      </w:r>
      <w:r w:rsidR="00E45ACA" w:rsidRPr="00AF04FC">
        <w:rPr>
          <w:rFonts w:ascii="Arial" w:hAnsi="Arial" w:cs="Arial"/>
          <w:sz w:val="20"/>
          <w:lang w:val="hy-AM"/>
        </w:rPr>
        <w:t>ատվիրատուն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տեղեկագրում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հրապարակում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է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հայտարարություն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պայմանագիր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կնքելու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որոշման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մասին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ոչ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ուշ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, </w:t>
      </w:r>
      <w:r w:rsidR="00E45ACA" w:rsidRPr="00AF04FC">
        <w:rPr>
          <w:rFonts w:ascii="Arial" w:hAnsi="Arial" w:cs="Arial"/>
          <w:sz w:val="20"/>
          <w:lang w:val="hy-AM"/>
        </w:rPr>
        <w:t>քան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ընտրված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մասնակցի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մասին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որոշման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ընդունմանը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հաջորդող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առաջին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աշխատանքային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օրը</w:t>
      </w:r>
      <w:r w:rsidR="00E45ACA" w:rsidRPr="00AF04FC">
        <w:rPr>
          <w:rFonts w:ascii="Arial LatArm" w:hAnsi="Arial LatArm" w:cs="Tahoma"/>
          <w:sz w:val="20"/>
          <w:lang w:val="hy-AM"/>
        </w:rPr>
        <w:t>:</w:t>
      </w:r>
      <w:r w:rsidR="00E45ACA" w:rsidRPr="00AF04FC">
        <w:rPr>
          <w:rFonts w:ascii="Arial LatArm" w:hAnsi="Arial LatArm" w:cs="Sylfaen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Պայմանագիր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կնքելու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մասին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որոշումը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պարունակում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է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ամփոփ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տեղեկատվություն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հայտերի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գնահատման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և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ընտրված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մասնակցի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ընտրությունը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հիմնավորող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պատճառների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մասին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ու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հայտարարություն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անգործության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ժամկետի</w:t>
      </w:r>
      <w:r w:rsidR="00E45ACA" w:rsidRPr="00AF04FC">
        <w:rPr>
          <w:rFonts w:ascii="Arial LatArm" w:hAnsi="Arial LatArm" w:cs="Tahoma"/>
          <w:sz w:val="20"/>
          <w:lang w:val="hy-AM"/>
        </w:rPr>
        <w:t xml:space="preserve"> </w:t>
      </w:r>
      <w:r w:rsidR="00E45ACA" w:rsidRPr="00AF04FC">
        <w:rPr>
          <w:rFonts w:ascii="Arial" w:hAnsi="Arial" w:cs="Arial"/>
          <w:sz w:val="20"/>
          <w:lang w:val="hy-AM"/>
        </w:rPr>
        <w:t>վերաբերյալ</w:t>
      </w:r>
      <w:r w:rsidR="00E45ACA" w:rsidRPr="00AF04FC">
        <w:rPr>
          <w:rFonts w:ascii="Arial LatArm" w:hAnsi="Arial LatArm" w:cs="Tahoma"/>
          <w:sz w:val="20"/>
          <w:lang w:val="hy-AM"/>
        </w:rPr>
        <w:t>:</w:t>
      </w:r>
    </w:p>
    <w:p w:rsidR="00583092" w:rsidRPr="00AF04FC" w:rsidRDefault="00A150A9" w:rsidP="00EF3662">
      <w:pPr>
        <w:pStyle w:val="23"/>
        <w:spacing w:line="240" w:lineRule="auto"/>
        <w:ind w:firstLine="567"/>
        <w:rPr>
          <w:rFonts w:ascii="Arial LatArm" w:hAnsi="Arial LatArm" w:cs="Sylfaen"/>
          <w:szCs w:val="24"/>
        </w:rPr>
      </w:pPr>
      <w:r w:rsidRPr="00AF04FC">
        <w:rPr>
          <w:rFonts w:ascii="Arial LatArm" w:hAnsi="Arial LatArm" w:cs="Sylfaen"/>
          <w:szCs w:val="24"/>
          <w:lang w:val="hy-AM"/>
        </w:rPr>
        <w:t>8</w:t>
      </w:r>
      <w:r w:rsidR="00201DA0" w:rsidRPr="00AF04FC">
        <w:rPr>
          <w:rFonts w:ascii="Arial LatArm" w:hAnsi="Arial LatArm" w:cs="Sylfaen"/>
          <w:szCs w:val="24"/>
          <w:lang w:val="hy-AM"/>
        </w:rPr>
        <w:t>.</w:t>
      </w:r>
      <w:r w:rsidR="00A5501E" w:rsidRPr="00AF04FC">
        <w:rPr>
          <w:rFonts w:ascii="Arial LatArm" w:hAnsi="Arial LatArm" w:cs="Sylfaen"/>
          <w:szCs w:val="24"/>
          <w:lang w:val="hy-AM"/>
        </w:rPr>
        <w:t xml:space="preserve">23 </w:t>
      </w:r>
      <w:r w:rsidR="00583092" w:rsidRPr="00AF04FC">
        <w:rPr>
          <w:rFonts w:ascii="Arial" w:hAnsi="Arial" w:cs="Arial"/>
          <w:szCs w:val="24"/>
          <w:lang w:val="hy-AM"/>
        </w:rPr>
        <w:t>Անգործության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ժամկետը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պայմանագիր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կնքելու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մասին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որոշման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հայտարարության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հրապարակման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օրվան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հաջորդող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օրվա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և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4B383E" w:rsidRPr="00AF04FC">
        <w:rPr>
          <w:rFonts w:ascii="Arial" w:hAnsi="Arial" w:cs="Arial"/>
          <w:szCs w:val="24"/>
        </w:rPr>
        <w:t>պ</w:t>
      </w:r>
      <w:r w:rsidR="00583092" w:rsidRPr="00AF04FC">
        <w:rPr>
          <w:rFonts w:ascii="Arial" w:hAnsi="Arial" w:cs="Arial"/>
          <w:szCs w:val="24"/>
          <w:lang w:val="hy-AM"/>
        </w:rPr>
        <w:t>ատվիրատուի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կողմից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պայմանագիրը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կնքելու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իրավասության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առաջացման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օրվա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միջև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ընկած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ժամանակահատվածն</w:t>
      </w:r>
      <w:r w:rsidR="00583092" w:rsidRPr="00AF04FC">
        <w:rPr>
          <w:rFonts w:ascii="Arial LatArm" w:hAnsi="Arial LatArm" w:cs="Sylfaen"/>
          <w:szCs w:val="24"/>
        </w:rPr>
        <w:t xml:space="preserve"> </w:t>
      </w:r>
      <w:r w:rsidR="00583092" w:rsidRPr="00AF04FC">
        <w:rPr>
          <w:rFonts w:ascii="Arial" w:hAnsi="Arial" w:cs="Arial"/>
          <w:szCs w:val="24"/>
          <w:lang w:val="hy-AM"/>
        </w:rPr>
        <w:t>է։</w:t>
      </w:r>
    </w:p>
    <w:p w:rsidR="00583092" w:rsidRPr="00BB489C" w:rsidRDefault="00583092" w:rsidP="00EF3662">
      <w:pPr>
        <w:pStyle w:val="23"/>
        <w:spacing w:line="240" w:lineRule="auto"/>
        <w:ind w:firstLine="567"/>
        <w:rPr>
          <w:rFonts w:ascii="Arial LatArm" w:hAnsi="Arial LatArm"/>
          <w:i/>
          <w:color w:val="FF0000"/>
          <w:lang w:val="es-ES"/>
        </w:rPr>
      </w:pPr>
      <w:r w:rsidRPr="00BB489C">
        <w:rPr>
          <w:rFonts w:ascii="Arial" w:hAnsi="Arial" w:cs="Arial"/>
          <w:color w:val="FF0000"/>
          <w:lang w:val="es-ES"/>
        </w:rPr>
        <w:t>Անգործության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ժամկետը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սույն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ընթացակարգի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դեպքում</w:t>
      </w:r>
      <w:r w:rsidRPr="00BB489C">
        <w:rPr>
          <w:rFonts w:ascii="Arial LatArm" w:hAnsi="Arial LatArm" w:cs="Sylfaen"/>
          <w:color w:val="FF0000"/>
          <w:lang w:val="es-ES"/>
        </w:rPr>
        <w:t xml:space="preserve"> </w:t>
      </w:r>
      <w:r w:rsidR="00BB489C" w:rsidRPr="00151D36">
        <w:rPr>
          <w:rFonts w:ascii="Calibri" w:hAnsi="Calibri" w:cs="Sylfaen"/>
          <w:color w:val="FF0000"/>
        </w:rPr>
        <w:t xml:space="preserve">5 </w:t>
      </w:r>
      <w:r w:rsidRPr="00BB489C">
        <w:rPr>
          <w:rFonts w:ascii="Arial LatArm" w:hAnsi="Arial LatArm" w:cs="Sylfaen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օրացուցային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օր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է։</w:t>
      </w:r>
      <w:r w:rsidRPr="00BB489C">
        <w:rPr>
          <w:rFonts w:ascii="Arial LatArm" w:hAnsi="Arial LatArm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Անգործության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ժամկետը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կիրառելի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չէ</w:t>
      </w:r>
      <w:r w:rsidRPr="00BB489C">
        <w:rPr>
          <w:rFonts w:ascii="Arial LatArm" w:hAnsi="Arial LatArm" w:cs="Arial"/>
          <w:color w:val="FF0000"/>
          <w:lang w:val="es-ES"/>
        </w:rPr>
        <w:t xml:space="preserve">, </w:t>
      </w:r>
      <w:r w:rsidRPr="00BB489C">
        <w:rPr>
          <w:rFonts w:ascii="Arial" w:hAnsi="Arial" w:cs="Arial"/>
          <w:color w:val="FF0000"/>
          <w:lang w:val="es-ES"/>
        </w:rPr>
        <w:t>եթե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միայն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մեկ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="004B383E" w:rsidRPr="00BB489C">
        <w:rPr>
          <w:rFonts w:ascii="Arial" w:hAnsi="Arial" w:cs="Arial"/>
          <w:color w:val="FF0000"/>
          <w:lang w:val="es-ES"/>
        </w:rPr>
        <w:t>մ</w:t>
      </w:r>
      <w:r w:rsidRPr="00BB489C">
        <w:rPr>
          <w:rFonts w:ascii="Arial" w:hAnsi="Arial" w:cs="Arial"/>
          <w:color w:val="FF0000"/>
          <w:lang w:val="es-ES"/>
        </w:rPr>
        <w:t>ասնակից</w:t>
      </w:r>
      <w:r w:rsidR="00E45ACA" w:rsidRPr="00BB489C">
        <w:rPr>
          <w:rFonts w:ascii="Arial LatArm" w:hAnsi="Arial LatArm" w:cs="Sylfaen"/>
          <w:color w:val="FF0000"/>
          <w:lang w:val="es-ES"/>
        </w:rPr>
        <w:t xml:space="preserve"> </w:t>
      </w:r>
      <w:r w:rsidR="00E45ACA" w:rsidRPr="00BB489C">
        <w:rPr>
          <w:rFonts w:ascii="Arial" w:hAnsi="Arial" w:cs="Arial"/>
          <w:color w:val="FF0000"/>
          <w:lang w:val="es-ES"/>
        </w:rPr>
        <w:t>է</w:t>
      </w:r>
      <w:r w:rsidR="00E45ACA" w:rsidRPr="00BB489C">
        <w:rPr>
          <w:rFonts w:ascii="Arial LatArm" w:hAnsi="Arial LatArm" w:cs="Sylfaen"/>
          <w:color w:val="FF0000"/>
          <w:lang w:val="es-ES"/>
        </w:rPr>
        <w:t xml:space="preserve"> </w:t>
      </w:r>
      <w:r w:rsidR="00E45ACA" w:rsidRPr="00BB489C">
        <w:rPr>
          <w:rFonts w:ascii="Arial" w:hAnsi="Arial" w:cs="Arial"/>
          <w:color w:val="FF0000"/>
          <w:lang w:val="es-ES"/>
        </w:rPr>
        <w:t>հայտ</w:t>
      </w:r>
      <w:r w:rsidR="00E45ACA" w:rsidRPr="00BB489C">
        <w:rPr>
          <w:rFonts w:ascii="Arial LatArm" w:hAnsi="Arial LatArm" w:cs="Sylfaen"/>
          <w:color w:val="FF0000"/>
          <w:lang w:val="es-ES"/>
        </w:rPr>
        <w:t xml:space="preserve"> </w:t>
      </w:r>
      <w:r w:rsidR="00E45ACA" w:rsidRPr="00BB489C">
        <w:rPr>
          <w:rFonts w:ascii="Arial" w:hAnsi="Arial" w:cs="Arial"/>
          <w:color w:val="FF0000"/>
          <w:lang w:val="es-ES"/>
        </w:rPr>
        <w:t>ներկայացրել</w:t>
      </w:r>
      <w:r w:rsidRPr="00BB489C">
        <w:rPr>
          <w:rFonts w:ascii="Arial LatArm" w:hAnsi="Arial LatArm"/>
          <w:i/>
          <w:color w:val="FF0000"/>
          <w:lang w:val="es-ES"/>
        </w:rPr>
        <w:t>,</w:t>
      </w:r>
      <w:r w:rsidRPr="00BB489C">
        <w:rPr>
          <w:rFonts w:ascii="Arial LatArm" w:hAnsi="Arial LatArm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որի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հետ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կնքվում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է</w:t>
      </w:r>
      <w:r w:rsidRPr="00BB489C">
        <w:rPr>
          <w:rFonts w:ascii="Arial LatArm" w:hAnsi="Arial LatArm" w:cs="Arial"/>
          <w:color w:val="FF0000"/>
          <w:lang w:val="es-ES"/>
        </w:rPr>
        <w:t xml:space="preserve"> </w:t>
      </w:r>
      <w:r w:rsidRPr="00BB489C">
        <w:rPr>
          <w:rFonts w:ascii="Arial" w:hAnsi="Arial" w:cs="Arial"/>
          <w:color w:val="FF0000"/>
          <w:lang w:val="es-ES"/>
        </w:rPr>
        <w:t>պայմանագիր</w:t>
      </w:r>
      <w:r w:rsidRPr="00BB489C">
        <w:rPr>
          <w:rFonts w:ascii="Arial LatArm" w:hAnsi="Arial LatArm" w:cs="Arial"/>
          <w:color w:val="FF0000"/>
          <w:lang w:val="es-ES"/>
        </w:rPr>
        <w:t>:</w:t>
      </w:r>
    </w:p>
    <w:p w:rsidR="00583092" w:rsidRPr="00BB489C" w:rsidRDefault="00583092" w:rsidP="00EF3662">
      <w:pPr>
        <w:pStyle w:val="23"/>
        <w:spacing w:line="240" w:lineRule="auto"/>
        <w:ind w:firstLine="567"/>
        <w:rPr>
          <w:rFonts w:ascii="Arial LatArm" w:hAnsi="Arial LatArm" w:cs="Sylfaen"/>
          <w:color w:val="FF0000"/>
          <w:szCs w:val="24"/>
          <w:lang w:val="es-ES"/>
        </w:rPr>
      </w:pPr>
      <w:r w:rsidRPr="00BB489C">
        <w:rPr>
          <w:rFonts w:ascii="Arial" w:hAnsi="Arial" w:cs="Arial"/>
          <w:color w:val="FF0000"/>
          <w:szCs w:val="24"/>
          <w:lang w:val="ru-RU"/>
        </w:rPr>
        <w:t>Պատվիրատուն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պայմանագիրը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կնքում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է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, </w:t>
      </w:r>
      <w:r w:rsidRPr="00BB489C">
        <w:rPr>
          <w:rFonts w:ascii="Arial" w:hAnsi="Arial" w:cs="Arial"/>
          <w:color w:val="FF0000"/>
          <w:szCs w:val="24"/>
          <w:lang w:val="ru-RU"/>
        </w:rPr>
        <w:t>եթե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սույն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կետով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նախատեսված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անգործության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ժամկետում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որևէ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="004B383E" w:rsidRPr="00BB489C">
        <w:rPr>
          <w:rFonts w:ascii="Arial" w:hAnsi="Arial" w:cs="Arial"/>
          <w:color w:val="FF0000"/>
          <w:szCs w:val="24"/>
          <w:lang w:val="es-ES"/>
        </w:rPr>
        <w:t>մ</w:t>
      </w:r>
      <w:r w:rsidRPr="00BB489C">
        <w:rPr>
          <w:rFonts w:ascii="Arial" w:hAnsi="Arial" w:cs="Arial"/>
          <w:color w:val="FF0000"/>
          <w:szCs w:val="24"/>
          <w:lang w:val="ru-RU"/>
        </w:rPr>
        <w:t>ասնակից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="0032071C" w:rsidRPr="00BB489C">
        <w:rPr>
          <w:rFonts w:ascii="Arial" w:hAnsi="Arial" w:cs="Arial"/>
          <w:color w:val="FF0000"/>
        </w:rPr>
        <w:t>գնումների</w:t>
      </w:r>
      <w:r w:rsidR="0032071C" w:rsidRPr="00BB489C">
        <w:rPr>
          <w:rFonts w:ascii="Arial LatArm" w:hAnsi="Arial LatArm" w:cs="Sylfaen"/>
          <w:color w:val="FF0000"/>
        </w:rPr>
        <w:t xml:space="preserve"> </w:t>
      </w:r>
      <w:r w:rsidR="0032071C" w:rsidRPr="00BB489C">
        <w:rPr>
          <w:rFonts w:ascii="Arial" w:hAnsi="Arial" w:cs="Arial"/>
          <w:color w:val="FF0000"/>
        </w:rPr>
        <w:t>հետ</w:t>
      </w:r>
      <w:r w:rsidR="0032071C" w:rsidRPr="00BB489C">
        <w:rPr>
          <w:rFonts w:ascii="Arial LatArm" w:hAnsi="Arial LatArm" w:cs="Sylfaen"/>
          <w:color w:val="FF0000"/>
        </w:rPr>
        <w:t xml:space="preserve"> </w:t>
      </w:r>
      <w:r w:rsidR="0032071C" w:rsidRPr="00BB489C">
        <w:rPr>
          <w:rFonts w:ascii="Arial" w:hAnsi="Arial" w:cs="Arial"/>
          <w:color w:val="FF0000"/>
        </w:rPr>
        <w:t>կապված</w:t>
      </w:r>
      <w:r w:rsidR="0032071C" w:rsidRPr="00BB489C">
        <w:rPr>
          <w:rFonts w:ascii="Arial LatArm" w:hAnsi="Arial LatArm" w:cs="Sylfaen"/>
          <w:color w:val="FF0000"/>
        </w:rPr>
        <w:t xml:space="preserve"> </w:t>
      </w:r>
      <w:r w:rsidR="0032071C" w:rsidRPr="00BB489C">
        <w:rPr>
          <w:rFonts w:ascii="Arial" w:hAnsi="Arial" w:cs="Arial"/>
          <w:color w:val="FF0000"/>
        </w:rPr>
        <w:t>բողոքներ</w:t>
      </w:r>
      <w:r w:rsidR="0032071C" w:rsidRPr="00BB489C">
        <w:rPr>
          <w:rFonts w:ascii="Arial LatArm" w:hAnsi="Arial LatArm" w:cs="Sylfaen"/>
          <w:color w:val="FF0000"/>
        </w:rPr>
        <w:t xml:space="preserve"> </w:t>
      </w:r>
      <w:r w:rsidR="0032071C" w:rsidRPr="00BB489C">
        <w:rPr>
          <w:rFonts w:ascii="Arial" w:hAnsi="Arial" w:cs="Arial"/>
          <w:color w:val="FF0000"/>
        </w:rPr>
        <w:t>քննող</w:t>
      </w:r>
      <w:r w:rsidR="0032071C" w:rsidRPr="00BB489C">
        <w:rPr>
          <w:rFonts w:ascii="Arial LatArm" w:hAnsi="Arial LatArm" w:cs="Sylfaen"/>
          <w:color w:val="FF0000"/>
        </w:rPr>
        <w:t xml:space="preserve"> </w:t>
      </w:r>
      <w:r w:rsidR="0032071C" w:rsidRPr="00BB489C">
        <w:rPr>
          <w:rFonts w:ascii="Arial" w:hAnsi="Arial" w:cs="Arial"/>
          <w:color w:val="FF0000"/>
        </w:rPr>
        <w:t>անձին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չի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բողոքարկում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պայմանագիր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կնքելու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մասին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որոշումը։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Մինչև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անգործության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ժամկետը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լրանալը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="008A120F" w:rsidRPr="00BB489C">
        <w:rPr>
          <w:rFonts w:ascii="Arial" w:hAnsi="Arial" w:cs="Arial"/>
          <w:color w:val="FF0000"/>
          <w:szCs w:val="24"/>
          <w:lang w:val="ru-RU"/>
        </w:rPr>
        <w:t>կամ</w:t>
      </w:r>
      <w:r w:rsidR="008A120F"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="008A120F" w:rsidRPr="00BB489C">
        <w:rPr>
          <w:rFonts w:ascii="Arial" w:hAnsi="Arial" w:cs="Arial"/>
          <w:color w:val="FF0000"/>
          <w:szCs w:val="24"/>
          <w:lang w:val="ru-RU"/>
        </w:rPr>
        <w:t>առանց</w:t>
      </w:r>
      <w:r w:rsidR="008A120F"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="008A120F" w:rsidRPr="00BB489C">
        <w:rPr>
          <w:rFonts w:ascii="Arial" w:hAnsi="Arial" w:cs="Arial"/>
          <w:color w:val="FF0000"/>
          <w:szCs w:val="24"/>
          <w:lang w:val="ru-RU"/>
        </w:rPr>
        <w:t>պայմանագիր</w:t>
      </w:r>
      <w:r w:rsidR="008A120F"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="008A120F" w:rsidRPr="00BB489C">
        <w:rPr>
          <w:rFonts w:ascii="Arial" w:hAnsi="Arial" w:cs="Arial"/>
          <w:color w:val="FF0000"/>
          <w:szCs w:val="24"/>
          <w:lang w:val="ru-RU"/>
        </w:rPr>
        <w:t>կնքելու</w:t>
      </w:r>
      <w:r w:rsidR="008A120F"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="008A120F" w:rsidRPr="00BB489C">
        <w:rPr>
          <w:rFonts w:ascii="Arial" w:hAnsi="Arial" w:cs="Arial"/>
          <w:color w:val="FF0000"/>
          <w:szCs w:val="24"/>
          <w:lang w:val="ru-RU"/>
        </w:rPr>
        <w:t>մասին</w:t>
      </w:r>
      <w:r w:rsidR="008A120F"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="008A120F" w:rsidRPr="00BB489C">
        <w:rPr>
          <w:rFonts w:ascii="Arial" w:hAnsi="Arial" w:cs="Arial"/>
          <w:color w:val="FF0000"/>
          <w:szCs w:val="24"/>
          <w:lang w:val="ru-RU"/>
        </w:rPr>
        <w:t>հայտարարության</w:t>
      </w:r>
      <w:r w:rsidR="008A120F"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="008A120F" w:rsidRPr="00BB489C">
        <w:rPr>
          <w:rFonts w:ascii="Arial" w:hAnsi="Arial" w:cs="Arial"/>
          <w:color w:val="FF0000"/>
          <w:szCs w:val="24"/>
          <w:lang w:val="ru-RU"/>
        </w:rPr>
        <w:t>հրապարակման</w:t>
      </w:r>
      <w:r w:rsidR="008A120F"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կնք</w:t>
      </w:r>
      <w:r w:rsidR="008A120F" w:rsidRPr="00BB489C">
        <w:rPr>
          <w:rFonts w:ascii="Arial" w:hAnsi="Arial" w:cs="Arial"/>
          <w:color w:val="FF0000"/>
          <w:szCs w:val="24"/>
          <w:lang w:val="en-US"/>
        </w:rPr>
        <w:t>վ</w:t>
      </w:r>
      <w:r w:rsidRPr="00BB489C">
        <w:rPr>
          <w:rFonts w:ascii="Arial" w:hAnsi="Arial" w:cs="Arial"/>
          <w:color w:val="FF0000"/>
          <w:szCs w:val="24"/>
          <w:lang w:val="ru-RU"/>
        </w:rPr>
        <w:t>ած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պայմանագիրն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առ</w:t>
      </w:r>
      <w:r w:rsidR="008A120F"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ոչինչ</w:t>
      </w:r>
      <w:r w:rsidRPr="00BB489C">
        <w:rPr>
          <w:rFonts w:ascii="Arial LatArm" w:hAnsi="Arial LatArm" w:cs="Sylfaen"/>
          <w:color w:val="FF0000"/>
          <w:szCs w:val="24"/>
          <w:lang w:val="es-ES"/>
        </w:rPr>
        <w:t xml:space="preserve"> </w:t>
      </w:r>
      <w:r w:rsidRPr="00BB489C">
        <w:rPr>
          <w:rFonts w:ascii="Arial" w:hAnsi="Arial" w:cs="Arial"/>
          <w:color w:val="FF0000"/>
          <w:szCs w:val="24"/>
          <w:lang w:val="ru-RU"/>
        </w:rPr>
        <w:t>է։</w:t>
      </w:r>
    </w:p>
    <w:p w:rsidR="00583092" w:rsidRPr="00BB489C" w:rsidRDefault="00583092" w:rsidP="00EF3662">
      <w:pPr>
        <w:ind w:firstLine="567"/>
        <w:jc w:val="center"/>
        <w:rPr>
          <w:rFonts w:ascii="Arial LatArm" w:hAnsi="Arial LatArm"/>
          <w:b/>
          <w:color w:val="FF0000"/>
          <w:sz w:val="20"/>
          <w:lang w:val="es-ES"/>
        </w:rPr>
      </w:pPr>
    </w:p>
    <w:p w:rsidR="00037DDE" w:rsidRPr="00BB489C" w:rsidRDefault="00037DDE" w:rsidP="00EF3662">
      <w:pPr>
        <w:ind w:firstLine="567"/>
        <w:jc w:val="center"/>
        <w:rPr>
          <w:rFonts w:ascii="Arial LatArm" w:hAnsi="Arial LatArm"/>
          <w:b/>
          <w:color w:val="FF0000"/>
          <w:sz w:val="20"/>
          <w:lang w:val="es-ES"/>
        </w:rPr>
      </w:pPr>
    </w:p>
    <w:p w:rsidR="000313A6" w:rsidRPr="00AF04FC" w:rsidRDefault="00AA0AD8" w:rsidP="00EF3662">
      <w:pPr>
        <w:jc w:val="center"/>
        <w:rPr>
          <w:rFonts w:ascii="Arial LatArm" w:hAnsi="Arial LatArm" w:cs="Arial"/>
          <w:b/>
          <w:iCs/>
          <w:sz w:val="20"/>
          <w:lang w:val="af-ZA"/>
        </w:rPr>
      </w:pPr>
      <w:r w:rsidRPr="00AF04FC">
        <w:rPr>
          <w:rFonts w:ascii="Arial LatArm" w:hAnsi="Arial LatArm"/>
          <w:b/>
          <w:iCs/>
          <w:sz w:val="20"/>
          <w:lang w:val="es-ES"/>
        </w:rPr>
        <w:t>9</w:t>
      </w:r>
      <w:r w:rsidR="008D5016" w:rsidRPr="00AF04FC">
        <w:rPr>
          <w:rFonts w:ascii="Arial LatArm" w:hAnsi="Arial LatArm"/>
          <w:b/>
          <w:iCs/>
          <w:sz w:val="20"/>
          <w:lang w:val="af-ZA"/>
        </w:rPr>
        <w:t xml:space="preserve">. </w:t>
      </w:r>
      <w:r w:rsidR="008D5016" w:rsidRPr="00AF04FC">
        <w:rPr>
          <w:rFonts w:ascii="Arial" w:hAnsi="Arial" w:cs="Arial"/>
          <w:b/>
          <w:iCs/>
          <w:sz w:val="20"/>
          <w:lang w:val="af-ZA"/>
        </w:rPr>
        <w:t>ՊԱՅՄԱՆԱԳՐԻ</w:t>
      </w:r>
      <w:r w:rsidR="008D5016" w:rsidRPr="00AF04FC">
        <w:rPr>
          <w:rFonts w:ascii="Arial LatArm" w:hAnsi="Arial LatArm" w:cs="Arial"/>
          <w:b/>
          <w:iCs/>
          <w:sz w:val="20"/>
          <w:lang w:val="af-ZA"/>
        </w:rPr>
        <w:t xml:space="preserve"> </w:t>
      </w:r>
      <w:r w:rsidR="008D5016" w:rsidRPr="00AF04FC">
        <w:rPr>
          <w:rFonts w:ascii="Arial" w:hAnsi="Arial" w:cs="Arial"/>
          <w:b/>
          <w:iCs/>
          <w:sz w:val="20"/>
          <w:lang w:val="af-ZA"/>
        </w:rPr>
        <w:t>ԿՆՔՈՒՄԸ</w:t>
      </w:r>
      <w:r w:rsidR="008D5016" w:rsidRPr="00AF04FC">
        <w:rPr>
          <w:rFonts w:ascii="Arial LatArm" w:hAnsi="Arial LatArm" w:cs="Arial"/>
          <w:b/>
          <w:iCs/>
          <w:sz w:val="20"/>
          <w:lang w:val="af-ZA"/>
        </w:rPr>
        <w:t xml:space="preserve"> </w:t>
      </w:r>
    </w:p>
    <w:p w:rsidR="00096865" w:rsidRPr="00AF04FC" w:rsidRDefault="00096865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:rsidR="00096865" w:rsidRPr="00AF04FC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/>
          <w:iCs/>
          <w:sz w:val="20"/>
          <w:lang w:val="es-ES"/>
        </w:rPr>
        <w:t>9</w:t>
      </w:r>
      <w:r w:rsidR="00096865" w:rsidRPr="00AF04FC">
        <w:rPr>
          <w:rFonts w:ascii="Arial LatArm" w:hAnsi="Arial LatArm"/>
          <w:iCs/>
          <w:sz w:val="20"/>
          <w:lang w:val="af-ZA"/>
        </w:rPr>
        <w:t xml:space="preserve">.1 </w:t>
      </w:r>
      <w:r w:rsidR="00096865" w:rsidRPr="00AF04FC">
        <w:rPr>
          <w:rFonts w:ascii="Arial" w:hAnsi="Arial" w:cs="Arial"/>
          <w:sz w:val="20"/>
          <w:lang w:val="ru-RU"/>
        </w:rPr>
        <w:t>Պայմանագիր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կնքվում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է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հանձնաժողովի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որոշման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հիման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վրա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` </w:t>
      </w:r>
      <w:r w:rsidRPr="00AF04FC">
        <w:rPr>
          <w:rFonts w:ascii="Arial" w:hAnsi="Arial" w:cs="Arial"/>
          <w:sz w:val="20"/>
        </w:rPr>
        <w:t>պ</w:t>
      </w:r>
      <w:r w:rsidR="00096865" w:rsidRPr="00AF04FC">
        <w:rPr>
          <w:rFonts w:ascii="Arial" w:hAnsi="Arial" w:cs="Arial"/>
          <w:sz w:val="20"/>
          <w:lang w:val="ru-RU"/>
        </w:rPr>
        <w:t>ատվիրատուի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կողմից</w:t>
      </w:r>
      <w:r w:rsidR="004D5671" w:rsidRPr="00AF04FC">
        <w:rPr>
          <w:rFonts w:ascii="Arial" w:hAnsi="Arial" w:cs="Arial"/>
          <w:sz w:val="20"/>
          <w:lang w:val="ru-RU"/>
        </w:rPr>
        <w:t>։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Պայմանագիրը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կնքվում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է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գրավոր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096865" w:rsidRPr="00AF04FC">
        <w:rPr>
          <w:rFonts w:ascii="Arial" w:hAnsi="Arial" w:cs="Arial"/>
          <w:sz w:val="20"/>
          <w:lang w:val="ru-RU"/>
        </w:rPr>
        <w:t>մեկ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փաստաթուղթ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կազմելու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միջոցով</w:t>
      </w:r>
      <w:r w:rsidR="004D5671" w:rsidRPr="00AF04FC">
        <w:rPr>
          <w:rFonts w:ascii="Arial" w:hAnsi="Arial" w:cs="Arial"/>
          <w:sz w:val="20"/>
          <w:lang w:val="ru-RU"/>
        </w:rPr>
        <w:t>։</w:t>
      </w:r>
    </w:p>
    <w:p w:rsidR="00EB6E54" w:rsidRPr="00AF04FC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>9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.2 </w:t>
      </w:r>
      <w:r w:rsidR="00EB6E54" w:rsidRPr="00AF04FC">
        <w:rPr>
          <w:rFonts w:ascii="Arial" w:hAnsi="Arial" w:cs="Arial"/>
          <w:sz w:val="20"/>
          <w:lang w:val="ru-RU"/>
        </w:rPr>
        <w:t>Սույն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հրավերի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 LatArm" w:hAnsi="Arial LatArm" w:cs="Sylfaen"/>
          <w:sz w:val="20"/>
          <w:lang w:val="af-ZA"/>
        </w:rPr>
        <w:t>1-</w:t>
      </w:r>
      <w:r w:rsidR="005D3674" w:rsidRPr="00AF04FC">
        <w:rPr>
          <w:rFonts w:ascii="Arial" w:hAnsi="Arial" w:cs="Arial"/>
          <w:sz w:val="20"/>
        </w:rPr>
        <w:t>ին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մասի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 LatArm" w:hAnsi="Arial LatArm" w:cs="Sylfaen"/>
          <w:sz w:val="20"/>
          <w:lang w:val="af-ZA"/>
        </w:rPr>
        <w:t>8</w:t>
      </w:r>
      <w:r w:rsidR="003717D2" w:rsidRPr="00AF04FC">
        <w:rPr>
          <w:rFonts w:ascii="Arial LatArm" w:hAnsi="Arial LatArm" w:cs="Sylfaen"/>
          <w:sz w:val="20"/>
          <w:lang w:val="hy-AM"/>
        </w:rPr>
        <w:t>.</w:t>
      </w:r>
      <w:r w:rsidR="00F96621" w:rsidRPr="00AF04FC">
        <w:rPr>
          <w:rFonts w:ascii="Arial LatArm" w:hAnsi="Arial LatArm" w:cs="Sylfaen"/>
          <w:sz w:val="20"/>
          <w:lang w:val="af-ZA"/>
        </w:rPr>
        <w:t>2</w:t>
      </w:r>
      <w:r w:rsidR="00325647" w:rsidRPr="00AF04FC">
        <w:rPr>
          <w:rFonts w:ascii="Arial LatArm" w:hAnsi="Arial LatArm" w:cs="Sylfaen"/>
          <w:sz w:val="20"/>
          <w:lang w:val="af-ZA"/>
        </w:rPr>
        <w:t>3</w:t>
      </w:r>
      <w:r w:rsidR="00D61B60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կետով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սահմանված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անգործության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ժամկետը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լրանալուն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հաջորդող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չորս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աշխատանքային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օրվա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ընթացքում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պ</w:t>
      </w:r>
      <w:r w:rsidR="00EB6E54" w:rsidRPr="00AF04FC">
        <w:rPr>
          <w:rFonts w:ascii="Arial" w:hAnsi="Arial" w:cs="Arial"/>
          <w:sz w:val="20"/>
          <w:lang w:val="ru-RU"/>
        </w:rPr>
        <w:t>ատվիրատուն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ծանուցում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է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ընտրված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457B4" w:rsidRPr="00AF04FC">
        <w:rPr>
          <w:rFonts w:ascii="Arial" w:hAnsi="Arial" w:cs="Arial"/>
          <w:sz w:val="20"/>
        </w:rPr>
        <w:t>մ</w:t>
      </w:r>
      <w:r w:rsidR="00EB6E54" w:rsidRPr="00AF04FC">
        <w:rPr>
          <w:rFonts w:ascii="Arial" w:hAnsi="Arial" w:cs="Arial"/>
          <w:sz w:val="20"/>
          <w:lang w:val="ru-RU"/>
        </w:rPr>
        <w:t>ասնակցին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EB6E54" w:rsidRPr="00AF04FC">
        <w:rPr>
          <w:rFonts w:ascii="Arial" w:hAnsi="Arial" w:cs="Arial"/>
          <w:sz w:val="20"/>
          <w:lang w:val="ru-RU"/>
        </w:rPr>
        <w:t>ներկայացնելով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պայմանագիր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կնքելու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առաջարկը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lastRenderedPageBreak/>
        <w:t>և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պայմանագրի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նախագիծը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: </w:t>
      </w:r>
      <w:r w:rsidR="00EB6E54" w:rsidRPr="00AF04FC">
        <w:rPr>
          <w:rFonts w:ascii="Arial" w:hAnsi="Arial" w:cs="Arial"/>
          <w:sz w:val="20"/>
          <w:lang w:val="ru-RU"/>
        </w:rPr>
        <w:t>Ընդ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որում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EB6E54" w:rsidRPr="00AF04FC">
        <w:rPr>
          <w:rFonts w:ascii="Arial" w:hAnsi="Arial" w:cs="Arial"/>
          <w:sz w:val="20"/>
          <w:lang w:val="ru-RU"/>
        </w:rPr>
        <w:t>պայմանագիրը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կարող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է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կնքվել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ոչ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շուտ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EB6E54" w:rsidRPr="00AF04FC">
        <w:rPr>
          <w:rFonts w:ascii="Arial" w:hAnsi="Arial" w:cs="Arial"/>
          <w:sz w:val="20"/>
          <w:lang w:val="ru-RU"/>
        </w:rPr>
        <w:t>քան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սույն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հրավերի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 LatArm" w:hAnsi="Arial LatArm" w:cs="Sylfaen"/>
          <w:sz w:val="20"/>
          <w:lang w:val="af-ZA"/>
        </w:rPr>
        <w:t>1-</w:t>
      </w:r>
      <w:r w:rsidR="005D3674" w:rsidRPr="00AF04FC">
        <w:rPr>
          <w:rFonts w:ascii="Arial" w:hAnsi="Arial" w:cs="Arial"/>
          <w:sz w:val="20"/>
        </w:rPr>
        <w:t>ին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մասի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 LatArm" w:hAnsi="Arial LatArm" w:cs="Sylfaen"/>
          <w:sz w:val="20"/>
          <w:lang w:val="af-ZA"/>
        </w:rPr>
        <w:t>8</w:t>
      </w:r>
      <w:r w:rsidR="003717D2" w:rsidRPr="00AF04FC">
        <w:rPr>
          <w:rFonts w:ascii="Arial LatArm" w:hAnsi="Arial LatArm" w:cs="Sylfaen"/>
          <w:sz w:val="20"/>
          <w:lang w:val="hy-AM"/>
        </w:rPr>
        <w:t>.</w:t>
      </w:r>
      <w:r w:rsidR="00F96621" w:rsidRPr="00AF04FC">
        <w:rPr>
          <w:rFonts w:ascii="Arial LatArm" w:hAnsi="Arial LatArm" w:cs="Sylfaen"/>
          <w:sz w:val="20"/>
          <w:lang w:val="af-ZA"/>
        </w:rPr>
        <w:t>2</w:t>
      </w:r>
      <w:r w:rsidR="00325647" w:rsidRPr="00AF04FC">
        <w:rPr>
          <w:rFonts w:ascii="Arial LatArm" w:hAnsi="Arial LatArm" w:cs="Sylfaen"/>
          <w:sz w:val="20"/>
          <w:lang w:val="af-ZA"/>
        </w:rPr>
        <w:t>3</w:t>
      </w:r>
      <w:r w:rsidR="00A5501E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կետով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սահմանված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անգործության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ժամկետը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լրանալու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օրվան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հաջորդող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երկրորդ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աշխատանքային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օրը</w:t>
      </w:r>
      <w:r w:rsidR="00EB6E54" w:rsidRPr="00AF04FC">
        <w:rPr>
          <w:rFonts w:ascii="Arial LatArm" w:hAnsi="Arial LatArm" w:cs="Sylfaen"/>
          <w:sz w:val="20"/>
          <w:lang w:val="af-ZA"/>
        </w:rPr>
        <w:t>:</w:t>
      </w:r>
    </w:p>
    <w:p w:rsidR="00F23A51" w:rsidRPr="00AF04FC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>9</w:t>
      </w:r>
      <w:r w:rsidR="003717D2" w:rsidRPr="00AF04FC">
        <w:rPr>
          <w:rFonts w:ascii="Arial LatArm" w:hAnsi="Arial LatArm" w:cs="Sylfaen"/>
          <w:sz w:val="20"/>
          <w:lang w:val="hy-AM"/>
        </w:rPr>
        <w:t>.3</w:t>
      </w:r>
      <w:r w:rsidR="00F23A5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Ընտրված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</w:rPr>
        <w:t>մ</w:t>
      </w:r>
      <w:r w:rsidR="00EB6E54" w:rsidRPr="00AF04FC">
        <w:rPr>
          <w:rFonts w:ascii="Arial" w:hAnsi="Arial" w:cs="Arial"/>
          <w:sz w:val="20"/>
          <w:lang w:val="ru-RU"/>
        </w:rPr>
        <w:t>ասնակցին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պայմանագիր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կնքելու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առաջարկը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և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կնքվելիք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պայմանագրի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նախագիծը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հանձնաժողովի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քարտուղարը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տրամադրում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է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էլեկտրոնային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եղանակով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: </w:t>
      </w:r>
      <w:r w:rsidR="00443B7A" w:rsidRPr="00AF04FC">
        <w:rPr>
          <w:rFonts w:ascii="Arial" w:hAnsi="Arial" w:cs="Arial"/>
          <w:sz w:val="20"/>
          <w:lang w:val="ru-RU"/>
        </w:rPr>
        <w:t>Ընդ</w:t>
      </w:r>
      <w:r w:rsidR="00443B7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443B7A" w:rsidRPr="00AF04FC">
        <w:rPr>
          <w:rFonts w:ascii="Arial" w:hAnsi="Arial" w:cs="Arial"/>
          <w:sz w:val="20"/>
          <w:lang w:val="ru-RU"/>
        </w:rPr>
        <w:t>որում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պայմանագրում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ներառվում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3B585C" w:rsidRPr="00AF04FC">
        <w:rPr>
          <w:rFonts w:ascii="Arial" w:hAnsi="Arial" w:cs="Arial"/>
          <w:sz w:val="20"/>
        </w:rPr>
        <w:t>է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ընտրված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մասնակցի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կողմից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հայտով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ներկայացված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B6E54" w:rsidRPr="00AF04FC">
        <w:rPr>
          <w:rFonts w:ascii="Arial" w:hAnsi="Arial" w:cs="Arial"/>
          <w:sz w:val="20"/>
          <w:lang w:val="ru-RU"/>
        </w:rPr>
        <w:t>ապրանքի</w:t>
      </w:r>
      <w:r w:rsidR="00EB6E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137A5C" w:rsidRPr="00AF04FC">
        <w:rPr>
          <w:rFonts w:ascii="Arial" w:hAnsi="Arial" w:cs="Arial"/>
          <w:sz w:val="20"/>
          <w:szCs w:val="20"/>
          <w:lang w:val="hy-AM" w:eastAsia="x-none"/>
        </w:rPr>
        <w:t>ամբողջական</w:t>
      </w:r>
      <w:r w:rsidR="00137A5C"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="00137A5C" w:rsidRPr="00AF04FC">
        <w:rPr>
          <w:rFonts w:ascii="Arial" w:hAnsi="Arial" w:cs="Arial"/>
          <w:sz w:val="20"/>
          <w:szCs w:val="20"/>
          <w:lang w:val="hy-AM" w:eastAsia="x-none"/>
        </w:rPr>
        <w:t>նկարագիրը</w:t>
      </w:r>
      <w:r w:rsidR="00443B7A" w:rsidRPr="00AF04FC">
        <w:rPr>
          <w:rFonts w:ascii="Arial LatArm" w:hAnsi="Arial LatArm" w:cs="Sylfaen"/>
          <w:sz w:val="20"/>
          <w:lang w:val="af-ZA"/>
        </w:rPr>
        <w:t xml:space="preserve">: </w:t>
      </w:r>
    </w:p>
    <w:p w:rsidR="00096865" w:rsidRPr="00AF04FC" w:rsidRDefault="00AA0AD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>9</w:t>
      </w:r>
      <w:r w:rsidR="003717D2" w:rsidRPr="00AF04FC">
        <w:rPr>
          <w:rFonts w:ascii="Arial LatArm" w:hAnsi="Arial LatArm" w:cs="Sylfaen"/>
          <w:sz w:val="20"/>
          <w:lang w:val="hy-AM"/>
        </w:rPr>
        <w:t>.</w:t>
      </w:r>
      <w:r w:rsidR="00325647" w:rsidRPr="00AF04FC">
        <w:rPr>
          <w:rFonts w:ascii="Arial LatArm" w:hAnsi="Arial LatArm" w:cs="Sylfaen"/>
          <w:sz w:val="20"/>
          <w:lang w:val="af-ZA"/>
        </w:rPr>
        <w:t>4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Եթե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ընտրված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մասնակիցը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պայմանագիր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կնքելու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մասին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ծանուցումը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և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պայմանագրի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նախագիծ</w:t>
      </w:r>
      <w:r w:rsidR="00443B7A" w:rsidRPr="00AF04FC">
        <w:rPr>
          <w:rFonts w:ascii="Arial" w:hAnsi="Arial" w:cs="Arial"/>
          <w:sz w:val="20"/>
        </w:rPr>
        <w:t>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ստանալուց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հետո</w:t>
      </w:r>
      <w:r w:rsidR="00443B7A" w:rsidRPr="00AF04FC">
        <w:rPr>
          <w:rFonts w:ascii="Arial LatArm" w:hAnsi="Arial LatArm" w:cs="Sylfaen"/>
          <w:sz w:val="20"/>
          <w:lang w:val="af-ZA"/>
        </w:rPr>
        <w:t xml:space="preserve">` 10 </w:t>
      </w:r>
      <w:r w:rsidR="00443B7A" w:rsidRPr="00AF04FC">
        <w:rPr>
          <w:rFonts w:ascii="Arial" w:hAnsi="Arial" w:cs="Arial"/>
          <w:sz w:val="20"/>
        </w:rPr>
        <w:t>աշխատանքային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օրվա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ընթացքում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չի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ստորագրում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պայմանագիրը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և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af-ZA"/>
        </w:rPr>
        <w:t>պ</w:t>
      </w:r>
      <w:r w:rsidR="00096865" w:rsidRPr="00AF04FC">
        <w:rPr>
          <w:rFonts w:ascii="Arial" w:hAnsi="Arial" w:cs="Arial"/>
          <w:sz w:val="20"/>
          <w:lang w:val="ru-RU"/>
        </w:rPr>
        <w:t>ատվիրատուին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ներկայացնում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AF04FC">
        <w:rPr>
          <w:rFonts w:ascii="Arial" w:hAnsi="Arial" w:cs="Arial"/>
          <w:sz w:val="20"/>
          <w:lang w:val="af-ZA"/>
        </w:rPr>
        <w:t>որակավորման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AF04FC">
        <w:rPr>
          <w:rFonts w:ascii="Arial" w:hAnsi="Arial" w:cs="Arial"/>
          <w:sz w:val="20"/>
          <w:lang w:val="af-ZA"/>
        </w:rPr>
        <w:t>և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պայմանագրի</w:t>
      </w:r>
      <w:r w:rsidR="00443B7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443B7A" w:rsidRPr="00AF04FC">
        <w:rPr>
          <w:rFonts w:ascii="Arial" w:hAnsi="Arial" w:cs="Arial"/>
          <w:sz w:val="20"/>
        </w:rPr>
        <w:t>ապահովումը</w:t>
      </w:r>
      <w:r w:rsidR="00096865" w:rsidRPr="00AF04FC">
        <w:rPr>
          <w:rFonts w:ascii="Arial LatArm" w:hAnsi="Arial LatArm" w:cs="Sylfaen"/>
          <w:sz w:val="20"/>
          <w:lang w:val="af-ZA"/>
        </w:rPr>
        <w:t>,</w:t>
      </w:r>
      <w:r w:rsidR="00096865" w:rsidRPr="00AF04FC">
        <w:rPr>
          <w:rFonts w:ascii="Arial LatArm" w:hAnsi="Arial LatArm" w:cs="Sylfaen"/>
          <w:i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ապա</w:t>
      </w:r>
      <w:r w:rsidR="0009686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նա</w:t>
      </w:r>
      <w:r w:rsidR="0009686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զրկվում</w:t>
      </w:r>
      <w:r w:rsidR="0009686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է</w:t>
      </w:r>
      <w:r w:rsidR="0009686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պայմանագիրը</w:t>
      </w:r>
      <w:r w:rsidR="0009686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ստորագրելու</w:t>
      </w:r>
      <w:r w:rsidR="00096865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6865" w:rsidRPr="00AF04FC">
        <w:rPr>
          <w:rFonts w:ascii="Arial" w:hAnsi="Arial" w:cs="Arial"/>
          <w:sz w:val="20"/>
          <w:lang w:val="hy-AM"/>
        </w:rPr>
        <w:t>իրավունքից</w:t>
      </w:r>
      <w:r w:rsidR="004D5671" w:rsidRPr="00AF04FC">
        <w:rPr>
          <w:rFonts w:ascii="Arial" w:hAnsi="Arial" w:cs="Arial"/>
          <w:sz w:val="20"/>
          <w:lang w:val="hy-AM"/>
        </w:rPr>
        <w:t>։</w:t>
      </w:r>
      <w:r w:rsidR="00443B7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Պայմանագրով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կանխավճար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նախատեսվելու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դեպքում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սույն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կետով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նախատեսված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ժամկետը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սահմանվում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է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15 </w:t>
      </w:r>
      <w:r w:rsidR="00443B7A" w:rsidRPr="00AF04FC">
        <w:rPr>
          <w:rFonts w:ascii="Arial" w:hAnsi="Arial" w:cs="Arial"/>
          <w:sz w:val="20"/>
          <w:lang w:val="hy-AM"/>
        </w:rPr>
        <w:t>աշխատանքային</w:t>
      </w:r>
      <w:r w:rsidR="00443B7A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43B7A" w:rsidRPr="00AF04FC">
        <w:rPr>
          <w:rFonts w:ascii="Arial" w:hAnsi="Arial" w:cs="Arial"/>
          <w:sz w:val="20"/>
          <w:lang w:val="hy-AM"/>
        </w:rPr>
        <w:t>օր</w:t>
      </w:r>
      <w:r w:rsidR="00443B7A" w:rsidRPr="00AF04FC">
        <w:rPr>
          <w:rFonts w:ascii="Arial LatArm" w:hAnsi="Arial LatArm" w:cs="Sylfaen"/>
          <w:sz w:val="20"/>
          <w:lang w:val="hy-AM"/>
        </w:rPr>
        <w:t>:</w:t>
      </w:r>
    </w:p>
    <w:p w:rsidR="000313A6" w:rsidRPr="00AF04FC" w:rsidRDefault="000313A6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" w:hAnsi="Arial" w:cs="Arial"/>
          <w:sz w:val="20"/>
          <w:lang w:val="hy-AM"/>
        </w:rPr>
        <w:t>Ընդ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ընտրված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մասնակցի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հաստատված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նախագիծը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6756D" w:rsidRPr="00AF04FC">
        <w:rPr>
          <w:rFonts w:ascii="Arial" w:hAnsi="Arial" w:cs="Arial"/>
          <w:sz w:val="20"/>
        </w:rPr>
        <w:t>պ</w:t>
      </w:r>
      <w:r w:rsidRPr="00AF04FC">
        <w:rPr>
          <w:rFonts w:ascii="Arial" w:hAnsi="Arial" w:cs="Arial"/>
          <w:sz w:val="20"/>
          <w:lang w:val="hy-AM"/>
        </w:rPr>
        <w:t>ատվիրատուին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գրավոր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գրությունը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հաշվառվում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6756D" w:rsidRPr="00AF04FC">
        <w:rPr>
          <w:rFonts w:ascii="Arial" w:hAnsi="Arial" w:cs="Arial"/>
          <w:sz w:val="20"/>
        </w:rPr>
        <w:t>պ</w:t>
      </w:r>
      <w:r w:rsidRPr="00AF04FC">
        <w:rPr>
          <w:rFonts w:ascii="Arial" w:hAnsi="Arial" w:cs="Arial"/>
          <w:sz w:val="20"/>
          <w:lang w:val="hy-AM"/>
        </w:rPr>
        <w:t>ատվիրատուի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փաստաթղթաշրջանառ</w:t>
      </w:r>
      <w:r w:rsidR="005F7C1D" w:rsidRPr="00AF04FC">
        <w:rPr>
          <w:rFonts w:ascii="Arial" w:hAnsi="Arial" w:cs="Arial"/>
          <w:sz w:val="20"/>
          <w:lang w:val="hy-AM"/>
        </w:rPr>
        <w:t>ության</w:t>
      </w:r>
      <w:r w:rsidR="005F7C1D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5F7C1D" w:rsidRPr="00AF04FC">
        <w:rPr>
          <w:rFonts w:ascii="Arial" w:hAnsi="Arial" w:cs="Arial"/>
          <w:sz w:val="20"/>
          <w:lang w:val="hy-AM"/>
        </w:rPr>
        <w:t>համակարգում</w:t>
      </w:r>
      <w:r w:rsidR="005F7C1D" w:rsidRPr="00AF04FC">
        <w:rPr>
          <w:rFonts w:ascii="Arial LatArm" w:hAnsi="Arial LatArm" w:cs="Sylfaen"/>
          <w:sz w:val="20"/>
          <w:lang w:val="hy-AM"/>
        </w:rPr>
        <w:t xml:space="preserve">:  </w:t>
      </w:r>
      <w:r w:rsidR="005F7C1D" w:rsidRPr="00AF04FC">
        <w:rPr>
          <w:rFonts w:ascii="Arial" w:hAnsi="Arial" w:cs="Arial"/>
          <w:sz w:val="20"/>
          <w:lang w:val="hy-AM"/>
        </w:rPr>
        <w:t>Պա</w:t>
      </w:r>
      <w:r w:rsidRPr="00AF04FC">
        <w:rPr>
          <w:rFonts w:ascii="Arial" w:hAnsi="Arial" w:cs="Arial"/>
          <w:sz w:val="20"/>
          <w:lang w:val="hy-AM"/>
        </w:rPr>
        <w:t>տվիրատուի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ղեկավարի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նախագիծը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հաստատվում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իրավասության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առաջացմանը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հաջորդող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երկու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աշխատանքային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օրվա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ընթացքում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և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հաստատմանը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հաջորդող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աշխատանքային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օրը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ուղեկցող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գրությամբ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տրամադրվում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է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ընտրված</w:t>
      </w:r>
      <w:r w:rsidR="005D367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3674" w:rsidRPr="00AF04FC">
        <w:rPr>
          <w:rFonts w:ascii="Arial" w:hAnsi="Arial" w:cs="Arial"/>
          <w:sz w:val="20"/>
        </w:rPr>
        <w:t>մասնակցին</w:t>
      </w:r>
      <w:r w:rsidRPr="00AF04FC">
        <w:rPr>
          <w:rFonts w:ascii="Arial LatArm" w:hAnsi="Arial LatArm" w:cs="Sylfaen"/>
          <w:sz w:val="20"/>
          <w:lang w:val="hy-AM"/>
        </w:rPr>
        <w:t>:</w:t>
      </w:r>
    </w:p>
    <w:p w:rsidR="00D612BC" w:rsidRPr="00AF04FC" w:rsidRDefault="00AA0AD8" w:rsidP="00EF3662">
      <w:pPr>
        <w:pStyle w:val="a3"/>
        <w:spacing w:line="240" w:lineRule="auto"/>
        <w:ind w:firstLine="567"/>
        <w:rPr>
          <w:rFonts w:cs="Sylfaen"/>
          <w:i w:val="0"/>
          <w:szCs w:val="24"/>
          <w:lang w:val="af-ZA"/>
        </w:rPr>
      </w:pPr>
      <w:r w:rsidRPr="00AF04FC">
        <w:rPr>
          <w:rFonts w:cs="Sylfaen"/>
          <w:i w:val="0"/>
          <w:szCs w:val="24"/>
          <w:lang w:val="af-ZA"/>
        </w:rPr>
        <w:t>9</w:t>
      </w:r>
      <w:r w:rsidR="00D17258" w:rsidRPr="00AF04FC">
        <w:rPr>
          <w:rFonts w:cs="Sylfaen"/>
          <w:i w:val="0"/>
          <w:szCs w:val="24"/>
          <w:lang w:val="af-ZA"/>
        </w:rPr>
        <w:t>.</w:t>
      </w:r>
      <w:r w:rsidR="00AE2768" w:rsidRPr="00AF04FC">
        <w:rPr>
          <w:rFonts w:cs="Sylfaen"/>
          <w:i w:val="0"/>
          <w:szCs w:val="24"/>
          <w:lang w:val="af-ZA"/>
        </w:rPr>
        <w:t xml:space="preserve">5 </w:t>
      </w:r>
      <w:r w:rsidR="00096865" w:rsidRPr="00AF04FC">
        <w:rPr>
          <w:rFonts w:ascii="Arial" w:hAnsi="Arial" w:cs="Arial"/>
          <w:i w:val="0"/>
          <w:szCs w:val="24"/>
          <w:lang w:val="ru-RU"/>
        </w:rPr>
        <w:t>Մինչև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սույն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հրավերի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447FFD" w:rsidRPr="00AF04FC">
        <w:rPr>
          <w:rFonts w:cs="Sylfaen"/>
          <w:i w:val="0"/>
          <w:szCs w:val="24"/>
          <w:lang w:val="af-ZA"/>
        </w:rPr>
        <w:t>1-</w:t>
      </w:r>
      <w:r w:rsidR="00447FFD" w:rsidRPr="00AF04FC">
        <w:rPr>
          <w:rFonts w:ascii="Arial" w:hAnsi="Arial" w:cs="Arial"/>
          <w:i w:val="0"/>
          <w:szCs w:val="24"/>
          <w:lang w:val="af-ZA"/>
        </w:rPr>
        <w:t>ին</w:t>
      </w:r>
      <w:r w:rsidR="00447FFD" w:rsidRPr="00AF04FC">
        <w:rPr>
          <w:rFonts w:cs="Sylfaen"/>
          <w:i w:val="0"/>
          <w:szCs w:val="24"/>
          <w:lang w:val="af-ZA"/>
        </w:rPr>
        <w:t xml:space="preserve"> </w:t>
      </w:r>
      <w:r w:rsidR="00447FFD" w:rsidRPr="00AF04FC">
        <w:rPr>
          <w:rFonts w:ascii="Arial" w:hAnsi="Arial" w:cs="Arial"/>
          <w:i w:val="0"/>
          <w:szCs w:val="24"/>
          <w:lang w:val="af-ZA"/>
        </w:rPr>
        <w:t>մասի</w:t>
      </w:r>
      <w:r w:rsidR="00447FFD" w:rsidRPr="00AF04FC">
        <w:rPr>
          <w:rFonts w:cs="Sylfaen"/>
          <w:i w:val="0"/>
          <w:szCs w:val="24"/>
          <w:lang w:val="af-ZA"/>
        </w:rPr>
        <w:t xml:space="preserve"> </w:t>
      </w:r>
      <w:r w:rsidR="00A6756D" w:rsidRPr="00AF04FC">
        <w:rPr>
          <w:rFonts w:cs="Sylfaen"/>
          <w:i w:val="0"/>
          <w:szCs w:val="24"/>
          <w:lang w:val="af-ZA"/>
        </w:rPr>
        <w:t>9</w:t>
      </w:r>
      <w:r w:rsidR="005B1DD6" w:rsidRPr="00AF04FC">
        <w:rPr>
          <w:rFonts w:cs="Sylfaen"/>
          <w:i w:val="0"/>
          <w:szCs w:val="24"/>
          <w:lang w:val="hy-AM"/>
        </w:rPr>
        <w:t>.</w:t>
      </w:r>
      <w:r w:rsidR="00325647" w:rsidRPr="00AF04FC">
        <w:rPr>
          <w:rFonts w:cs="Sylfaen"/>
          <w:i w:val="0"/>
          <w:szCs w:val="24"/>
          <w:lang w:val="af-ZA"/>
        </w:rPr>
        <w:t>4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կետով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նախատեսված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ժամկետի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ավարտը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կողմերի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համաձայնությամբ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կարող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են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պայմանագրի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նախագծում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կատարվել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փոփոխություններ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ru-RU"/>
        </w:rPr>
        <w:t>սակայն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դրանք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չեն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կարող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հանգեցնել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գնման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առարկայի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բնութագրերի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փոփոխմանը</w:t>
      </w:r>
      <w:r w:rsidR="00096865" w:rsidRPr="00AF04FC">
        <w:rPr>
          <w:rFonts w:cs="Sylfaen"/>
          <w:i w:val="0"/>
          <w:szCs w:val="24"/>
          <w:lang w:val="af-ZA"/>
        </w:rPr>
        <w:t xml:space="preserve">, </w:t>
      </w:r>
      <w:r w:rsidR="00096865" w:rsidRPr="00AF04FC">
        <w:rPr>
          <w:rFonts w:ascii="Arial" w:hAnsi="Arial" w:cs="Arial"/>
          <w:i w:val="0"/>
          <w:szCs w:val="24"/>
          <w:lang w:val="ru-RU"/>
        </w:rPr>
        <w:t>ներառյալ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ընտրված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մասնակցի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առաջարկած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գնի</w:t>
      </w:r>
      <w:r w:rsidR="00096865" w:rsidRPr="00AF04FC">
        <w:rPr>
          <w:rFonts w:cs="Sylfaen"/>
          <w:i w:val="0"/>
          <w:szCs w:val="24"/>
          <w:lang w:val="af-ZA"/>
        </w:rPr>
        <w:t xml:space="preserve"> </w:t>
      </w:r>
      <w:r w:rsidR="00096865" w:rsidRPr="00AF04FC">
        <w:rPr>
          <w:rFonts w:ascii="Arial" w:hAnsi="Arial" w:cs="Arial"/>
          <w:i w:val="0"/>
          <w:szCs w:val="24"/>
          <w:lang w:val="ru-RU"/>
        </w:rPr>
        <w:t>ավելացմանը</w:t>
      </w:r>
      <w:r w:rsidR="004D5671" w:rsidRPr="00AF04FC">
        <w:rPr>
          <w:rFonts w:ascii="Arial" w:hAnsi="Arial" w:cs="Arial"/>
          <w:i w:val="0"/>
          <w:szCs w:val="24"/>
          <w:lang w:val="ru-RU"/>
        </w:rPr>
        <w:t>։</w:t>
      </w:r>
      <w:r w:rsidR="00D612BC" w:rsidRPr="00AF04FC">
        <w:rPr>
          <w:spacing w:val="-8"/>
          <w:lang w:val="af-ZA"/>
        </w:rPr>
        <w:t xml:space="preserve"> </w:t>
      </w:r>
    </w:p>
    <w:p w:rsidR="00096865" w:rsidRPr="00AF04FC" w:rsidRDefault="00096865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:rsidR="00096865" w:rsidRPr="00AF04FC" w:rsidRDefault="00030D40" w:rsidP="00EF3662">
      <w:pPr>
        <w:jc w:val="center"/>
        <w:rPr>
          <w:rFonts w:ascii="Arial LatArm" w:hAnsi="Arial LatArm" w:cs="Arial"/>
          <w:b/>
          <w:iCs/>
          <w:sz w:val="20"/>
          <w:lang w:val="af-ZA"/>
        </w:rPr>
      </w:pPr>
      <w:r w:rsidRPr="00AF04FC">
        <w:rPr>
          <w:rFonts w:ascii="Arial LatArm" w:hAnsi="Arial LatArm"/>
          <w:b/>
          <w:iCs/>
          <w:sz w:val="20"/>
          <w:lang w:val="af-ZA"/>
        </w:rPr>
        <w:t>10</w:t>
      </w:r>
      <w:r w:rsidR="008D5016" w:rsidRPr="00AF04FC">
        <w:rPr>
          <w:rFonts w:ascii="Arial LatArm" w:hAnsi="Arial LatArm"/>
          <w:b/>
          <w:iCs/>
          <w:sz w:val="20"/>
          <w:lang w:val="af-ZA"/>
        </w:rPr>
        <w:t xml:space="preserve">. </w:t>
      </w:r>
      <w:r w:rsidR="00E2245F" w:rsidRPr="00AF04FC">
        <w:rPr>
          <w:rFonts w:ascii="Arial" w:hAnsi="Arial" w:cs="Arial"/>
          <w:b/>
          <w:iCs/>
          <w:sz w:val="20"/>
          <w:lang w:val="hy-AM"/>
        </w:rPr>
        <w:t>ՈՐԱԿԱՎՈՐՄԱՆ</w:t>
      </w:r>
      <w:r w:rsidR="00E2245F" w:rsidRPr="00AF04FC">
        <w:rPr>
          <w:rFonts w:ascii="Arial LatArm" w:hAnsi="Arial LatArm" w:cs="Arial"/>
          <w:b/>
          <w:iCs/>
          <w:sz w:val="20"/>
          <w:lang w:val="af-ZA"/>
        </w:rPr>
        <w:t xml:space="preserve"> </w:t>
      </w:r>
      <w:r w:rsidR="00E2245F" w:rsidRPr="00AF04FC">
        <w:rPr>
          <w:rFonts w:ascii="Arial" w:hAnsi="Arial" w:cs="Arial"/>
          <w:b/>
          <w:iCs/>
          <w:sz w:val="20"/>
          <w:lang w:val="hy-AM"/>
        </w:rPr>
        <w:t>ԵՎ</w:t>
      </w:r>
      <w:r w:rsidR="00E2245F" w:rsidRPr="00AF04FC">
        <w:rPr>
          <w:rFonts w:ascii="Arial LatArm" w:hAnsi="Arial LatArm" w:cs="Sylfaen"/>
          <w:b/>
          <w:iCs/>
          <w:sz w:val="20"/>
          <w:lang w:val="af-ZA"/>
        </w:rPr>
        <w:t xml:space="preserve"> </w:t>
      </w:r>
      <w:r w:rsidR="008D5016" w:rsidRPr="00AF04FC">
        <w:rPr>
          <w:rFonts w:ascii="Arial" w:hAnsi="Arial" w:cs="Arial"/>
          <w:b/>
          <w:iCs/>
          <w:sz w:val="20"/>
          <w:lang w:val="af-ZA"/>
        </w:rPr>
        <w:t>ՊԱՅՄԱՆԱԳՐԻ</w:t>
      </w:r>
      <w:r w:rsidR="00EE0172" w:rsidRPr="00AF04FC">
        <w:rPr>
          <w:rFonts w:ascii="Arial LatArm" w:hAnsi="Arial LatArm" w:cs="Sylfaen"/>
          <w:b/>
          <w:iCs/>
          <w:sz w:val="20"/>
          <w:lang w:val="hy-AM"/>
        </w:rPr>
        <w:t xml:space="preserve"> </w:t>
      </w:r>
      <w:r w:rsidR="008D5016" w:rsidRPr="00AF04FC">
        <w:rPr>
          <w:rFonts w:ascii="Arial" w:hAnsi="Arial" w:cs="Arial"/>
          <w:b/>
          <w:iCs/>
          <w:sz w:val="20"/>
          <w:lang w:val="af-ZA"/>
        </w:rPr>
        <w:t>ԱՊԱՀՈՎՈՒՄ</w:t>
      </w:r>
      <w:r w:rsidR="00E2245F" w:rsidRPr="00AF04FC">
        <w:rPr>
          <w:rFonts w:ascii="Arial" w:hAnsi="Arial" w:cs="Arial"/>
          <w:b/>
          <w:iCs/>
          <w:sz w:val="20"/>
          <w:lang w:val="hy-AM"/>
        </w:rPr>
        <w:t>ՆԵՐ</w:t>
      </w:r>
      <w:r w:rsidR="008D5016" w:rsidRPr="00AF04FC">
        <w:rPr>
          <w:rFonts w:ascii="Arial" w:hAnsi="Arial" w:cs="Arial"/>
          <w:b/>
          <w:iCs/>
          <w:sz w:val="20"/>
          <w:lang w:val="af-ZA"/>
        </w:rPr>
        <w:t>Ը</w:t>
      </w:r>
      <w:r w:rsidR="008D5016" w:rsidRPr="00AF04FC">
        <w:rPr>
          <w:rFonts w:ascii="Arial LatArm" w:hAnsi="Arial LatArm" w:cs="Arial"/>
          <w:b/>
          <w:iCs/>
          <w:sz w:val="20"/>
          <w:lang w:val="af-ZA"/>
        </w:rPr>
        <w:t xml:space="preserve"> </w:t>
      </w:r>
    </w:p>
    <w:p w:rsidR="00096865" w:rsidRPr="00AF04FC" w:rsidRDefault="00096865" w:rsidP="00EF3662">
      <w:pPr>
        <w:jc w:val="center"/>
        <w:rPr>
          <w:rFonts w:ascii="Arial LatArm" w:hAnsi="Arial LatArm"/>
          <w:b/>
          <w:iCs/>
          <w:sz w:val="20"/>
          <w:lang w:val="af-ZA"/>
        </w:rPr>
      </w:pPr>
    </w:p>
    <w:p w:rsidR="00096865" w:rsidRPr="00AF04FC" w:rsidRDefault="00030D40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/>
          <w:iCs/>
          <w:sz w:val="20"/>
          <w:lang w:val="af-ZA"/>
        </w:rPr>
        <w:t>10</w:t>
      </w:r>
      <w:r w:rsidR="00096865" w:rsidRPr="00AF04FC">
        <w:rPr>
          <w:rFonts w:ascii="Arial LatArm" w:hAnsi="Arial LatArm"/>
          <w:iCs/>
          <w:sz w:val="20"/>
          <w:lang w:val="af-ZA"/>
        </w:rPr>
        <w:t>.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1 </w:t>
      </w:r>
      <w:r w:rsidR="00E2245F" w:rsidRPr="00AF04FC">
        <w:rPr>
          <w:rFonts w:ascii="Arial" w:hAnsi="Arial" w:cs="Arial"/>
          <w:sz w:val="20"/>
          <w:lang w:val="hy-AM"/>
        </w:rPr>
        <w:t>Որակավորման</w:t>
      </w:r>
      <w:r w:rsidR="00E2245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2245F" w:rsidRPr="00AF04FC">
        <w:rPr>
          <w:rFonts w:ascii="Arial" w:hAnsi="Arial" w:cs="Arial"/>
          <w:sz w:val="20"/>
          <w:lang w:val="hy-AM"/>
        </w:rPr>
        <w:t>և</w:t>
      </w:r>
      <w:r w:rsidR="00E2245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D33205" w:rsidRPr="00AF04FC">
        <w:rPr>
          <w:rFonts w:ascii="Arial" w:hAnsi="Arial" w:cs="Arial"/>
          <w:sz w:val="20"/>
          <w:lang w:val="hy-AM"/>
        </w:rPr>
        <w:t>պ</w:t>
      </w:r>
      <w:r w:rsidR="00096865" w:rsidRPr="00AF04FC">
        <w:rPr>
          <w:rFonts w:ascii="Arial" w:hAnsi="Arial" w:cs="Arial"/>
          <w:sz w:val="20"/>
          <w:lang w:val="ru-RU"/>
        </w:rPr>
        <w:t>այմանագրի</w:t>
      </w:r>
      <w:r w:rsidR="0067229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ապահովում</w:t>
      </w:r>
      <w:r w:rsidR="0067229B" w:rsidRPr="00AF04FC">
        <w:rPr>
          <w:rFonts w:ascii="Arial" w:hAnsi="Arial" w:cs="Arial"/>
          <w:sz w:val="20"/>
          <w:lang w:val="hy-AM"/>
        </w:rPr>
        <w:t>ները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ներկայացնելու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պահանջի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հիման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վրա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096865" w:rsidRPr="00AF04FC">
        <w:rPr>
          <w:rFonts w:ascii="Arial" w:hAnsi="Arial" w:cs="Arial"/>
          <w:sz w:val="20"/>
          <w:lang w:val="ru-RU"/>
        </w:rPr>
        <w:t>այն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ստանալու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օրվանից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13A8" w:rsidRPr="00AF04FC">
        <w:rPr>
          <w:rFonts w:ascii="Arial LatArm" w:hAnsi="Arial LatArm" w:cs="Sylfaen"/>
          <w:sz w:val="20"/>
          <w:lang w:val="af-ZA"/>
        </w:rPr>
        <w:t>10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F96621" w:rsidRPr="00AF04FC">
        <w:rPr>
          <w:rFonts w:ascii="Arial" w:hAnsi="Arial" w:cs="Arial"/>
          <w:sz w:val="20"/>
          <w:lang w:val="af-ZA"/>
        </w:rPr>
        <w:t>իսկ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AF04FC">
        <w:rPr>
          <w:rFonts w:ascii="Arial" w:hAnsi="Arial" w:cs="Arial"/>
          <w:sz w:val="20"/>
          <w:lang w:val="af-ZA"/>
        </w:rPr>
        <w:t>կնքվելիք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AF04FC">
        <w:rPr>
          <w:rFonts w:ascii="Arial" w:hAnsi="Arial" w:cs="Arial"/>
          <w:sz w:val="20"/>
          <w:lang w:val="af-ZA"/>
        </w:rPr>
        <w:t>պայմանագրով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AF04FC">
        <w:rPr>
          <w:rFonts w:ascii="Arial" w:hAnsi="Arial" w:cs="Arial"/>
          <w:sz w:val="20"/>
          <w:lang w:val="af-ZA"/>
        </w:rPr>
        <w:t>կանխավճար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AF04FC">
        <w:rPr>
          <w:rFonts w:ascii="Arial" w:hAnsi="Arial" w:cs="Arial"/>
          <w:sz w:val="20"/>
          <w:lang w:val="af-ZA"/>
        </w:rPr>
        <w:t>նախատեսված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AF04FC">
        <w:rPr>
          <w:rFonts w:ascii="Arial" w:hAnsi="Arial" w:cs="Arial"/>
          <w:sz w:val="20"/>
          <w:lang w:val="af-ZA"/>
        </w:rPr>
        <w:t>լինելու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AF04FC">
        <w:rPr>
          <w:rFonts w:ascii="Arial" w:hAnsi="Arial" w:cs="Arial"/>
          <w:sz w:val="20"/>
          <w:lang w:val="af-ZA"/>
        </w:rPr>
        <w:t>դեպքում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413A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96621" w:rsidRPr="00AF04FC">
        <w:rPr>
          <w:rFonts w:ascii="Arial LatArm" w:hAnsi="Arial LatArm" w:cs="Sylfaen"/>
          <w:sz w:val="20"/>
          <w:lang w:val="af-ZA"/>
        </w:rPr>
        <w:t xml:space="preserve">15  </w:t>
      </w:r>
      <w:r w:rsidR="00B413A8" w:rsidRPr="00AF04FC">
        <w:rPr>
          <w:rFonts w:ascii="Arial" w:hAnsi="Arial" w:cs="Arial"/>
          <w:sz w:val="20"/>
          <w:lang w:val="af-ZA"/>
        </w:rPr>
        <w:t>աշխատանքային</w:t>
      </w:r>
      <w:r w:rsidR="00B413A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օրվա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ընթացքում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096865" w:rsidRPr="00AF04FC">
        <w:rPr>
          <w:rFonts w:ascii="Arial" w:hAnsi="Arial" w:cs="Arial"/>
          <w:sz w:val="20"/>
          <w:lang w:val="ru-RU"/>
        </w:rPr>
        <w:t>ընտրված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մասնակիցը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պարտավոր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է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ներկայացնել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D33205" w:rsidRPr="00AF04FC">
        <w:rPr>
          <w:rFonts w:ascii="Arial" w:hAnsi="Arial" w:cs="Arial"/>
          <w:sz w:val="20"/>
          <w:lang w:val="hy-AM"/>
        </w:rPr>
        <w:t>որակավորման</w:t>
      </w:r>
      <w:r w:rsidR="007862B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D33205" w:rsidRPr="00AF04FC">
        <w:rPr>
          <w:rFonts w:ascii="Arial" w:hAnsi="Arial" w:cs="Arial"/>
          <w:sz w:val="20"/>
          <w:lang w:val="hy-AM"/>
        </w:rPr>
        <w:t>և</w:t>
      </w:r>
      <w:r w:rsidR="00D3320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պայմանագրի</w:t>
      </w:r>
      <w:r w:rsidR="0067229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ապահովում</w:t>
      </w:r>
      <w:r w:rsidR="0067229B" w:rsidRPr="00AF04FC">
        <w:rPr>
          <w:rFonts w:ascii="Arial" w:hAnsi="Arial" w:cs="Arial"/>
          <w:sz w:val="20"/>
          <w:lang w:val="hy-AM"/>
        </w:rPr>
        <w:t>ներ</w:t>
      </w:r>
      <w:r w:rsidR="004D5671" w:rsidRPr="00AF04FC">
        <w:rPr>
          <w:rFonts w:ascii="Arial" w:hAnsi="Arial" w:cs="Arial"/>
          <w:sz w:val="20"/>
          <w:lang w:val="ru-RU"/>
        </w:rPr>
        <w:t>։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Ընտրված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մասնակցի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հետ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պայմանագիր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կնքվում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է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096865" w:rsidRPr="00AF04FC">
        <w:rPr>
          <w:rFonts w:ascii="Arial" w:hAnsi="Arial" w:cs="Arial"/>
          <w:sz w:val="20"/>
          <w:lang w:val="ru-RU"/>
        </w:rPr>
        <w:t>եթե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վերջինս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ներկայացնում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է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8A3C43" w:rsidRPr="00AF04FC">
        <w:rPr>
          <w:rFonts w:ascii="Arial" w:hAnsi="Arial" w:cs="Arial"/>
          <w:sz w:val="20"/>
          <w:lang w:val="hy-AM"/>
        </w:rPr>
        <w:t>որակավորման</w:t>
      </w:r>
      <w:r w:rsidR="008A3C43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8A3C43" w:rsidRPr="00AF04FC">
        <w:rPr>
          <w:rFonts w:ascii="Arial" w:hAnsi="Arial" w:cs="Arial"/>
          <w:sz w:val="20"/>
          <w:lang w:val="hy-AM"/>
        </w:rPr>
        <w:t>և</w:t>
      </w:r>
      <w:r w:rsidR="008A3C4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պայմանագրի</w:t>
      </w:r>
      <w:r w:rsidR="0067229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ապահովում</w:t>
      </w:r>
      <w:r w:rsidR="0067229B" w:rsidRPr="00AF04FC">
        <w:rPr>
          <w:rFonts w:ascii="Arial" w:hAnsi="Arial" w:cs="Arial"/>
          <w:sz w:val="20"/>
          <w:lang w:val="hy-AM"/>
        </w:rPr>
        <w:t>ներ</w:t>
      </w:r>
      <w:r w:rsidR="00F96621" w:rsidRPr="00AF04FC">
        <w:rPr>
          <w:rFonts w:ascii="Arial" w:hAnsi="Arial" w:cs="Arial"/>
          <w:sz w:val="20"/>
        </w:rPr>
        <w:t>ը</w:t>
      </w:r>
      <w:r w:rsidR="004D5671" w:rsidRPr="00AF04FC">
        <w:rPr>
          <w:rFonts w:ascii="Arial" w:hAnsi="Arial" w:cs="Arial"/>
          <w:sz w:val="20"/>
          <w:lang w:val="ru-RU"/>
        </w:rPr>
        <w:t>։</w:t>
      </w:r>
    </w:p>
    <w:p w:rsidR="00AE049F" w:rsidRPr="00151D36" w:rsidRDefault="00AD6D6A" w:rsidP="00AE049F">
      <w:pPr>
        <w:pStyle w:val="af1"/>
        <w:rPr>
          <w:rFonts w:ascii="Calibri" w:hAnsi="Calibri" w:cs="Sylfaen"/>
          <w:i/>
          <w:color w:val="FF0000"/>
          <w:sz w:val="16"/>
          <w:szCs w:val="16"/>
          <w:lang w:val="af-ZA"/>
        </w:rPr>
      </w:pPr>
      <w:r w:rsidRPr="00AE049F">
        <w:rPr>
          <w:rFonts w:ascii="Arial LatArm" w:hAnsi="Arial LatArm" w:cs="Sylfaen"/>
          <w:color w:val="FF0000"/>
          <w:lang w:val="hy-AM"/>
        </w:rPr>
        <w:t>10.2</w:t>
      </w:r>
      <w:r w:rsidR="00F96621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Որակավորման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ապահովման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չափը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հավասար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է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ընտրված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մասնակցի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գնային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առաջարկի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74145B" w:rsidRPr="00AE049F">
        <w:rPr>
          <w:rFonts w:ascii="Arial" w:hAnsi="Arial" w:cs="Arial"/>
          <w:color w:val="FF0000"/>
        </w:rPr>
        <w:t>չափին</w:t>
      </w:r>
      <w:r w:rsidR="0074145B" w:rsidRPr="00AE049F">
        <w:rPr>
          <w:rFonts w:ascii="Arial LatArm" w:hAnsi="Arial LatArm" w:cs="Sylfaen"/>
          <w:color w:val="FF0000"/>
          <w:lang w:val="af-ZA"/>
        </w:rPr>
        <w:t xml:space="preserve">: </w:t>
      </w:r>
      <w:r w:rsidR="00F96621" w:rsidRPr="00AE049F">
        <w:rPr>
          <w:rFonts w:ascii="Arial" w:hAnsi="Arial" w:cs="Arial"/>
          <w:color w:val="FF0000"/>
        </w:rPr>
        <w:t>Որակավորման</w:t>
      </w:r>
      <w:r w:rsidR="00F96621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F96621" w:rsidRPr="00AE049F">
        <w:rPr>
          <w:rFonts w:ascii="Arial" w:hAnsi="Arial" w:cs="Arial"/>
          <w:color w:val="FF0000"/>
        </w:rPr>
        <w:t>ապահովումը</w:t>
      </w:r>
      <w:r w:rsidR="00F96621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F96621" w:rsidRPr="00AE049F">
        <w:rPr>
          <w:rFonts w:ascii="Arial" w:hAnsi="Arial" w:cs="Arial"/>
          <w:color w:val="FF0000"/>
        </w:rPr>
        <w:t>ներկայացվում</w:t>
      </w:r>
      <w:r w:rsidR="00F96621" w:rsidRPr="00AE049F">
        <w:rPr>
          <w:rFonts w:ascii="Arial LatArm" w:hAnsi="Arial LatArm" w:cs="Sylfaen"/>
          <w:color w:val="FF0000"/>
          <w:lang w:val="af-ZA"/>
        </w:rPr>
        <w:t xml:space="preserve"> </w:t>
      </w:r>
      <w:r w:rsidR="00F96621" w:rsidRPr="00FF66A4">
        <w:rPr>
          <w:rFonts w:ascii="Arial" w:hAnsi="Arial" w:cs="Arial"/>
          <w:color w:val="FF0000"/>
        </w:rPr>
        <w:t>է</w:t>
      </w:r>
      <w:r w:rsidR="00F96621" w:rsidRPr="00FF66A4">
        <w:rPr>
          <w:rFonts w:ascii="Arial LatArm" w:hAnsi="Arial LatArm" w:cs="Sylfaen"/>
          <w:color w:val="FF0000"/>
          <w:lang w:val="af-ZA"/>
        </w:rPr>
        <w:t xml:space="preserve"> </w:t>
      </w:r>
      <w:r w:rsidR="00AE049F" w:rsidRPr="00FF66A4">
        <w:rPr>
          <w:rFonts w:ascii="Arial" w:hAnsi="Arial" w:cs="Arial"/>
          <w:i/>
          <w:color w:val="FF0000"/>
          <w:sz w:val="18"/>
          <w:szCs w:val="16"/>
          <w:lang w:val="en-US"/>
        </w:rPr>
        <w:t>միակողմանի</w:t>
      </w:r>
      <w:r w:rsidR="00AE049F" w:rsidRPr="00FF66A4">
        <w:rPr>
          <w:rFonts w:ascii="Arial LatArm" w:hAnsi="Arial LatArm" w:cs="Sylfaen"/>
          <w:i/>
          <w:color w:val="FF0000"/>
          <w:sz w:val="18"/>
          <w:szCs w:val="16"/>
          <w:lang w:val="af-ZA"/>
        </w:rPr>
        <w:t xml:space="preserve"> </w:t>
      </w:r>
      <w:r w:rsidR="00AE049F" w:rsidRPr="00FF66A4">
        <w:rPr>
          <w:rFonts w:ascii="Arial" w:hAnsi="Arial" w:cs="Arial"/>
          <w:i/>
          <w:color w:val="FF0000"/>
          <w:sz w:val="18"/>
          <w:szCs w:val="16"/>
          <w:lang w:val="en-US"/>
        </w:rPr>
        <w:t>հաստատված</w:t>
      </w:r>
      <w:r w:rsidR="00AE049F" w:rsidRPr="00FF66A4">
        <w:rPr>
          <w:rFonts w:ascii="Arial LatArm" w:hAnsi="Arial LatArm" w:cs="Sylfaen"/>
          <w:i/>
          <w:color w:val="FF0000"/>
          <w:sz w:val="18"/>
          <w:szCs w:val="16"/>
          <w:lang w:val="af-ZA"/>
        </w:rPr>
        <w:t xml:space="preserve"> </w:t>
      </w:r>
      <w:r w:rsidR="00AE049F" w:rsidRPr="00FF66A4">
        <w:rPr>
          <w:rFonts w:ascii="Arial" w:hAnsi="Arial" w:cs="Arial"/>
          <w:i/>
          <w:color w:val="FF0000"/>
          <w:sz w:val="18"/>
          <w:szCs w:val="16"/>
          <w:lang w:val="en-US"/>
        </w:rPr>
        <w:t>հայտարարության՝</w:t>
      </w:r>
      <w:r w:rsidR="00AE049F" w:rsidRPr="00FF66A4">
        <w:rPr>
          <w:rFonts w:ascii="Arial LatArm" w:hAnsi="Arial LatArm" w:cs="Sylfaen"/>
          <w:i/>
          <w:color w:val="FF0000"/>
          <w:sz w:val="18"/>
          <w:szCs w:val="16"/>
          <w:lang w:val="af-ZA"/>
        </w:rPr>
        <w:t xml:space="preserve"> </w:t>
      </w:r>
      <w:r w:rsidR="00AE049F" w:rsidRPr="00FF66A4">
        <w:rPr>
          <w:rFonts w:ascii="Arial" w:hAnsi="Arial" w:cs="Arial"/>
          <w:i/>
          <w:color w:val="FF0000"/>
          <w:sz w:val="18"/>
          <w:szCs w:val="16"/>
          <w:lang w:val="en-US"/>
        </w:rPr>
        <w:t>տուժանքի</w:t>
      </w:r>
      <w:r w:rsidR="00AE049F" w:rsidRPr="00FF66A4">
        <w:rPr>
          <w:rFonts w:ascii="Arial LatArm" w:hAnsi="Arial LatArm" w:cs="Sylfaen"/>
          <w:i/>
          <w:color w:val="FF0000"/>
          <w:sz w:val="18"/>
          <w:szCs w:val="16"/>
          <w:lang w:val="af-ZA"/>
        </w:rPr>
        <w:t xml:space="preserve"> (</w:t>
      </w:r>
      <w:r w:rsidR="00AE049F" w:rsidRPr="00FF66A4">
        <w:rPr>
          <w:rFonts w:ascii="Arial" w:hAnsi="Arial" w:cs="Arial"/>
          <w:i/>
          <w:color w:val="FF0000"/>
          <w:sz w:val="18"/>
          <w:szCs w:val="16"/>
          <w:lang w:val="en-US"/>
        </w:rPr>
        <w:t>հավելված</w:t>
      </w:r>
      <w:r w:rsidR="00AE049F" w:rsidRPr="00FF66A4">
        <w:rPr>
          <w:rFonts w:ascii="Arial LatArm" w:hAnsi="Arial LatArm" w:cs="Sylfaen"/>
          <w:i/>
          <w:color w:val="FF0000"/>
          <w:sz w:val="18"/>
          <w:szCs w:val="16"/>
          <w:lang w:val="af-ZA"/>
        </w:rPr>
        <w:t xml:space="preserve"> 4.1) </w:t>
      </w:r>
      <w:r w:rsidR="00AE049F" w:rsidRPr="00FF66A4">
        <w:rPr>
          <w:rFonts w:ascii="Arial" w:hAnsi="Arial" w:cs="Arial"/>
          <w:i/>
          <w:color w:val="FF0000"/>
          <w:sz w:val="18"/>
          <w:szCs w:val="16"/>
          <w:lang w:val="en-US"/>
        </w:rPr>
        <w:t>կամ</w:t>
      </w:r>
      <w:r w:rsidR="00AE049F" w:rsidRPr="00FF66A4">
        <w:rPr>
          <w:rFonts w:ascii="Arial LatArm" w:hAnsi="Arial LatArm" w:cs="Sylfaen"/>
          <w:i/>
          <w:color w:val="FF0000"/>
          <w:sz w:val="18"/>
          <w:szCs w:val="16"/>
          <w:lang w:val="af-ZA"/>
        </w:rPr>
        <w:t xml:space="preserve"> </w:t>
      </w:r>
      <w:r w:rsidR="00AE049F" w:rsidRPr="00FF66A4">
        <w:rPr>
          <w:rFonts w:ascii="Arial" w:hAnsi="Arial" w:cs="Arial"/>
          <w:i/>
          <w:color w:val="FF0000"/>
          <w:sz w:val="18"/>
          <w:szCs w:val="16"/>
          <w:lang w:val="en-US"/>
        </w:rPr>
        <w:t>կանխիկ</w:t>
      </w:r>
      <w:r w:rsidR="00AE049F" w:rsidRPr="00FF66A4">
        <w:rPr>
          <w:rFonts w:ascii="Arial LatArm" w:hAnsi="Arial LatArm" w:cs="Sylfaen"/>
          <w:i/>
          <w:color w:val="FF0000"/>
          <w:sz w:val="18"/>
          <w:szCs w:val="16"/>
          <w:lang w:val="af-ZA"/>
        </w:rPr>
        <w:t xml:space="preserve"> </w:t>
      </w:r>
      <w:r w:rsidR="00AE049F" w:rsidRPr="00FF66A4">
        <w:rPr>
          <w:rFonts w:ascii="Arial" w:hAnsi="Arial" w:cs="Arial"/>
          <w:i/>
          <w:color w:val="FF0000"/>
          <w:sz w:val="18"/>
          <w:szCs w:val="16"/>
          <w:lang w:val="en-US"/>
        </w:rPr>
        <w:t>փողի</w:t>
      </w:r>
      <w:r w:rsidR="00AE049F" w:rsidRPr="00FF66A4">
        <w:rPr>
          <w:rFonts w:ascii="Arial LatArm" w:hAnsi="Arial LatArm" w:cs="Sylfaen"/>
          <w:i/>
          <w:color w:val="FF0000"/>
          <w:sz w:val="18"/>
          <w:szCs w:val="16"/>
          <w:lang w:val="af-ZA"/>
        </w:rPr>
        <w:t xml:space="preserve"> </w:t>
      </w:r>
      <w:r w:rsidR="00AE049F" w:rsidRPr="00FF66A4">
        <w:rPr>
          <w:rFonts w:ascii="Arial" w:hAnsi="Arial" w:cs="Arial"/>
          <w:i/>
          <w:color w:val="FF0000"/>
          <w:sz w:val="18"/>
          <w:szCs w:val="16"/>
          <w:lang w:val="en-US"/>
        </w:rPr>
        <w:t>ձևով</w:t>
      </w:r>
      <w:r w:rsidR="00AE049F" w:rsidRPr="00151D36">
        <w:rPr>
          <w:rFonts w:ascii="Calibri" w:hAnsi="Calibri" w:cs="Sylfaen"/>
          <w:i/>
          <w:color w:val="FF0000"/>
          <w:sz w:val="18"/>
          <w:szCs w:val="16"/>
          <w:lang w:val="af-ZA"/>
        </w:rPr>
        <w:t>,</w:t>
      </w:r>
    </w:p>
    <w:p w:rsidR="00CF12EE" w:rsidRPr="00151D36" w:rsidRDefault="00F96621" w:rsidP="00CF12EE">
      <w:pPr>
        <w:ind w:firstLine="567"/>
        <w:jc w:val="both"/>
        <w:rPr>
          <w:rFonts w:ascii="Calibri" w:hAnsi="Calibri" w:cs="Arial"/>
          <w:color w:val="FF0000"/>
          <w:sz w:val="20"/>
          <w:lang w:val="af-ZA"/>
        </w:rPr>
      </w:pPr>
      <w:r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proofErr w:type="gramStart"/>
      <w:r w:rsidRPr="00AE049F">
        <w:rPr>
          <w:rFonts w:ascii="Arial" w:hAnsi="Arial" w:cs="Arial"/>
          <w:color w:val="FF0000"/>
          <w:sz w:val="20"/>
        </w:rPr>
        <w:t>որ</w:t>
      </w:r>
      <w:r w:rsidR="00DF68A6" w:rsidRPr="00AE049F">
        <w:rPr>
          <w:rFonts w:ascii="Arial" w:hAnsi="Arial" w:cs="Arial"/>
          <w:color w:val="FF0000"/>
          <w:sz w:val="20"/>
        </w:rPr>
        <w:t>ը</w:t>
      </w:r>
      <w:proofErr w:type="gramEnd"/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պետք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է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վավեր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լինի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առնվազն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մինչև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պայմանագրի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կատարման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արդյունքը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պատվիրատուից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կողմից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ամբողջական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ընդունվելու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օրվան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հաջորդող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CF12EE" w:rsidRPr="00AE049F">
        <w:rPr>
          <w:rFonts w:ascii="Arial LatArm" w:hAnsi="Arial LatArm" w:cs="Sylfaen"/>
          <w:color w:val="FF0000"/>
          <w:sz w:val="20"/>
          <w:lang w:val="af-ZA"/>
        </w:rPr>
        <w:t>20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>-</w:t>
      </w:r>
      <w:r w:rsidR="00DF68A6" w:rsidRPr="00AE049F">
        <w:rPr>
          <w:rFonts w:ascii="Arial" w:hAnsi="Arial" w:cs="Arial"/>
          <w:color w:val="FF0000"/>
          <w:sz w:val="20"/>
        </w:rPr>
        <w:t>րդ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A558B9" w:rsidRPr="00AE049F">
        <w:rPr>
          <w:rFonts w:ascii="Arial" w:hAnsi="Arial" w:cs="Arial"/>
          <w:color w:val="FF0000"/>
          <w:sz w:val="20"/>
        </w:rPr>
        <w:t>աշխատանքային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="00DF68A6" w:rsidRPr="00AE049F">
        <w:rPr>
          <w:rFonts w:ascii="Arial" w:hAnsi="Arial" w:cs="Arial"/>
          <w:color w:val="FF0000"/>
          <w:sz w:val="20"/>
        </w:rPr>
        <w:t>օրը</w:t>
      </w:r>
      <w:r w:rsidR="00DF68A6" w:rsidRPr="00AE049F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Pr="00AE049F">
        <w:rPr>
          <w:rFonts w:ascii="Arial" w:hAnsi="Arial" w:cs="Arial"/>
          <w:color w:val="FF0000"/>
          <w:sz w:val="20"/>
        </w:rPr>
        <w:t>ներառյալ</w:t>
      </w:r>
      <w:r w:rsidR="00ED01B4" w:rsidRPr="00AE049F">
        <w:rPr>
          <w:rFonts w:ascii="Arial LatArm" w:hAnsi="Arial LatArm" w:cs="Arial"/>
          <w:color w:val="FF0000"/>
          <w:sz w:val="20"/>
          <w:lang w:val="af-ZA"/>
        </w:rPr>
        <w:t>:</w:t>
      </w:r>
      <w:r w:rsidR="00ED01B4" w:rsidRPr="00AE049F">
        <w:rPr>
          <w:rStyle w:val="af5"/>
          <w:rFonts w:ascii="Arial LatArm" w:hAnsi="Arial LatArm" w:cs="Arial"/>
          <w:color w:val="FF0000"/>
          <w:sz w:val="20"/>
        </w:rPr>
        <w:footnoteReference w:id="4"/>
      </w:r>
    </w:p>
    <w:p w:rsidR="00501A05" w:rsidRPr="00AF04FC" w:rsidRDefault="00501A05" w:rsidP="00501A05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AF04FC">
        <w:rPr>
          <w:rFonts w:ascii="Arial" w:hAnsi="Arial" w:cs="Arial"/>
          <w:sz w:val="20"/>
        </w:rPr>
        <w:t>Եթե</w:t>
      </w:r>
      <w:r w:rsidRPr="00AF04FC">
        <w:rPr>
          <w:rFonts w:ascii="Arial LatArm" w:hAnsi="Arial LatArm" w:cs="Arial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ընթացակարգը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կազմակերպված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չափաբաժիններով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ընտրված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ճանաչվում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մեկից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չափաբաժինների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մասով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վերջինիս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կնքվող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ընդհանուր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գերազանցում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10 </w:t>
      </w:r>
      <w:r w:rsidRPr="00AF04FC">
        <w:rPr>
          <w:rFonts w:ascii="Arial" w:hAnsi="Arial" w:cs="Arial"/>
          <w:sz w:val="20"/>
          <w:lang w:val="hy-AM"/>
        </w:rPr>
        <w:t>մլն</w:t>
      </w:r>
      <w:r w:rsidRPr="00AF04FC">
        <w:rPr>
          <w:rFonts w:ascii="Arial LatArm" w:hAnsi="Arial LatArm" w:cs="Arial"/>
          <w:sz w:val="20"/>
          <w:lang w:val="hy-AM"/>
        </w:rPr>
        <w:t xml:space="preserve">. </w:t>
      </w:r>
      <w:r w:rsidRPr="00AF04FC">
        <w:rPr>
          <w:rFonts w:ascii="Arial" w:hAnsi="Arial" w:cs="Arial"/>
          <w:sz w:val="20"/>
          <w:lang w:val="hy-AM"/>
        </w:rPr>
        <w:t>ՀՀ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դրամը</w:t>
      </w:r>
      <w:r w:rsidRPr="00AF04FC">
        <w:rPr>
          <w:rFonts w:ascii="Arial LatArm" w:hAnsi="Arial LatArm" w:cs="Arial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որակավորման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ապահովումը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ներկայացվում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բանկային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երաշխիքի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ձևով՝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ընդհանուր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չափով</w:t>
      </w:r>
      <w:r w:rsidRPr="00AF04FC">
        <w:rPr>
          <w:rFonts w:ascii="Arial LatArm" w:hAnsi="Arial LatArm" w:cs="Arial"/>
          <w:sz w:val="20"/>
          <w:lang w:val="hy-AM"/>
        </w:rPr>
        <w:t>:</w:t>
      </w:r>
    </w:p>
    <w:p w:rsidR="00501A05" w:rsidRPr="00AF04FC" w:rsidRDefault="00501A05" w:rsidP="00501A05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Որակավորման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ապահովումը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վերադարձվում</w:t>
      </w:r>
      <w:r w:rsidRPr="00AF04FC">
        <w:rPr>
          <w:rFonts w:ascii="Arial LatArm" w:hAnsi="Arial LatArm" w:cs="Arial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ներկայացրած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անձը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</w:t>
      </w:r>
      <w:r w:rsidRPr="00AF04FC">
        <w:rPr>
          <w:rFonts w:ascii="Arial LatArm" w:hAnsi="Arial LatArm" w:cs="Arial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հանգեցնում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պատվիրատուի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միակողմանի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լուծմանը</w:t>
      </w:r>
      <w:r w:rsidRPr="00AF04FC">
        <w:rPr>
          <w:rFonts w:ascii="Arial LatArm" w:hAnsi="Arial LatArm" w:cs="Arial"/>
          <w:sz w:val="20"/>
          <w:lang w:val="hy-AM"/>
        </w:rPr>
        <w:t>:</w:t>
      </w:r>
    </w:p>
    <w:p w:rsidR="00281740" w:rsidRPr="00FF66A4" w:rsidRDefault="00281740" w:rsidP="00281740">
      <w:pPr>
        <w:ind w:firstLine="567"/>
        <w:jc w:val="both"/>
        <w:rPr>
          <w:rFonts w:ascii="Arial LatArm" w:hAnsi="Arial LatArm" w:cs="Sylfaen"/>
          <w:color w:val="FF0000"/>
          <w:sz w:val="20"/>
          <w:vertAlign w:val="superscript"/>
          <w:lang w:val="hy-AM"/>
        </w:rPr>
      </w:pPr>
      <w:r w:rsidRPr="00FF66A4">
        <w:rPr>
          <w:rFonts w:ascii="Arial LatArm" w:hAnsi="Arial LatArm" w:cs="Sylfaen"/>
          <w:color w:val="FF0000"/>
          <w:sz w:val="20"/>
          <w:lang w:val="hy-AM"/>
        </w:rPr>
        <w:t xml:space="preserve">10.3. </w:t>
      </w:r>
      <w:r w:rsidRPr="00FF66A4">
        <w:rPr>
          <w:rFonts w:ascii="Arial" w:hAnsi="Arial" w:cs="Arial"/>
          <w:color w:val="FF0000"/>
          <w:sz w:val="20"/>
          <w:lang w:val="hy-AM"/>
        </w:rPr>
        <w:t>Պայմանագրի</w:t>
      </w:r>
      <w:r w:rsidRPr="00FF66A4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Pr="00FF66A4">
        <w:rPr>
          <w:rFonts w:ascii="Arial" w:hAnsi="Arial" w:cs="Arial"/>
          <w:color w:val="FF0000"/>
          <w:sz w:val="20"/>
          <w:lang w:val="hy-AM"/>
        </w:rPr>
        <w:t>ապահովման</w:t>
      </w:r>
      <w:r w:rsidRPr="00FF66A4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Pr="00FF66A4">
        <w:rPr>
          <w:rFonts w:ascii="Arial" w:hAnsi="Arial" w:cs="Arial"/>
          <w:color w:val="FF0000"/>
          <w:sz w:val="20"/>
          <w:lang w:val="hy-AM"/>
        </w:rPr>
        <w:t>չափը</w:t>
      </w:r>
      <w:r w:rsidRPr="00FF66A4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Pr="00FF66A4">
        <w:rPr>
          <w:rFonts w:ascii="Arial" w:hAnsi="Arial" w:cs="Arial"/>
          <w:color w:val="FF0000"/>
          <w:sz w:val="20"/>
          <w:lang w:val="hy-AM"/>
        </w:rPr>
        <w:t>կազմում</w:t>
      </w:r>
      <w:r w:rsidRPr="00FF66A4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Pr="00FF66A4">
        <w:rPr>
          <w:rFonts w:ascii="Arial" w:hAnsi="Arial" w:cs="Arial"/>
          <w:color w:val="FF0000"/>
          <w:sz w:val="20"/>
          <w:lang w:val="hy-AM"/>
        </w:rPr>
        <w:t>է</w:t>
      </w:r>
      <w:r w:rsidRPr="00FF66A4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Pr="00FF66A4">
        <w:rPr>
          <w:rFonts w:ascii="Arial" w:hAnsi="Arial" w:cs="Arial"/>
          <w:color w:val="FF0000"/>
          <w:sz w:val="20"/>
          <w:lang w:val="af-ZA"/>
        </w:rPr>
        <w:t>կնքվելիք</w:t>
      </w:r>
      <w:r w:rsidRPr="00FF66A4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Pr="00FF66A4">
        <w:rPr>
          <w:rFonts w:ascii="Arial" w:hAnsi="Arial" w:cs="Arial"/>
          <w:color w:val="FF0000"/>
          <w:sz w:val="20"/>
          <w:lang w:val="hy-AM"/>
        </w:rPr>
        <w:t>պայմանագրի</w:t>
      </w:r>
      <w:r w:rsidRPr="00FF66A4">
        <w:rPr>
          <w:rFonts w:ascii="Arial LatArm" w:hAnsi="Arial LatArm" w:cs="Sylfaen"/>
          <w:color w:val="FF0000"/>
          <w:sz w:val="20"/>
          <w:lang w:val="af-ZA"/>
        </w:rPr>
        <w:t xml:space="preserve"> </w:t>
      </w:r>
      <w:r w:rsidRPr="00FF66A4">
        <w:rPr>
          <w:rFonts w:ascii="Arial" w:hAnsi="Arial" w:cs="Arial"/>
          <w:color w:val="FF0000"/>
          <w:sz w:val="20"/>
          <w:lang w:val="hy-AM"/>
        </w:rPr>
        <w:t>գնի</w:t>
      </w:r>
      <w:r w:rsidRPr="00FF66A4">
        <w:rPr>
          <w:rFonts w:ascii="Arial LatArm" w:hAnsi="Arial LatArm" w:cs="Sylfaen"/>
          <w:color w:val="FF0000"/>
          <w:sz w:val="20"/>
          <w:lang w:val="af-ZA"/>
        </w:rPr>
        <w:t xml:space="preserve"> 10  </w:t>
      </w:r>
      <w:r w:rsidRPr="00FF66A4">
        <w:rPr>
          <w:rFonts w:ascii="Arial" w:hAnsi="Arial" w:cs="Arial"/>
          <w:color w:val="FF0000"/>
          <w:sz w:val="20"/>
          <w:lang w:val="hy-AM"/>
        </w:rPr>
        <w:t>տոկոսը</w:t>
      </w:r>
      <w:r w:rsidRPr="00FF66A4">
        <w:rPr>
          <w:rFonts w:ascii="Arial LatArm" w:hAnsi="Arial LatArm" w:cs="Sylfaen"/>
          <w:color w:val="FF0000"/>
          <w:sz w:val="20"/>
          <w:lang w:val="hy-AM"/>
        </w:rPr>
        <w:t>:</w:t>
      </w:r>
      <w:r w:rsidR="00501A05" w:rsidRPr="00FF66A4">
        <w:rPr>
          <w:rFonts w:ascii="Arial LatArm" w:hAnsi="Arial LatArm" w:cs="Sylfaen"/>
          <w:color w:val="FF0000"/>
          <w:sz w:val="20"/>
          <w:lang w:val="hy-AM"/>
        </w:rPr>
        <w:t xml:space="preserve"> </w:t>
      </w:r>
      <w:r w:rsidR="00501A05" w:rsidRPr="00FF66A4">
        <w:rPr>
          <w:rFonts w:ascii="Arial" w:hAnsi="Arial" w:cs="Arial"/>
          <w:color w:val="FF0000"/>
          <w:sz w:val="20"/>
          <w:lang w:val="hy-AM"/>
        </w:rPr>
        <w:t>Պայմանագրի</w:t>
      </w:r>
      <w:r w:rsidR="00501A05" w:rsidRPr="00FF66A4">
        <w:rPr>
          <w:rFonts w:ascii="Arial LatArm" w:hAnsi="Arial LatArm" w:cs="Sylfaen"/>
          <w:color w:val="FF0000"/>
          <w:sz w:val="20"/>
          <w:lang w:val="hy-AM"/>
        </w:rPr>
        <w:t xml:space="preserve"> </w:t>
      </w:r>
      <w:r w:rsidR="00501A05" w:rsidRPr="00FF66A4">
        <w:rPr>
          <w:rFonts w:ascii="Arial" w:hAnsi="Arial" w:cs="Arial"/>
          <w:color w:val="FF0000"/>
          <w:sz w:val="20"/>
          <w:lang w:val="hy-AM"/>
        </w:rPr>
        <w:t>ապահովումը</w:t>
      </w:r>
      <w:r w:rsidR="00501A05" w:rsidRPr="00FF66A4">
        <w:rPr>
          <w:rFonts w:ascii="Arial LatArm" w:hAnsi="Arial LatArm" w:cs="Sylfaen"/>
          <w:color w:val="FF0000"/>
          <w:sz w:val="20"/>
          <w:lang w:val="hy-AM"/>
        </w:rPr>
        <w:t xml:space="preserve"> </w:t>
      </w:r>
      <w:r w:rsidR="00501A05" w:rsidRPr="00FF66A4">
        <w:rPr>
          <w:rFonts w:ascii="Arial" w:hAnsi="Arial" w:cs="Arial"/>
          <w:color w:val="FF0000"/>
          <w:sz w:val="20"/>
          <w:lang w:val="hy-AM"/>
        </w:rPr>
        <w:t>ներկայացվում</w:t>
      </w:r>
      <w:r w:rsidR="00501A05" w:rsidRPr="00FF66A4">
        <w:rPr>
          <w:rFonts w:ascii="Arial LatArm" w:hAnsi="Arial LatArm" w:cs="Sylfaen"/>
          <w:color w:val="FF0000"/>
          <w:sz w:val="20"/>
          <w:lang w:val="hy-AM"/>
        </w:rPr>
        <w:t xml:space="preserve"> </w:t>
      </w:r>
      <w:r w:rsidR="00501A05" w:rsidRPr="00FF66A4">
        <w:rPr>
          <w:rFonts w:ascii="Arial" w:hAnsi="Arial" w:cs="Arial"/>
          <w:color w:val="FF0000"/>
          <w:sz w:val="20"/>
          <w:lang w:val="hy-AM"/>
        </w:rPr>
        <w:t>է</w:t>
      </w:r>
      <w:r w:rsidR="00501A05" w:rsidRPr="00FF66A4">
        <w:rPr>
          <w:rFonts w:ascii="Arial LatArm" w:hAnsi="Arial LatArm" w:cs="Sylfaen"/>
          <w:color w:val="FF0000"/>
          <w:sz w:val="20"/>
          <w:lang w:val="hy-AM"/>
        </w:rPr>
        <w:t xml:space="preserve"> </w:t>
      </w:r>
      <w:r w:rsidR="00FF66A4" w:rsidRPr="00FF66A4">
        <w:rPr>
          <w:rFonts w:ascii="GHEA Grapalat" w:hAnsi="GHEA Grapalat" w:cs="Sylfaen"/>
          <w:i/>
          <w:color w:val="FF0000"/>
          <w:sz w:val="16"/>
          <w:szCs w:val="16"/>
          <w:lang w:val="hy-AM"/>
        </w:rPr>
        <w:t>միակողմանի հաստատված հայտարարության՝ տուժանքի (հավելված 5.1) կամ կանխիկ փողի ձևով</w:t>
      </w:r>
      <w:r w:rsidR="00501A05" w:rsidRPr="00FF66A4">
        <w:rPr>
          <w:rFonts w:ascii="Arial LatArm" w:hAnsi="Arial LatArm" w:cs="Sylfaen"/>
          <w:color w:val="FF0000"/>
          <w:sz w:val="20"/>
          <w:lang w:val="hy-AM"/>
        </w:rPr>
        <w:t>:</w:t>
      </w:r>
      <w:r w:rsidR="00C27455" w:rsidRPr="00FF66A4">
        <w:rPr>
          <w:rFonts w:ascii="Arial LatArm" w:hAnsi="Arial LatArm" w:cs="Sylfaen"/>
          <w:color w:val="FF0000"/>
          <w:sz w:val="20"/>
          <w:vertAlign w:val="superscript"/>
          <w:lang w:val="hy-AM"/>
        </w:rPr>
        <w:t>13</w:t>
      </w:r>
    </w:p>
    <w:p w:rsidR="00F562EA" w:rsidRPr="00AF04FC" w:rsidRDefault="00F562EA" w:rsidP="00F562EA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ընթացակարգը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կազմակերպված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չափաբաժիններով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ընտրված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ճանաչվում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մեկից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չափաբաժինների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մասով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վերջինիս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կնքվող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ընդհանուր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գերազանցում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10 </w:t>
      </w:r>
      <w:r w:rsidRPr="00AF04FC">
        <w:rPr>
          <w:rFonts w:ascii="Arial" w:hAnsi="Arial" w:cs="Arial"/>
          <w:sz w:val="20"/>
          <w:lang w:val="hy-AM"/>
        </w:rPr>
        <w:t>մլն</w:t>
      </w:r>
      <w:r w:rsidRPr="00AF04FC">
        <w:rPr>
          <w:rFonts w:ascii="Arial LatArm" w:hAnsi="Arial LatArm" w:cs="Arial"/>
          <w:sz w:val="20"/>
          <w:lang w:val="hy-AM"/>
        </w:rPr>
        <w:t xml:space="preserve">. </w:t>
      </w:r>
      <w:r w:rsidRPr="00AF04FC">
        <w:rPr>
          <w:rFonts w:ascii="Arial" w:hAnsi="Arial" w:cs="Arial"/>
          <w:sz w:val="20"/>
          <w:lang w:val="hy-AM"/>
        </w:rPr>
        <w:t>ՀՀ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դրամը</w:t>
      </w:r>
      <w:r w:rsidRPr="00AF04FC">
        <w:rPr>
          <w:rFonts w:ascii="Arial LatArm" w:hAnsi="Arial LatArm" w:cs="Arial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ապահովումը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ներկայացվում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բանկային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երաշխիքի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ձևով՝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ընդհանուր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չափով</w:t>
      </w:r>
      <w:r w:rsidRPr="00AF04FC">
        <w:rPr>
          <w:rFonts w:ascii="Arial LatArm" w:hAnsi="Arial LatArm" w:cs="Arial"/>
          <w:sz w:val="20"/>
          <w:lang w:val="hy-AM"/>
        </w:rPr>
        <w:t>:</w:t>
      </w:r>
    </w:p>
    <w:p w:rsidR="00281740" w:rsidRPr="00AF04FC" w:rsidRDefault="00281740" w:rsidP="00281740">
      <w:pPr>
        <w:ind w:firstLine="567"/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ապահովումը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պետք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վավեր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լինի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առնվազն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կնքվելիք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AF04FC">
        <w:rPr>
          <w:rFonts w:ascii="Arial" w:hAnsi="Arial" w:cs="Arial"/>
          <w:sz w:val="20"/>
          <w:lang w:val="hy-AM"/>
        </w:rPr>
        <w:t>ամբողջական</w:t>
      </w:r>
      <w:r w:rsidR="00410FAF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AF04FC">
        <w:rPr>
          <w:rFonts w:ascii="Arial" w:hAnsi="Arial" w:cs="Arial"/>
          <w:sz w:val="20"/>
          <w:lang w:val="hy-AM"/>
        </w:rPr>
        <w:t>կատարման</w:t>
      </w:r>
      <w:r w:rsidR="00410FAF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AF04FC">
        <w:rPr>
          <w:rFonts w:ascii="Arial" w:hAnsi="Arial" w:cs="Arial"/>
          <w:sz w:val="20"/>
          <w:lang w:val="hy-AM"/>
        </w:rPr>
        <w:t>վերջին</w:t>
      </w:r>
      <w:r w:rsidR="00410FAF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AF04FC">
        <w:rPr>
          <w:rFonts w:ascii="Arial" w:hAnsi="Arial" w:cs="Arial"/>
          <w:sz w:val="20"/>
          <w:lang w:val="hy-AM"/>
        </w:rPr>
        <w:lastRenderedPageBreak/>
        <w:t>օրվան</w:t>
      </w:r>
      <w:r w:rsidR="00410FAF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410FAF" w:rsidRPr="00AF04FC">
        <w:rPr>
          <w:rFonts w:ascii="Arial" w:hAnsi="Arial" w:cs="Arial"/>
          <w:sz w:val="20"/>
          <w:lang w:val="hy-AM"/>
        </w:rPr>
        <w:t>հաջորդող</w:t>
      </w:r>
      <w:r w:rsidR="00410FAF"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 LatArm" w:hAnsi="Arial LatArm" w:cs="Sylfaen"/>
          <w:sz w:val="20"/>
          <w:lang w:val="hy-AM"/>
        </w:rPr>
        <w:t>20-</w:t>
      </w:r>
      <w:r w:rsidRPr="00AF04FC">
        <w:rPr>
          <w:rFonts w:ascii="Arial" w:hAnsi="Arial" w:cs="Arial"/>
          <w:sz w:val="20"/>
          <w:lang w:val="hy-AM"/>
        </w:rPr>
        <w:t>րդ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558B9" w:rsidRPr="00AF04FC">
        <w:rPr>
          <w:rFonts w:ascii="Arial" w:hAnsi="Arial" w:cs="Arial"/>
          <w:sz w:val="20"/>
          <w:lang w:val="hy-AM"/>
        </w:rPr>
        <w:t>աշխատանքային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ներառյալ</w:t>
      </w:r>
      <w:r w:rsidRPr="00AF04FC">
        <w:rPr>
          <w:rFonts w:ascii="Arial LatArm" w:hAnsi="Arial LatArm" w:cs="Sylfaen"/>
          <w:sz w:val="20"/>
          <w:lang w:val="hy-AM"/>
        </w:rPr>
        <w:t>: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Պայմանագրի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ապահովումը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այն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ներկայացրած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անձին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վերադարձվում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կնքված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պայմանագրով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ստանձնված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պարտավորությունների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ամբողջական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կատարման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դեպքում՝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ամբողջական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պարտավորությունների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կատարման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ժամկետը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լրանալուն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հաջորդող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5 </w:t>
      </w:r>
      <w:r w:rsidRPr="00AF04FC">
        <w:rPr>
          <w:rFonts w:ascii="Arial" w:hAnsi="Arial" w:cs="Arial"/>
          <w:sz w:val="20"/>
          <w:szCs w:val="20"/>
          <w:lang w:val="hy-AM"/>
        </w:rPr>
        <w:t>աշխատանքային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օրվա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ընթացքում</w:t>
      </w:r>
      <w:r w:rsidRPr="00AF04FC">
        <w:rPr>
          <w:rFonts w:ascii="Arial LatArm" w:hAnsi="Arial LatArm"/>
          <w:sz w:val="20"/>
          <w:szCs w:val="20"/>
          <w:lang w:val="hy-AM"/>
        </w:rPr>
        <w:t>:</w:t>
      </w:r>
    </w:p>
    <w:p w:rsidR="00281740" w:rsidRPr="00AF04FC" w:rsidRDefault="00281740" w:rsidP="00281740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Կանխիկ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փողի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ձևով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ներկայացված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ապահովումը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պետք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փոխանցվի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Կենտրոնական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գանձապետարանում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լիազորված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մարմնի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անվամբ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բացված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 LatArm" w:hAnsi="Arial LatArm" w:cs="Arial LatArm"/>
          <w:sz w:val="20"/>
          <w:lang w:val="hy-AM"/>
        </w:rPr>
        <w:t>«</w:t>
      </w:r>
      <w:r w:rsidRPr="00AF04FC">
        <w:rPr>
          <w:rFonts w:ascii="Arial LatArm" w:hAnsi="Arial LatArm" w:cs="Arial"/>
          <w:sz w:val="20"/>
          <w:lang w:val="hy-AM"/>
        </w:rPr>
        <w:t>900008000664</w:t>
      </w:r>
      <w:r w:rsidRPr="00AF04FC">
        <w:rPr>
          <w:rFonts w:ascii="Arial LatArm" w:hAnsi="Arial LatArm" w:cs="Arial LatArm"/>
          <w:sz w:val="20"/>
          <w:lang w:val="hy-AM"/>
        </w:rPr>
        <w:t>»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գանձապետական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հաշվին</w:t>
      </w:r>
      <w:r w:rsidRPr="00AF04FC">
        <w:rPr>
          <w:rFonts w:ascii="Arial LatArm" w:hAnsi="Arial LatArm" w:cs="Arial"/>
          <w:sz w:val="20"/>
          <w:lang w:val="hy-AM"/>
        </w:rPr>
        <w:t xml:space="preserve">.  </w:t>
      </w:r>
    </w:p>
    <w:p w:rsidR="00281740" w:rsidRPr="00AF04FC" w:rsidRDefault="00281740" w:rsidP="00F96621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10.4 </w:t>
      </w:r>
      <w:r w:rsidR="00441C20" w:rsidRPr="00AF04FC">
        <w:rPr>
          <w:rFonts w:ascii="Arial" w:hAnsi="Arial" w:cs="Arial"/>
          <w:sz w:val="20"/>
          <w:lang w:val="hy-AM"/>
        </w:rPr>
        <w:t>Ե</w:t>
      </w:r>
      <w:r w:rsidR="00F96621" w:rsidRPr="00AF04FC">
        <w:rPr>
          <w:rFonts w:ascii="Arial" w:hAnsi="Arial" w:cs="Arial"/>
          <w:sz w:val="20"/>
          <w:lang w:val="hy-AM"/>
        </w:rPr>
        <w:t>թե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գնման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ընթացակարգը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կազմակերպված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է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Օրենքի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15-</w:t>
      </w:r>
      <w:r w:rsidR="00F96621" w:rsidRPr="00AF04FC">
        <w:rPr>
          <w:rFonts w:ascii="Arial" w:hAnsi="Arial" w:cs="Arial"/>
          <w:sz w:val="20"/>
          <w:lang w:val="hy-AM"/>
        </w:rPr>
        <w:t>րդ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հոդվածի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6-</w:t>
      </w:r>
      <w:r w:rsidR="00F96621" w:rsidRPr="00AF04FC">
        <w:rPr>
          <w:rFonts w:ascii="Arial" w:hAnsi="Arial" w:cs="Arial"/>
          <w:sz w:val="20"/>
          <w:lang w:val="hy-AM"/>
        </w:rPr>
        <w:t>րդ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մասի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հիման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վրա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և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պայմանագիրը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կնքելու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իրավասության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առաջացման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պահին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նախատեսված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չեն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ֆինանսական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միջոցներ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, </w:t>
      </w:r>
      <w:r w:rsidR="00F96621" w:rsidRPr="00AF04FC">
        <w:rPr>
          <w:rFonts w:ascii="Arial" w:hAnsi="Arial" w:cs="Arial"/>
          <w:sz w:val="20"/>
          <w:lang w:val="hy-AM"/>
        </w:rPr>
        <w:t>ապա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որակավորման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ապահովումները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ներկայացվում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միակողմանի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հաստատված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հայտարարության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` </w:t>
      </w:r>
      <w:r w:rsidR="00F96621" w:rsidRPr="00AF04FC">
        <w:rPr>
          <w:rFonts w:ascii="Arial" w:hAnsi="Arial" w:cs="Arial"/>
          <w:sz w:val="20"/>
          <w:lang w:val="hy-AM"/>
        </w:rPr>
        <w:t>տուժանքի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կամ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կանխիկ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փողի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ձևով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: </w:t>
      </w:r>
      <w:r w:rsidR="00F96621" w:rsidRPr="00AF04FC">
        <w:rPr>
          <w:rFonts w:ascii="Arial" w:hAnsi="Arial" w:cs="Arial"/>
          <w:sz w:val="20"/>
          <w:lang w:val="hy-AM"/>
        </w:rPr>
        <w:t>Եթե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պայմանագիրը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կնքելու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իրավասության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առաջացման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պահին</w:t>
      </w:r>
      <w:r w:rsidRPr="00AF04FC">
        <w:rPr>
          <w:rFonts w:ascii="Arial" w:hAnsi="Arial" w:cs="Arial"/>
          <w:sz w:val="20"/>
          <w:lang w:val="hy-AM"/>
        </w:rPr>
        <w:t>՝</w:t>
      </w:r>
    </w:p>
    <w:p w:rsidR="00F96621" w:rsidRPr="00AF04FC" w:rsidRDefault="00281740" w:rsidP="00F96621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AF04FC">
        <w:rPr>
          <w:rFonts w:ascii="Arial LatArm" w:hAnsi="Arial LatArm" w:cs="Arial"/>
          <w:sz w:val="20"/>
          <w:lang w:val="hy-AM"/>
        </w:rPr>
        <w:t>-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նախատեսված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են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ֆինանսական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միջոցներ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, </w:t>
      </w:r>
      <w:r w:rsidR="00F96621" w:rsidRPr="00AF04FC">
        <w:rPr>
          <w:rFonts w:ascii="Arial" w:hAnsi="Arial" w:cs="Arial"/>
          <w:sz w:val="20"/>
          <w:lang w:val="hy-AM"/>
        </w:rPr>
        <w:t>ապա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որակավորման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ապահովումը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հատկացված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ֆինանսական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միջոցների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մասով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ներկայացվում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է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բանկային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երաշխիքի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ձևով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, </w:t>
      </w:r>
      <w:r w:rsidR="00F96621" w:rsidRPr="00AF04FC">
        <w:rPr>
          <w:rFonts w:ascii="Arial" w:hAnsi="Arial" w:cs="Arial"/>
          <w:sz w:val="20"/>
          <w:lang w:val="hy-AM"/>
        </w:rPr>
        <w:t>իսկ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հետագայում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պահանջվող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ֆինանսական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միջոցների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մասով</w:t>
      </w:r>
      <w:r w:rsidR="00CF12EE" w:rsidRPr="00AF04FC">
        <w:rPr>
          <w:rFonts w:ascii="Arial" w:hAnsi="Arial" w:cs="Arial"/>
          <w:sz w:val="20"/>
          <w:lang w:val="hy-AM"/>
        </w:rPr>
        <w:t>՝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միակողմանի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հաստատված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հայտարարության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` </w:t>
      </w:r>
      <w:r w:rsidR="00F96621" w:rsidRPr="00AF04FC">
        <w:rPr>
          <w:rFonts w:ascii="Arial" w:hAnsi="Arial" w:cs="Arial"/>
          <w:sz w:val="20"/>
          <w:lang w:val="hy-AM"/>
        </w:rPr>
        <w:t>տուժանքի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կամ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կանխիկ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փողի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 </w:t>
      </w:r>
      <w:r w:rsidR="00F96621" w:rsidRPr="00AF04FC">
        <w:rPr>
          <w:rFonts w:ascii="Arial" w:hAnsi="Arial" w:cs="Arial"/>
          <w:sz w:val="20"/>
          <w:lang w:val="hy-AM"/>
        </w:rPr>
        <w:t>ձևով</w:t>
      </w:r>
      <w:r w:rsidR="00F96621" w:rsidRPr="00AF04FC">
        <w:rPr>
          <w:rFonts w:ascii="Arial LatArm" w:hAnsi="Arial LatArm" w:cs="Arial"/>
          <w:sz w:val="20"/>
          <w:lang w:val="hy-AM"/>
        </w:rPr>
        <w:t xml:space="preserve">: </w:t>
      </w:r>
    </w:p>
    <w:p w:rsidR="00F96621" w:rsidRPr="00AF04FC" w:rsidRDefault="00F96621" w:rsidP="00F96621">
      <w:pPr>
        <w:ind w:firstLine="567"/>
        <w:jc w:val="both"/>
        <w:rPr>
          <w:rFonts w:ascii="Arial LatArm" w:hAnsi="Arial LatArm" w:cs="Arial"/>
          <w:sz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Կանխիկ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փողի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ձևով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ներկայացված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որակավորման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ապահովումը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պետք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փոխանցվի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Կենտրոնական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գանձապետարանում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լիազորված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մարմնի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անվամբ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բացված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 LatArm" w:hAnsi="Arial LatArm" w:cs="Arial LatArm"/>
          <w:sz w:val="20"/>
          <w:lang w:val="hy-AM"/>
        </w:rPr>
        <w:t>«</w:t>
      </w:r>
      <w:r w:rsidRPr="00AF04FC">
        <w:rPr>
          <w:rFonts w:ascii="Arial LatArm" w:hAnsi="Arial LatArm" w:cs="Arial"/>
          <w:sz w:val="20"/>
          <w:lang w:val="hy-AM"/>
        </w:rPr>
        <w:t xml:space="preserve">900008000664 </w:t>
      </w:r>
      <w:r w:rsidRPr="00AF04FC">
        <w:rPr>
          <w:rFonts w:ascii="Arial" w:hAnsi="Arial" w:cs="Arial"/>
          <w:sz w:val="20"/>
          <w:lang w:val="hy-AM"/>
        </w:rPr>
        <w:t>գանձապետական</w:t>
      </w:r>
      <w:r w:rsidRPr="00AF04FC">
        <w:rPr>
          <w:rFonts w:ascii="Arial LatArm" w:hAnsi="Arial LatArm" w:cs="Arial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հաշվին</w:t>
      </w:r>
      <w:r w:rsidRPr="00AF04FC">
        <w:rPr>
          <w:rFonts w:ascii="Arial LatArm" w:hAnsi="Arial LatArm" w:cs="Arial"/>
          <w:sz w:val="20"/>
          <w:lang w:val="hy-AM"/>
        </w:rPr>
        <w:t xml:space="preserve">.  </w:t>
      </w:r>
    </w:p>
    <w:p w:rsidR="00505AD4" w:rsidRPr="00AF04FC" w:rsidRDefault="00F96621" w:rsidP="00EF3662">
      <w:pPr>
        <w:ind w:firstLine="567"/>
        <w:jc w:val="both"/>
        <w:rPr>
          <w:rFonts w:ascii="Arial LatArm" w:hAnsi="Arial LatArm" w:cs="Sylfaen"/>
          <w:i/>
          <w:sz w:val="20"/>
          <w:lang w:val="af-ZA"/>
        </w:rPr>
      </w:pPr>
      <w:r w:rsidRPr="00AF04FC">
        <w:rPr>
          <w:rFonts w:ascii="Arial LatArm" w:hAnsi="Arial LatArm" w:cs="Arial"/>
          <w:sz w:val="20"/>
          <w:lang w:val="hy-AM"/>
        </w:rPr>
        <w:t xml:space="preserve">- </w:t>
      </w:r>
      <w:r w:rsidR="00543250" w:rsidRPr="00AF04FC">
        <w:rPr>
          <w:rFonts w:ascii="Arial" w:hAnsi="Arial" w:cs="Arial"/>
          <w:sz w:val="20"/>
          <w:lang w:val="hy-AM"/>
        </w:rPr>
        <w:t>նախատեսված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ֆինանսական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միջոցները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գերազանցում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են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10 </w:t>
      </w:r>
      <w:r w:rsidR="00543250" w:rsidRPr="00AF04FC">
        <w:rPr>
          <w:rFonts w:ascii="Arial" w:hAnsi="Arial" w:cs="Arial"/>
          <w:sz w:val="20"/>
          <w:lang w:val="hy-AM"/>
        </w:rPr>
        <w:t>մլն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. </w:t>
      </w:r>
      <w:r w:rsidR="00543250" w:rsidRPr="00AF04FC">
        <w:rPr>
          <w:rFonts w:ascii="Arial" w:hAnsi="Arial" w:cs="Arial"/>
          <w:sz w:val="20"/>
          <w:lang w:val="hy-AM"/>
        </w:rPr>
        <w:t>ՀՀ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դրամը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, </w:t>
      </w:r>
      <w:r w:rsidR="00543250" w:rsidRPr="00AF04FC">
        <w:rPr>
          <w:rFonts w:ascii="Arial" w:hAnsi="Arial" w:cs="Arial"/>
          <w:sz w:val="20"/>
          <w:lang w:val="hy-AM"/>
        </w:rPr>
        <w:t>սակայն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պայմանագրի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ամբողջական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կատարման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համար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հետագայում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ևս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պահանւջվում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են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ֆինանսական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միջոցներ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, </w:t>
      </w:r>
      <w:r w:rsidR="00543250" w:rsidRPr="00AF04FC">
        <w:rPr>
          <w:rFonts w:ascii="Arial" w:hAnsi="Arial" w:cs="Arial"/>
          <w:sz w:val="20"/>
          <w:lang w:val="hy-AM"/>
        </w:rPr>
        <w:t>ապա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պայմանագրի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ապահովումը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, </w:t>
      </w:r>
      <w:r w:rsidR="00543250" w:rsidRPr="00AF04FC">
        <w:rPr>
          <w:rFonts w:ascii="Arial" w:hAnsi="Arial" w:cs="Arial"/>
          <w:sz w:val="20"/>
          <w:lang w:val="hy-AM"/>
        </w:rPr>
        <w:t>հատկացված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ֆինանսական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միջոցների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մասով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, </w:t>
      </w:r>
      <w:r w:rsidR="00543250" w:rsidRPr="00AF04FC">
        <w:rPr>
          <w:rFonts w:ascii="Arial" w:hAnsi="Arial" w:cs="Arial"/>
          <w:sz w:val="20"/>
          <w:lang w:val="hy-AM"/>
        </w:rPr>
        <w:t>ներկայացվում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է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բանկային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երաշխիքի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կամ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կանխիկ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փողի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, </w:t>
      </w:r>
      <w:r w:rsidR="00543250" w:rsidRPr="00AF04FC">
        <w:rPr>
          <w:rFonts w:ascii="Arial" w:hAnsi="Arial" w:cs="Arial"/>
          <w:sz w:val="20"/>
          <w:lang w:val="hy-AM"/>
        </w:rPr>
        <w:t>իսկ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պահանջվող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ֆինանսական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միջոցների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մասով՝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միակողմանի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հաստատված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հայտարարության՝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տուժանքի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կամ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կանխիկ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փողի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 </w:t>
      </w:r>
      <w:r w:rsidR="00543250" w:rsidRPr="00AF04FC">
        <w:rPr>
          <w:rFonts w:ascii="Arial" w:hAnsi="Arial" w:cs="Arial"/>
          <w:sz w:val="20"/>
          <w:lang w:val="hy-AM"/>
        </w:rPr>
        <w:t>ձևով</w:t>
      </w:r>
      <w:r w:rsidR="00543250" w:rsidRPr="00AF04FC">
        <w:rPr>
          <w:rFonts w:ascii="Arial LatArm" w:hAnsi="Arial LatArm" w:cs="Arial"/>
          <w:sz w:val="20"/>
          <w:lang w:val="hy-AM"/>
        </w:rPr>
        <w:t xml:space="preserve">: </w:t>
      </w:r>
      <w:r w:rsidR="00030D40" w:rsidRPr="00AF04FC">
        <w:rPr>
          <w:rFonts w:ascii="Arial LatArm" w:hAnsi="Arial LatArm" w:cs="Sylfaen"/>
          <w:sz w:val="20"/>
          <w:lang w:val="hy-AM"/>
        </w:rPr>
        <w:t>10</w:t>
      </w:r>
      <w:r w:rsidR="00CA1C11" w:rsidRPr="00AF04FC">
        <w:rPr>
          <w:rFonts w:ascii="Arial LatArm" w:hAnsi="Arial LatArm" w:cs="Sylfaen"/>
          <w:sz w:val="20"/>
          <w:lang w:val="af-ZA"/>
        </w:rPr>
        <w:t>.</w:t>
      </w:r>
      <w:r w:rsidR="00F562EA" w:rsidRPr="00AF04FC">
        <w:rPr>
          <w:rFonts w:ascii="Arial LatArm" w:hAnsi="Arial LatArm" w:cs="Sylfaen"/>
          <w:sz w:val="20"/>
          <w:lang w:val="af-ZA"/>
        </w:rPr>
        <w:t>5</w:t>
      </w:r>
      <w:r w:rsidR="00D9302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Պայմանագրով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30D40" w:rsidRPr="00AF04FC">
        <w:rPr>
          <w:rFonts w:ascii="Arial" w:hAnsi="Arial" w:cs="Arial"/>
          <w:sz w:val="20"/>
          <w:lang w:val="af-ZA"/>
        </w:rPr>
        <w:t>պ</w:t>
      </w:r>
      <w:r w:rsidR="00CA1C11" w:rsidRPr="00AF04FC">
        <w:rPr>
          <w:rFonts w:ascii="Arial" w:hAnsi="Arial" w:cs="Arial"/>
          <w:sz w:val="20"/>
          <w:lang w:val="hy-AM"/>
        </w:rPr>
        <w:t>ատվիրատուի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կողմից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կանխավճար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հատկացվելու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պայման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նախատեսվելու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դեպքում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ընտրված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մասնակիցը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30D40" w:rsidRPr="00AF04FC">
        <w:rPr>
          <w:rFonts w:ascii="Arial" w:hAnsi="Arial" w:cs="Arial"/>
          <w:sz w:val="20"/>
          <w:lang w:val="af-ZA"/>
        </w:rPr>
        <w:t>պ</w:t>
      </w:r>
      <w:r w:rsidR="00CA1C11" w:rsidRPr="00AF04FC">
        <w:rPr>
          <w:rFonts w:ascii="Arial" w:hAnsi="Arial" w:cs="Arial"/>
          <w:sz w:val="20"/>
          <w:lang w:val="hy-AM"/>
        </w:rPr>
        <w:t>ատվիրատուին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է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ներկայացնում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B11B38" w:rsidRPr="00AF04FC">
        <w:rPr>
          <w:rFonts w:ascii="Arial" w:hAnsi="Arial" w:cs="Arial"/>
          <w:sz w:val="20"/>
          <w:lang w:val="af-ZA"/>
        </w:rPr>
        <w:t>նաև</w:t>
      </w:r>
      <w:r w:rsidR="00B11B3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կանխավճարի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ապահովում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CA1C11" w:rsidRPr="00AF04FC">
        <w:rPr>
          <w:rFonts w:ascii="Arial" w:hAnsi="Arial" w:cs="Arial"/>
          <w:sz w:val="20"/>
          <w:lang w:val="hy-AM"/>
        </w:rPr>
        <w:t>կանխավճարի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չափով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B413A8" w:rsidRPr="00AF04FC">
        <w:rPr>
          <w:rFonts w:ascii="Arial" w:hAnsi="Arial" w:cs="Arial"/>
          <w:sz w:val="20"/>
          <w:lang w:val="af-ZA"/>
        </w:rPr>
        <w:t>բանկային</w:t>
      </w:r>
      <w:r w:rsidR="00B413A8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երաշխիքի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hy-AM"/>
        </w:rPr>
        <w:t>ձևով</w:t>
      </w:r>
      <w:r w:rsidR="003A0A31" w:rsidRPr="00AF04FC">
        <w:rPr>
          <w:rFonts w:ascii="Arial LatArm" w:hAnsi="Arial LatArm" w:cs="Sylfaen"/>
          <w:sz w:val="20"/>
          <w:lang w:val="hy-AM"/>
        </w:rPr>
        <w:t>:</w:t>
      </w:r>
      <w:r w:rsidR="00CA1C11" w:rsidRPr="00AF04FC">
        <w:rPr>
          <w:rFonts w:ascii="Arial LatArm" w:hAnsi="Arial LatArm" w:cs="Sylfaen"/>
          <w:i/>
          <w:sz w:val="20"/>
          <w:lang w:val="af-ZA"/>
        </w:rPr>
        <w:t xml:space="preserve"> </w:t>
      </w:r>
    </w:p>
    <w:p w:rsidR="00F02DBC" w:rsidRPr="00AF04FC" w:rsidRDefault="00030D40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>10</w:t>
      </w:r>
      <w:r w:rsidR="005162B1" w:rsidRPr="00AF04FC">
        <w:rPr>
          <w:rFonts w:ascii="Arial LatArm" w:hAnsi="Arial LatArm" w:cs="Sylfaen"/>
          <w:sz w:val="20"/>
          <w:lang w:val="af-ZA"/>
        </w:rPr>
        <w:t>.</w:t>
      </w:r>
      <w:r w:rsidR="00F02DBC" w:rsidRPr="00AF04FC">
        <w:rPr>
          <w:rFonts w:ascii="Arial LatArm" w:hAnsi="Arial LatArm" w:cs="Sylfaen"/>
          <w:sz w:val="20"/>
          <w:lang w:val="af-ZA"/>
        </w:rPr>
        <w:t>6</w:t>
      </w:r>
      <w:r w:rsidR="00D9302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Եթե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չափաբաժիններով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կազմակերպված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գնման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ընթացակարգի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շրջանակում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կնքված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պայմանագիրը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չկատարելու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կամ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ոչ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պատշաճ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կատարելու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հետևանքով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որևէ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չափաբաժնի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մասով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լուծվում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է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F02DBC" w:rsidRPr="00AF04FC">
        <w:rPr>
          <w:rFonts w:ascii="Arial" w:hAnsi="Arial" w:cs="Arial"/>
          <w:sz w:val="20"/>
          <w:lang w:val="af-ZA"/>
        </w:rPr>
        <w:t>ապա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որակավորման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և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պայմանագրի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ապահովումները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վճարվում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են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միայն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այդ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չափաբաժնի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նկատմամբ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հաշվարկված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գումարի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02DBC" w:rsidRPr="00AF04FC">
        <w:rPr>
          <w:rFonts w:ascii="Arial" w:hAnsi="Arial" w:cs="Arial"/>
          <w:sz w:val="20"/>
          <w:lang w:val="af-ZA"/>
        </w:rPr>
        <w:t>չափով</w:t>
      </w:r>
      <w:r w:rsidR="00F02DBC" w:rsidRPr="00AF04FC">
        <w:rPr>
          <w:rFonts w:ascii="Arial LatArm" w:hAnsi="Arial LatArm" w:cs="Sylfaen"/>
          <w:sz w:val="20"/>
          <w:lang w:val="af-ZA"/>
        </w:rPr>
        <w:t xml:space="preserve">: </w:t>
      </w:r>
    </w:p>
    <w:p w:rsidR="00096865" w:rsidRPr="00AF04FC" w:rsidRDefault="00096865" w:rsidP="00EF3662">
      <w:pPr>
        <w:jc w:val="center"/>
        <w:rPr>
          <w:rFonts w:ascii="Arial LatArm" w:hAnsi="Arial LatArm"/>
          <w:b/>
          <w:szCs w:val="22"/>
          <w:lang w:val="af-ZA"/>
        </w:rPr>
      </w:pPr>
    </w:p>
    <w:p w:rsidR="00096865" w:rsidRPr="00AF04FC" w:rsidRDefault="008D5016" w:rsidP="00EF3662">
      <w:pPr>
        <w:jc w:val="center"/>
        <w:rPr>
          <w:rFonts w:ascii="Arial LatArm" w:hAnsi="Arial LatArm" w:cs="Arial"/>
          <w:b/>
          <w:sz w:val="20"/>
          <w:lang w:val="af-ZA"/>
        </w:rPr>
      </w:pPr>
      <w:r w:rsidRPr="00AF04FC">
        <w:rPr>
          <w:rFonts w:ascii="Arial LatArm" w:hAnsi="Arial LatArm"/>
          <w:b/>
          <w:sz w:val="20"/>
          <w:lang w:val="af-ZA"/>
        </w:rPr>
        <w:t>1</w:t>
      </w:r>
      <w:r w:rsidR="00030D40" w:rsidRPr="00AF04FC">
        <w:rPr>
          <w:rFonts w:ascii="Arial LatArm" w:hAnsi="Arial LatArm"/>
          <w:b/>
          <w:sz w:val="20"/>
          <w:lang w:val="af-ZA"/>
        </w:rPr>
        <w:t>1</w:t>
      </w:r>
      <w:r w:rsidRPr="00AF04FC">
        <w:rPr>
          <w:rFonts w:ascii="Arial LatArm" w:hAnsi="Arial LatArm"/>
          <w:b/>
          <w:sz w:val="20"/>
          <w:lang w:val="af-ZA"/>
        </w:rPr>
        <w:t xml:space="preserve">. </w:t>
      </w:r>
      <w:r w:rsidRPr="00AF04FC">
        <w:rPr>
          <w:rFonts w:ascii="Arial" w:hAnsi="Arial" w:cs="Arial"/>
          <w:b/>
          <w:sz w:val="20"/>
          <w:lang w:val="af-ZA"/>
        </w:rPr>
        <w:t>ԸՆԹԱՑԱԿԱՐԳԸ</w:t>
      </w:r>
      <w:r w:rsidRPr="00AF04FC">
        <w:rPr>
          <w:rFonts w:ascii="Arial LatArm" w:hAnsi="Arial LatArm" w:cs="Arial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ՉԿԱՅԱՑԱԾ</w:t>
      </w:r>
      <w:r w:rsidRPr="00AF04FC">
        <w:rPr>
          <w:rFonts w:ascii="Arial LatArm" w:hAnsi="Arial LatArm" w:cs="Arial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ՀԱՅՏԱՐԱՐԵԼԸ</w:t>
      </w:r>
    </w:p>
    <w:p w:rsidR="00096865" w:rsidRPr="00AF04FC" w:rsidRDefault="00096865" w:rsidP="00EF3662">
      <w:pPr>
        <w:jc w:val="center"/>
        <w:rPr>
          <w:rFonts w:ascii="Arial LatArm" w:hAnsi="Arial LatArm"/>
          <w:b/>
          <w:sz w:val="20"/>
          <w:lang w:val="af-ZA"/>
        </w:rPr>
      </w:pPr>
    </w:p>
    <w:p w:rsidR="00096865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/>
          <w:sz w:val="20"/>
          <w:lang w:val="af-ZA"/>
        </w:rPr>
        <w:t>1</w:t>
      </w:r>
      <w:r w:rsidR="00030D40" w:rsidRPr="00AF04FC">
        <w:rPr>
          <w:rFonts w:ascii="Arial LatArm" w:hAnsi="Arial LatArm"/>
          <w:sz w:val="20"/>
          <w:lang w:val="af-ZA"/>
        </w:rPr>
        <w:t>1</w:t>
      </w:r>
      <w:r w:rsidRPr="00AF04FC">
        <w:rPr>
          <w:rFonts w:ascii="Arial LatArm" w:hAnsi="Arial LatArm"/>
          <w:sz w:val="20"/>
          <w:lang w:val="af-ZA"/>
        </w:rPr>
        <w:t>.</w:t>
      </w:r>
      <w:r w:rsidRPr="00AF04FC">
        <w:rPr>
          <w:rFonts w:ascii="Arial LatArm" w:hAnsi="Arial LatArm" w:cs="Sylfaen"/>
          <w:sz w:val="20"/>
          <w:lang w:val="af-ZA"/>
        </w:rPr>
        <w:t xml:space="preserve">1 </w:t>
      </w:r>
      <w:r w:rsidRPr="00AF04FC">
        <w:rPr>
          <w:rFonts w:ascii="Arial" w:hAnsi="Arial" w:cs="Arial"/>
          <w:sz w:val="20"/>
          <w:lang w:val="ru-RU"/>
        </w:rPr>
        <w:t>Օրենքի</w:t>
      </w:r>
      <w:r w:rsidRPr="00AF04FC">
        <w:rPr>
          <w:rFonts w:ascii="Arial LatArm" w:hAnsi="Arial LatArm" w:cs="Sylfaen"/>
          <w:sz w:val="20"/>
          <w:lang w:val="af-ZA"/>
        </w:rPr>
        <w:t xml:space="preserve"> 3</w:t>
      </w:r>
      <w:r w:rsidR="00A747D4" w:rsidRPr="00AF04FC">
        <w:rPr>
          <w:rFonts w:ascii="Arial LatArm" w:hAnsi="Arial LatArm" w:cs="Sylfaen"/>
          <w:sz w:val="20"/>
          <w:lang w:val="af-ZA"/>
        </w:rPr>
        <w:t>7</w:t>
      </w:r>
      <w:r w:rsidRPr="00AF04FC">
        <w:rPr>
          <w:rFonts w:ascii="Arial LatArm" w:hAnsi="Arial LatArm" w:cs="Sylfaen"/>
          <w:sz w:val="20"/>
          <w:lang w:val="af-ZA"/>
        </w:rPr>
        <w:t>-</w:t>
      </w:r>
      <w:r w:rsidRPr="00AF04FC">
        <w:rPr>
          <w:rFonts w:ascii="Arial" w:hAnsi="Arial" w:cs="Arial"/>
          <w:sz w:val="20"/>
          <w:lang w:val="ru-RU"/>
        </w:rPr>
        <w:t>րդ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հոդվածի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համաձայն</w:t>
      </w:r>
      <w:r w:rsidRPr="00AF04FC">
        <w:rPr>
          <w:rFonts w:ascii="Arial LatArm" w:hAnsi="Arial LatArm" w:cs="Sylfaen"/>
          <w:sz w:val="20"/>
          <w:lang w:val="af-ZA"/>
        </w:rPr>
        <w:t xml:space="preserve">` </w:t>
      </w:r>
      <w:r w:rsidRPr="00AF04FC">
        <w:rPr>
          <w:rFonts w:ascii="Arial" w:hAnsi="Arial" w:cs="Arial"/>
          <w:sz w:val="20"/>
          <w:lang w:val="ru-RU"/>
        </w:rPr>
        <w:t>հանձնաժողովը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ընթացակարգը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չկայացած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է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հայտարարում</w:t>
      </w:r>
      <w:r w:rsidRPr="00AF04FC">
        <w:rPr>
          <w:rFonts w:ascii="Arial LatArm" w:hAnsi="Arial LatArm" w:cs="Sylfaen"/>
          <w:sz w:val="20"/>
          <w:lang w:val="af-ZA"/>
        </w:rPr>
        <w:t xml:space="preserve">, </w:t>
      </w:r>
      <w:r w:rsidRPr="00AF04FC">
        <w:rPr>
          <w:rFonts w:ascii="Arial" w:hAnsi="Arial" w:cs="Arial"/>
          <w:sz w:val="20"/>
          <w:lang w:val="ru-RU"/>
        </w:rPr>
        <w:t>եթե</w:t>
      </w:r>
      <w:r w:rsidRPr="00AF04FC">
        <w:rPr>
          <w:rFonts w:ascii="Arial LatArm" w:hAnsi="Arial LatArm" w:cs="Sylfaen"/>
          <w:sz w:val="20"/>
          <w:lang w:val="af-ZA"/>
        </w:rPr>
        <w:t>`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 xml:space="preserve">1) </w:t>
      </w:r>
      <w:r w:rsidRPr="00AF04FC">
        <w:rPr>
          <w:rFonts w:ascii="Arial" w:hAnsi="Arial" w:cs="Arial"/>
          <w:sz w:val="20"/>
          <w:lang w:val="ru-RU"/>
        </w:rPr>
        <w:t>հայտերից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ոչ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մեկը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չի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համապատասխանում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հրավերի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պայմաններին</w:t>
      </w:r>
      <w:r w:rsidRPr="00AF04FC">
        <w:rPr>
          <w:rFonts w:ascii="Arial LatArm" w:hAnsi="Arial LatArm" w:cs="Sylfaen"/>
          <w:sz w:val="20"/>
          <w:lang w:val="af-ZA"/>
        </w:rPr>
        <w:t>.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vertAlign w:val="superscript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 xml:space="preserve">2) </w:t>
      </w:r>
      <w:r w:rsidRPr="00AF04FC">
        <w:rPr>
          <w:rFonts w:ascii="Arial" w:hAnsi="Arial" w:cs="Arial"/>
          <w:sz w:val="20"/>
          <w:lang w:val="ru-RU"/>
        </w:rPr>
        <w:t>դադարում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է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գոյություն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ունենալ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գնման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պահանջը</w:t>
      </w:r>
      <w:r w:rsidR="00FF0FE2" w:rsidRPr="00AF04FC">
        <w:rPr>
          <w:rFonts w:ascii="Arial LatArm" w:hAnsi="Arial LatArm" w:cs="Sylfaen"/>
          <w:sz w:val="20"/>
          <w:lang w:val="hy-AM"/>
        </w:rPr>
        <w:t xml:space="preserve">: </w:t>
      </w:r>
      <w:r w:rsidR="00FF0FE2" w:rsidRPr="00AF04FC">
        <w:rPr>
          <w:rFonts w:ascii="Arial" w:hAnsi="Arial" w:cs="Arial"/>
          <w:sz w:val="20"/>
          <w:lang w:val="hy-AM"/>
        </w:rPr>
        <w:t>Ընդ</w:t>
      </w:r>
      <w:r w:rsidR="00FF0FE2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FF0FE2" w:rsidRPr="00AF04FC">
        <w:rPr>
          <w:rFonts w:ascii="Arial" w:hAnsi="Arial" w:cs="Arial"/>
          <w:sz w:val="20"/>
          <w:lang w:val="hy-AM"/>
        </w:rPr>
        <w:t>որում</w:t>
      </w:r>
      <w:r w:rsidR="00FF0FE2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FF0FE2" w:rsidRPr="00AF04FC">
        <w:rPr>
          <w:rFonts w:ascii="Arial" w:hAnsi="Arial" w:cs="Arial"/>
          <w:sz w:val="20"/>
          <w:lang w:val="hy-AM"/>
        </w:rPr>
        <w:t>պ</w:t>
      </w:r>
      <w:r w:rsidR="00FF0FE2" w:rsidRPr="00AF04FC">
        <w:rPr>
          <w:rFonts w:ascii="Arial" w:hAnsi="Arial" w:cs="Arial"/>
          <w:sz w:val="20"/>
          <w:lang w:val="ru-RU"/>
        </w:rPr>
        <w:t>ետության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կամ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համայնքների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կարիքների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համար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կազմակերպված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գնման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ընթացակարգը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կարող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է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ամբողջությամբ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կամ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մասնակի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չկայացած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հայտարարվել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համապատասխանաբար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Հայաստանի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Հանրապետության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կառավարության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կամ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համայնքի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F0FE2" w:rsidRPr="00AF04FC">
        <w:rPr>
          <w:rFonts w:ascii="Arial" w:hAnsi="Arial" w:cs="Arial"/>
          <w:sz w:val="20"/>
          <w:lang w:val="ru-RU"/>
        </w:rPr>
        <w:t>ավագանու</w:t>
      </w:r>
      <w:r w:rsidR="00FF0FE2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A10D1E" w:rsidRPr="00AF04FC">
        <w:rPr>
          <w:rFonts w:ascii="Arial" w:hAnsi="Arial" w:cs="Arial"/>
          <w:sz w:val="20"/>
        </w:rPr>
        <w:t>որոշման</w:t>
      </w:r>
      <w:r w:rsidR="00A10D1E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AF04FC">
        <w:rPr>
          <w:rFonts w:ascii="Arial" w:hAnsi="Arial" w:cs="Arial"/>
          <w:sz w:val="20"/>
        </w:rPr>
        <w:t>հիման</w:t>
      </w:r>
      <w:r w:rsidR="00A10D1E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10D1E" w:rsidRPr="00AF04FC">
        <w:rPr>
          <w:rFonts w:ascii="Arial" w:hAnsi="Arial" w:cs="Arial"/>
          <w:sz w:val="20"/>
        </w:rPr>
        <w:t>վրա</w:t>
      </w:r>
      <w:r w:rsidR="00A10D1E" w:rsidRPr="00AF04FC">
        <w:rPr>
          <w:rStyle w:val="af5"/>
          <w:rFonts w:ascii="Arial LatArm" w:hAnsi="Arial LatArm" w:cs="Sylfaen"/>
          <w:color w:val="FFFFFF"/>
          <w:sz w:val="20"/>
        </w:rPr>
        <w:footnoteReference w:id="5"/>
      </w:r>
      <w:r w:rsidR="00FF0FE2" w:rsidRPr="00AF04FC">
        <w:rPr>
          <w:rFonts w:ascii="Arial LatArm" w:hAnsi="Arial LatArm" w:cs="Sylfaen"/>
          <w:sz w:val="20"/>
          <w:lang w:val="hy-AM"/>
        </w:rPr>
        <w:t>:</w:t>
      </w:r>
      <w:r w:rsidR="004B7C30" w:rsidRPr="00AF04FC">
        <w:rPr>
          <w:rFonts w:ascii="Arial LatArm" w:hAnsi="Arial LatArm" w:cs="Sylfaen"/>
          <w:sz w:val="20"/>
          <w:vertAlign w:val="superscript"/>
          <w:lang w:val="af-ZA"/>
        </w:rPr>
        <w:t>14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 xml:space="preserve">3) </w:t>
      </w:r>
      <w:r w:rsidRPr="00AF04FC">
        <w:rPr>
          <w:rFonts w:ascii="Arial" w:hAnsi="Arial" w:cs="Arial"/>
          <w:sz w:val="20"/>
          <w:lang w:val="hy-AM"/>
        </w:rPr>
        <w:t>ոչ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ներկայացվել</w:t>
      </w:r>
      <w:r w:rsidRPr="00AF04FC">
        <w:rPr>
          <w:rFonts w:ascii="Arial LatArm" w:hAnsi="Arial LatArm" w:cs="Sylfaen"/>
          <w:sz w:val="20"/>
          <w:lang w:val="af-ZA"/>
        </w:rPr>
        <w:t>.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 xml:space="preserve">4) </w:t>
      </w:r>
      <w:r w:rsidRPr="00AF04FC">
        <w:rPr>
          <w:rFonts w:ascii="Arial" w:hAnsi="Arial" w:cs="Arial"/>
          <w:sz w:val="20"/>
          <w:lang w:val="ru-RU"/>
        </w:rPr>
        <w:t>պայմանագիր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չի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կնքվում</w:t>
      </w:r>
      <w:r w:rsidR="004D5671" w:rsidRPr="00AF04FC">
        <w:rPr>
          <w:rFonts w:ascii="Arial" w:hAnsi="Arial" w:cs="Arial"/>
          <w:sz w:val="20"/>
          <w:lang w:val="ru-RU"/>
        </w:rPr>
        <w:t>։</w:t>
      </w:r>
    </w:p>
    <w:p w:rsidR="00CA1C11" w:rsidRPr="00AF04FC" w:rsidRDefault="00731D26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>1</w:t>
      </w:r>
      <w:r w:rsidR="00030D40" w:rsidRPr="00AF04FC">
        <w:rPr>
          <w:rFonts w:ascii="Arial LatArm" w:hAnsi="Arial LatArm" w:cs="Sylfaen"/>
          <w:sz w:val="20"/>
          <w:lang w:val="af-ZA"/>
        </w:rPr>
        <w:t>1</w:t>
      </w:r>
      <w:r w:rsidRPr="00AF04FC">
        <w:rPr>
          <w:rFonts w:ascii="Arial LatArm" w:hAnsi="Arial LatArm" w:cs="Sylfaen"/>
          <w:sz w:val="20"/>
          <w:lang w:val="af-ZA"/>
        </w:rPr>
        <w:t>.2</w:t>
      </w:r>
      <w:r w:rsidR="00FE5743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FE5743" w:rsidRPr="00AF04FC">
        <w:rPr>
          <w:rFonts w:ascii="Arial" w:hAnsi="Arial" w:cs="Arial"/>
          <w:sz w:val="20"/>
          <w:lang w:val="af-ZA"/>
        </w:rPr>
        <w:t>Գ</w:t>
      </w:r>
      <w:r w:rsidR="00CA1C11" w:rsidRPr="00AF04FC">
        <w:rPr>
          <w:rFonts w:ascii="Arial" w:hAnsi="Arial" w:cs="Arial"/>
          <w:sz w:val="20"/>
          <w:lang w:val="ru-RU"/>
        </w:rPr>
        <w:t>նման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ընթացակարգը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չկայացած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հայտարարվելու</w:t>
      </w:r>
      <w:r w:rsidR="00A747D4" w:rsidRPr="00AF04FC">
        <w:rPr>
          <w:rFonts w:ascii="Arial" w:hAnsi="Arial" w:cs="Arial"/>
          <w:sz w:val="20"/>
        </w:rPr>
        <w:t>ն</w:t>
      </w:r>
      <w:r w:rsidR="00A747D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47D4" w:rsidRPr="00AF04FC">
        <w:rPr>
          <w:rFonts w:ascii="Arial" w:hAnsi="Arial" w:cs="Arial"/>
          <w:sz w:val="20"/>
        </w:rPr>
        <w:t>հաջորդող</w:t>
      </w:r>
      <w:r w:rsidR="00A747D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47D4" w:rsidRPr="00AF04FC">
        <w:rPr>
          <w:rFonts w:ascii="Arial" w:hAnsi="Arial" w:cs="Arial"/>
          <w:sz w:val="20"/>
        </w:rPr>
        <w:t>աշխատանքային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օրվա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ընթացքում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3A2BE0" w:rsidRPr="00AF04FC">
        <w:rPr>
          <w:rFonts w:ascii="Arial" w:hAnsi="Arial" w:cs="Arial"/>
          <w:sz w:val="20"/>
          <w:lang w:val="af-ZA"/>
        </w:rPr>
        <w:t>պ</w:t>
      </w:r>
      <w:r w:rsidR="00CA1C11" w:rsidRPr="00AF04FC">
        <w:rPr>
          <w:rFonts w:ascii="Arial" w:hAnsi="Arial" w:cs="Arial"/>
          <w:sz w:val="20"/>
          <w:lang w:val="ru-RU"/>
        </w:rPr>
        <w:t>ատվիրատուն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A747D4" w:rsidRPr="00AF04FC">
        <w:rPr>
          <w:rFonts w:ascii="Arial" w:hAnsi="Arial" w:cs="Arial"/>
          <w:sz w:val="20"/>
          <w:lang w:val="af-ZA"/>
        </w:rPr>
        <w:t>տեղեկագրում</w:t>
      </w:r>
      <w:r w:rsidR="00A747D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F7C1D" w:rsidRPr="00AF04FC">
        <w:rPr>
          <w:rFonts w:ascii="Arial" w:hAnsi="Arial" w:cs="Arial"/>
          <w:sz w:val="20"/>
          <w:lang w:val="af-ZA"/>
        </w:rPr>
        <w:t>հրապարակում</w:t>
      </w:r>
      <w:r w:rsidR="005F7C1D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F7C1D" w:rsidRPr="00AF04FC">
        <w:rPr>
          <w:rFonts w:ascii="Arial" w:hAnsi="Arial" w:cs="Arial"/>
          <w:sz w:val="20"/>
          <w:lang w:val="af-ZA"/>
        </w:rPr>
        <w:t>է</w:t>
      </w:r>
      <w:r w:rsidR="005F7C1D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հայտարարություն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CA1C11" w:rsidRPr="00AF04FC">
        <w:rPr>
          <w:rFonts w:ascii="Arial" w:hAnsi="Arial" w:cs="Arial"/>
          <w:sz w:val="20"/>
          <w:lang w:val="ru-RU"/>
        </w:rPr>
        <w:t>որում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նշվում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է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գնման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ընթացակարգը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չկայացած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հայտարարվելու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CA1C11" w:rsidRPr="00AF04FC">
        <w:rPr>
          <w:rFonts w:ascii="Arial" w:hAnsi="Arial" w:cs="Arial"/>
          <w:sz w:val="20"/>
          <w:lang w:val="ru-RU"/>
        </w:rPr>
        <w:t>հիմնավորումը։</w:t>
      </w:r>
      <w:r w:rsidR="00CA1C11" w:rsidRPr="00AF04FC">
        <w:rPr>
          <w:rFonts w:ascii="Arial LatArm" w:hAnsi="Arial LatArm" w:cs="Sylfaen"/>
          <w:sz w:val="20"/>
          <w:lang w:val="af-ZA"/>
        </w:rPr>
        <w:t xml:space="preserve"> </w:t>
      </w:r>
    </w:p>
    <w:p w:rsidR="00CA1C11" w:rsidRPr="00AF04FC" w:rsidRDefault="00CA1C11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:rsidR="00096865" w:rsidRPr="00AF04FC" w:rsidRDefault="00096865" w:rsidP="00EF3662">
      <w:pPr>
        <w:pStyle w:val="a3"/>
        <w:spacing w:line="240" w:lineRule="auto"/>
        <w:rPr>
          <w:i w:val="0"/>
          <w:sz w:val="18"/>
          <w:szCs w:val="18"/>
          <w:u w:val="single"/>
          <w:lang w:val="af-ZA"/>
        </w:rPr>
      </w:pPr>
    </w:p>
    <w:p w:rsidR="008D5016" w:rsidRPr="00AF04FC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AF04FC">
        <w:rPr>
          <w:rFonts w:ascii="Arial LatArm" w:hAnsi="Arial LatArm"/>
          <w:b/>
          <w:sz w:val="20"/>
          <w:lang w:val="af-ZA"/>
        </w:rPr>
        <w:t>1</w:t>
      </w:r>
      <w:r w:rsidR="00375FD2" w:rsidRPr="00AF04FC">
        <w:rPr>
          <w:rFonts w:ascii="Arial LatArm" w:hAnsi="Arial LatArm"/>
          <w:b/>
          <w:sz w:val="20"/>
          <w:lang w:val="af-ZA"/>
        </w:rPr>
        <w:t>2</w:t>
      </w:r>
      <w:r w:rsidRPr="00AF04FC">
        <w:rPr>
          <w:rFonts w:ascii="Arial LatArm" w:hAnsi="Arial LatArm"/>
          <w:b/>
          <w:sz w:val="20"/>
          <w:lang w:val="af-ZA"/>
        </w:rPr>
        <w:t xml:space="preserve">. </w:t>
      </w:r>
      <w:r w:rsidRPr="00AF04FC">
        <w:rPr>
          <w:rFonts w:ascii="Arial" w:hAnsi="Arial" w:cs="Arial"/>
          <w:b/>
          <w:sz w:val="20"/>
          <w:lang w:val="af-ZA"/>
        </w:rPr>
        <w:t>ԳՆՄԱՆ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ԳՈՐԾԸՆԹԱՑԻ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ՀԵՏ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ԿԱՊՎԱԾ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ԳՈՐԾՈՂՈՒԹՅՈՒՆՆԵՐԸ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ԵՎ</w:t>
      </w:r>
      <w:r w:rsidRPr="00AF04FC">
        <w:rPr>
          <w:rFonts w:ascii="Arial LatArm" w:hAnsi="Arial LatArm"/>
          <w:b/>
          <w:sz w:val="20"/>
          <w:lang w:val="af-ZA"/>
        </w:rPr>
        <w:t xml:space="preserve"> (</w:t>
      </w:r>
      <w:r w:rsidRPr="00AF04FC">
        <w:rPr>
          <w:rFonts w:ascii="Arial" w:hAnsi="Arial" w:cs="Arial"/>
          <w:b/>
          <w:sz w:val="20"/>
          <w:lang w:val="af-ZA"/>
        </w:rPr>
        <w:t>ԿԱՄ</w:t>
      </w:r>
      <w:r w:rsidRPr="00AF04FC">
        <w:rPr>
          <w:rFonts w:ascii="Arial LatArm" w:hAnsi="Arial LatArm"/>
          <w:b/>
          <w:sz w:val="20"/>
          <w:lang w:val="af-ZA"/>
        </w:rPr>
        <w:t xml:space="preserve">) </w:t>
      </w:r>
    </w:p>
    <w:p w:rsidR="008D5016" w:rsidRPr="00AF04FC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AF04FC">
        <w:rPr>
          <w:rFonts w:ascii="Arial" w:hAnsi="Arial" w:cs="Arial"/>
          <w:b/>
          <w:sz w:val="20"/>
          <w:lang w:val="af-ZA"/>
        </w:rPr>
        <w:t>ԸՆԴՈՒՆՎԱԾ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ՈՐՈՇՈՒՄՆԵՐԸ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ԲՈՂՈՔԱՐԿԵԼՈՒ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ՄԱՍՆԱԿՑԻ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</w:p>
    <w:p w:rsidR="00096865" w:rsidRPr="00AF04FC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AF04FC">
        <w:rPr>
          <w:rFonts w:ascii="Arial" w:hAnsi="Arial" w:cs="Arial"/>
          <w:b/>
          <w:sz w:val="20"/>
          <w:lang w:val="af-ZA"/>
        </w:rPr>
        <w:t>ԻՐԱՎՈՒՆՔԸ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ԵՎ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af-ZA"/>
        </w:rPr>
        <w:t>ԿԱՐԳԸ</w:t>
      </w:r>
    </w:p>
    <w:p w:rsidR="00996C19" w:rsidRPr="00AF04FC" w:rsidRDefault="00996C19" w:rsidP="00EF3662">
      <w:pPr>
        <w:jc w:val="center"/>
        <w:rPr>
          <w:rFonts w:ascii="Arial LatArm" w:hAnsi="Arial LatArm"/>
          <w:b/>
          <w:sz w:val="20"/>
          <w:lang w:val="af-ZA"/>
        </w:rPr>
      </w:pP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12.1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 </w:t>
      </w:r>
      <w:r w:rsidRPr="00AF04FC">
        <w:rPr>
          <w:rFonts w:ascii="Arial" w:hAnsi="Arial" w:cs="Arial"/>
          <w:sz w:val="20"/>
          <w:szCs w:val="20"/>
          <w:lang w:val="ru-RU"/>
        </w:rPr>
        <w:t>Յուրաքանչյուր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իրավունք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ունի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բողոքարկելու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պ</w:t>
      </w:r>
      <w:r w:rsidRPr="00AF04FC">
        <w:rPr>
          <w:rFonts w:ascii="Arial" w:hAnsi="Arial" w:cs="Arial"/>
          <w:sz w:val="20"/>
          <w:szCs w:val="20"/>
          <w:lang w:val="ru-RU"/>
        </w:rPr>
        <w:t>ատվիրատուի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հանձնաժողովի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AF04FC">
        <w:rPr>
          <w:rFonts w:ascii="Arial" w:hAnsi="Arial" w:cs="Arial"/>
          <w:sz w:val="20"/>
          <w:szCs w:val="20"/>
          <w:lang w:val="ru-RU"/>
        </w:rPr>
        <w:t>գործողությունները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(</w:t>
      </w:r>
      <w:r w:rsidRPr="00AF04FC">
        <w:rPr>
          <w:rFonts w:ascii="Arial" w:hAnsi="Arial" w:cs="Arial"/>
          <w:sz w:val="20"/>
          <w:szCs w:val="20"/>
          <w:lang w:val="ru-RU"/>
        </w:rPr>
        <w:t>անգործությունը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)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որոշումները։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12.2 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այդ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թվում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քննման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հարաբերությունները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վարչական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հարաբերություններ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չեն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դրանք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կարգավորվում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են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Հայաստանի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Հանարապետության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քաղաքացիաիրավական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հարաբերությունները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կարգավորող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օրենսդրությամբ։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lastRenderedPageBreak/>
        <w:t xml:space="preserve">12.3  </w:t>
      </w:r>
      <w:r w:rsidRPr="00AF04FC">
        <w:rPr>
          <w:rFonts w:ascii="Arial" w:hAnsi="Arial" w:cs="Arial"/>
          <w:sz w:val="20"/>
          <w:szCs w:val="20"/>
          <w:lang w:val="ru-RU"/>
        </w:rPr>
        <w:t>Յուրաքանչյուր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իրավունք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ունի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Օրենքի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համաձայն</w:t>
      </w:r>
      <w:r w:rsidRPr="00AF04FC">
        <w:rPr>
          <w:rFonts w:ascii="Arial LatArm" w:hAnsi="Arial LatArm" w:cs="Sylfaen"/>
          <w:sz w:val="20"/>
          <w:szCs w:val="20"/>
          <w:lang w:val="af-ZA"/>
        </w:rPr>
        <w:t>`</w:t>
      </w:r>
    </w:p>
    <w:p w:rsidR="00B027EF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1) </w:t>
      </w:r>
      <w:r w:rsidRPr="00AF04FC">
        <w:rPr>
          <w:rFonts w:ascii="Arial" w:hAnsi="Arial" w:cs="Arial"/>
          <w:sz w:val="20"/>
          <w:szCs w:val="20"/>
          <w:lang w:val="ru-RU"/>
        </w:rPr>
        <w:t>նախքան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պայմանագրի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կնքումը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բողոքարկելու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պ</w:t>
      </w:r>
      <w:r w:rsidRPr="00AF04FC">
        <w:rPr>
          <w:rFonts w:ascii="Arial" w:hAnsi="Arial" w:cs="Arial"/>
          <w:sz w:val="20"/>
          <w:szCs w:val="20"/>
          <w:lang w:val="ru-RU"/>
        </w:rPr>
        <w:t>ատվիրատուի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հանձնաժողովի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գործողությունները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(</w:t>
      </w:r>
      <w:r w:rsidRPr="00AF04FC">
        <w:rPr>
          <w:rFonts w:ascii="Arial" w:hAnsi="Arial" w:cs="Arial"/>
          <w:sz w:val="20"/>
          <w:szCs w:val="20"/>
          <w:lang w:val="ru-RU"/>
        </w:rPr>
        <w:t>անգործությունը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) </w:t>
      </w:r>
      <w:r w:rsidRPr="00AF04FC">
        <w:rPr>
          <w:rFonts w:ascii="Arial" w:hAnsi="Arial" w:cs="Arial"/>
          <w:sz w:val="20"/>
          <w:szCs w:val="20"/>
          <w:lang w:val="af-ZA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B027EF" w:rsidRPr="00AF04FC" w:rsidRDefault="00B027EF" w:rsidP="00B027EF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bookmarkStart w:id="6" w:name="_Hlk9264573"/>
      <w:r w:rsidRPr="00AF04FC">
        <w:rPr>
          <w:rFonts w:ascii="Arial" w:hAnsi="Arial" w:cs="Arial"/>
          <w:sz w:val="20"/>
          <w:szCs w:val="20"/>
          <w:lang w:val="af-ZA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գործունեության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կարգը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հաստատված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ՀՀ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ֆինանսների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նախարարի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2018 </w:t>
      </w:r>
      <w:r w:rsidRPr="00AF04FC">
        <w:rPr>
          <w:rFonts w:ascii="Arial" w:hAnsi="Arial" w:cs="Arial"/>
          <w:sz w:val="20"/>
          <w:szCs w:val="20"/>
          <w:lang w:val="af-ZA"/>
        </w:rPr>
        <w:t>թվականի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դեկտեմբերի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6-</w:t>
      </w:r>
      <w:r w:rsidRPr="00AF04FC">
        <w:rPr>
          <w:rFonts w:ascii="Arial" w:hAnsi="Arial" w:cs="Arial"/>
          <w:sz w:val="20"/>
          <w:szCs w:val="20"/>
          <w:lang w:val="af-ZA"/>
        </w:rPr>
        <w:t>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N 600-</w:t>
      </w:r>
      <w:r w:rsidRPr="00AF04FC">
        <w:rPr>
          <w:rFonts w:ascii="Arial" w:hAnsi="Arial" w:cs="Arial"/>
          <w:sz w:val="20"/>
          <w:szCs w:val="20"/>
          <w:lang w:val="af-ZA"/>
        </w:rPr>
        <w:t>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հրամանով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bookmarkEnd w:id="6"/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2) </w:t>
      </w:r>
      <w:r w:rsidRPr="00AF04FC">
        <w:rPr>
          <w:rFonts w:ascii="Arial" w:hAnsi="Arial" w:cs="Arial"/>
          <w:sz w:val="20"/>
          <w:szCs w:val="20"/>
          <w:lang w:val="ru-RU"/>
        </w:rPr>
        <w:t>դատական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կարգով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բողոքարկելու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af-ZA"/>
        </w:rPr>
        <w:t>պ</w:t>
      </w:r>
      <w:r w:rsidRPr="00AF04FC">
        <w:rPr>
          <w:rFonts w:ascii="Arial" w:hAnsi="Arial" w:cs="Arial"/>
          <w:sz w:val="20"/>
          <w:szCs w:val="20"/>
          <w:lang w:val="ru-RU"/>
        </w:rPr>
        <w:t>ատվիրատուի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հանձնաժողովի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գործողությունները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(</w:t>
      </w:r>
      <w:r w:rsidRPr="00AF04FC">
        <w:rPr>
          <w:rFonts w:ascii="Arial" w:hAnsi="Arial" w:cs="Arial"/>
          <w:sz w:val="20"/>
          <w:szCs w:val="20"/>
          <w:lang w:val="ru-RU"/>
        </w:rPr>
        <w:t>անգործությունը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) </w:t>
      </w:r>
      <w:r w:rsidRPr="00AF04FC">
        <w:rPr>
          <w:rFonts w:ascii="Arial" w:hAnsi="Arial" w:cs="Arial"/>
          <w:sz w:val="20"/>
          <w:szCs w:val="20"/>
          <w:lang w:val="af-ZA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որոշումները։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12.4  </w:t>
      </w:r>
      <w:r w:rsidRPr="00AF04FC">
        <w:rPr>
          <w:rFonts w:ascii="Arial" w:hAnsi="Arial" w:cs="Arial"/>
          <w:sz w:val="20"/>
          <w:szCs w:val="20"/>
          <w:lang w:val="ru-RU"/>
        </w:rPr>
        <w:t>Եթե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ներկայացրած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բողոքարկում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>`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1) </w:t>
      </w:r>
      <w:r w:rsidRPr="00AF04FC">
        <w:rPr>
          <w:rFonts w:ascii="Arial" w:hAnsi="Arial" w:cs="Arial"/>
          <w:sz w:val="20"/>
          <w:szCs w:val="20"/>
          <w:lang w:val="ru-RU"/>
        </w:rPr>
        <w:t>պայմանագիր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կնքելու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ապա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</w:t>
      </w:r>
      <w:r w:rsidRPr="00AF04FC">
        <w:rPr>
          <w:rFonts w:ascii="Arial" w:hAnsi="Arial" w:cs="Arial"/>
          <w:sz w:val="20"/>
          <w:szCs w:val="20"/>
        </w:rPr>
        <w:t>ն</w:t>
      </w:r>
      <w:r w:rsidRPr="00AF04FC">
        <w:rPr>
          <w:rFonts w:ascii="Arial" w:hAnsi="Arial" w:cs="Arial"/>
          <w:sz w:val="20"/>
          <w:szCs w:val="20"/>
          <w:lang w:val="ru-RU"/>
        </w:rPr>
        <w:t>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հրավերի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1-</w:t>
      </w:r>
      <w:r w:rsidRPr="00AF04FC">
        <w:rPr>
          <w:rFonts w:ascii="Arial" w:hAnsi="Arial" w:cs="Arial"/>
          <w:sz w:val="20"/>
          <w:szCs w:val="20"/>
        </w:rPr>
        <w:t>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8.28-</w:t>
      </w:r>
      <w:r w:rsidRPr="00AF04FC">
        <w:rPr>
          <w:rFonts w:ascii="Arial" w:hAnsi="Arial" w:cs="Arial"/>
          <w:sz w:val="20"/>
          <w:szCs w:val="20"/>
          <w:lang w:val="ru-RU"/>
        </w:rPr>
        <w:t>րդ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կետով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նախատեսված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անգործության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ժամանակահատվածում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2) </w:t>
      </w:r>
      <w:r w:rsidRPr="00AF04FC">
        <w:rPr>
          <w:rFonts w:ascii="Arial" w:hAnsi="Arial" w:cs="Arial"/>
          <w:sz w:val="20"/>
          <w:szCs w:val="20"/>
          <w:lang w:val="ru-RU"/>
        </w:rPr>
        <w:t>գնման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առարկայի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բնութագրերը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հրավերի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պահանջները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ապա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</w:t>
      </w:r>
      <w:r w:rsidRPr="00AF04FC">
        <w:rPr>
          <w:rFonts w:ascii="Arial" w:hAnsi="Arial" w:cs="Arial"/>
          <w:sz w:val="20"/>
          <w:szCs w:val="20"/>
        </w:rPr>
        <w:t>ն</w:t>
      </w:r>
      <w:r w:rsidRPr="00AF04FC">
        <w:rPr>
          <w:rFonts w:ascii="Arial" w:hAnsi="Arial" w:cs="Arial"/>
          <w:sz w:val="20"/>
          <w:szCs w:val="20"/>
          <w:lang w:val="ru-RU"/>
        </w:rPr>
        <w:t>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մինչև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հայտերի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վերջնաժամկետը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լրանալը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:  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12.5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գրավոր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ստորագրված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դրանում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ներառելով</w:t>
      </w:r>
      <w:r w:rsidRPr="00AF04FC">
        <w:rPr>
          <w:rFonts w:ascii="Arial LatArm" w:hAnsi="Arial LatArm" w:cs="Sylfaen"/>
          <w:sz w:val="20"/>
          <w:szCs w:val="20"/>
          <w:lang w:val="af-ZA"/>
        </w:rPr>
        <w:t>`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1)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ներկայացրած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անվանումը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(</w:t>
      </w:r>
      <w:r w:rsidRPr="00AF04FC">
        <w:rPr>
          <w:rFonts w:ascii="Arial" w:hAnsi="Arial" w:cs="Arial"/>
          <w:sz w:val="20"/>
          <w:szCs w:val="20"/>
          <w:lang w:val="ru-RU"/>
        </w:rPr>
        <w:t>անունը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ազգանունը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անձը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հաստատող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փաստաթղթի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պատճենը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)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հասցեն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2) </w:t>
      </w:r>
      <w:r w:rsidRPr="00AF04FC">
        <w:rPr>
          <w:rFonts w:ascii="Arial" w:hAnsi="Arial" w:cs="Arial"/>
          <w:sz w:val="20"/>
          <w:szCs w:val="20"/>
          <w:lang w:val="af-ZA"/>
        </w:rPr>
        <w:t>պ</w:t>
      </w:r>
      <w:r w:rsidRPr="00AF04FC">
        <w:rPr>
          <w:rFonts w:ascii="Arial" w:hAnsi="Arial" w:cs="Arial"/>
          <w:sz w:val="20"/>
          <w:szCs w:val="20"/>
          <w:lang w:val="ru-RU"/>
        </w:rPr>
        <w:t>ատվիրատուի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անվանումը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հասցեն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3) </w:t>
      </w:r>
      <w:r w:rsidRPr="00AF04FC">
        <w:rPr>
          <w:rFonts w:ascii="Arial" w:hAnsi="Arial" w:cs="Arial"/>
          <w:sz w:val="20"/>
          <w:szCs w:val="20"/>
          <w:lang w:val="ru-RU"/>
        </w:rPr>
        <w:t>բողոքարկվող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ընթացակարգի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ծածկագիրը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առարկան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4) </w:t>
      </w:r>
      <w:r w:rsidRPr="00AF04FC">
        <w:rPr>
          <w:rFonts w:ascii="Arial" w:hAnsi="Arial" w:cs="Arial"/>
          <w:sz w:val="20"/>
          <w:szCs w:val="20"/>
          <w:lang w:val="ru-RU"/>
        </w:rPr>
        <w:t>վեճի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առարկան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ներկայացրած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պահանջը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5)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փաստացի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իրավական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հիմքերը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ապացույցները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 w:eastAsia="ru-RU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6) </w:t>
      </w:r>
      <w:r w:rsidRPr="00AF04FC">
        <w:rPr>
          <w:rFonts w:ascii="Arial" w:hAnsi="Arial" w:cs="Arial"/>
          <w:sz w:val="20"/>
          <w:szCs w:val="20"/>
          <w:lang w:val="ru-RU"/>
        </w:rPr>
        <w:t>բողոքարկման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վճարը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կատարած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լինելը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հիմնավորող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փաստաթղթի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պատճենը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Pr="00AF04FC">
        <w:rPr>
          <w:rFonts w:ascii="Arial" w:hAnsi="Arial" w:cs="Arial"/>
          <w:sz w:val="20"/>
          <w:szCs w:val="20"/>
        </w:rPr>
        <w:t>Ը</w:t>
      </w:r>
      <w:r w:rsidRPr="00AF04FC">
        <w:rPr>
          <w:rFonts w:ascii="Arial" w:hAnsi="Arial" w:cs="Arial"/>
          <w:sz w:val="20"/>
          <w:szCs w:val="20"/>
          <w:lang w:val="ru-RU"/>
        </w:rPr>
        <w:t>նդ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  <w:lang w:val="ru-RU"/>
        </w:rPr>
        <w:t>բողոքարկման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վճարի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չափը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կազմում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30 </w:t>
      </w:r>
      <w:r w:rsidRPr="00AF04FC">
        <w:rPr>
          <w:rFonts w:ascii="Arial" w:hAnsi="Arial" w:cs="Arial"/>
          <w:sz w:val="20"/>
          <w:szCs w:val="20"/>
          <w:lang w:val="ru-RU"/>
        </w:rPr>
        <w:t>հազար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ՀՀ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դրամ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որը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վճարվում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ՀՀ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պետական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բյուջե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  <w:lang w:val="ru-RU"/>
        </w:rPr>
        <w:t>այդ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նպատակով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լիազորված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մարմնի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անվամբ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բացված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 LatArm" w:hAnsi="Arial LatArm"/>
          <w:sz w:val="20"/>
          <w:szCs w:val="20"/>
          <w:lang w:val="af-ZA"/>
        </w:rPr>
        <w:t>«</w:t>
      </w:r>
      <w:r w:rsidRPr="00AF04FC">
        <w:rPr>
          <w:rFonts w:ascii="Arial LatArm" w:hAnsi="Arial LatArm" w:cs="Sylfaen"/>
          <w:sz w:val="20"/>
          <w:szCs w:val="20"/>
          <w:lang w:val="af-ZA"/>
        </w:rPr>
        <w:t>900008000482</w:t>
      </w:r>
      <w:r w:rsidRPr="00AF04FC">
        <w:rPr>
          <w:rFonts w:ascii="Arial LatArm" w:hAnsi="Arial LatArm"/>
          <w:sz w:val="20"/>
          <w:szCs w:val="20"/>
          <w:lang w:val="af-ZA"/>
        </w:rPr>
        <w:t>»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գանձապետական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հաշվին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  <w:r w:rsidRPr="00AF04FC">
        <w:rPr>
          <w:rFonts w:ascii="Arial LatArm" w:hAnsi="Arial LatArm" w:cs="Sylfaen"/>
          <w:sz w:val="20"/>
          <w:szCs w:val="20"/>
          <w:lang w:val="af-ZA" w:eastAsia="ru-RU"/>
        </w:rPr>
        <w:t xml:space="preserve"> 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7) </w:t>
      </w:r>
      <w:r w:rsidRPr="00AF04FC">
        <w:rPr>
          <w:rFonts w:ascii="Arial" w:hAnsi="Arial" w:cs="Arial"/>
          <w:sz w:val="20"/>
          <w:szCs w:val="20"/>
          <w:lang w:val="ru-RU"/>
        </w:rPr>
        <w:t>այն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բանկի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անվանումը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հաշվեհամարը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որի</w:t>
      </w:r>
      <w:r w:rsidRPr="00AF04FC">
        <w:rPr>
          <w:rFonts w:ascii="Arial" w:hAnsi="Arial" w:cs="Arial"/>
          <w:sz w:val="20"/>
          <w:szCs w:val="20"/>
        </w:rPr>
        <w:t>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բավարարվելու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դեպքում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պետք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փոխանցվի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վճարը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8) </w:t>
      </w:r>
      <w:r w:rsidRPr="00AF04FC">
        <w:rPr>
          <w:rFonts w:ascii="Arial" w:hAnsi="Arial" w:cs="Arial"/>
          <w:sz w:val="20"/>
          <w:szCs w:val="20"/>
          <w:lang w:val="ru-RU"/>
        </w:rPr>
        <w:t>այլ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անհրաժեշտ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տեղեկություններ։</w:t>
      </w:r>
    </w:p>
    <w:p w:rsidR="00996C19" w:rsidRPr="00AF04FC" w:rsidRDefault="00B027EF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12.6 </w:t>
      </w:r>
      <w:r w:rsidRPr="00AF04FC">
        <w:rPr>
          <w:rFonts w:ascii="Arial" w:hAnsi="Arial" w:cs="Arial"/>
          <w:sz w:val="20"/>
          <w:szCs w:val="20"/>
          <w:lang w:val="af-ZA"/>
        </w:rPr>
        <w:t>Բողոքը՝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անձին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af-ZA"/>
        </w:rPr>
        <w:t>ներկայացվում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Հայաստանի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Հանրապետություն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0010, </w:t>
      </w:r>
      <w:r w:rsidRPr="00AF04FC">
        <w:rPr>
          <w:rFonts w:ascii="Arial" w:hAnsi="Arial" w:cs="Arial"/>
          <w:sz w:val="20"/>
          <w:szCs w:val="20"/>
          <w:lang w:val="af-ZA"/>
        </w:rPr>
        <w:t>ք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. </w:t>
      </w:r>
      <w:r w:rsidRPr="00AF04FC">
        <w:rPr>
          <w:rFonts w:ascii="Arial" w:hAnsi="Arial" w:cs="Arial"/>
          <w:sz w:val="20"/>
          <w:szCs w:val="20"/>
          <w:lang w:val="af-ZA"/>
        </w:rPr>
        <w:t>Երևան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af-ZA"/>
        </w:rPr>
        <w:t>Մելիք</w:t>
      </w:r>
      <w:r w:rsidRPr="00AF04FC">
        <w:rPr>
          <w:rFonts w:ascii="Arial LatArm" w:hAnsi="Arial LatArm" w:cs="Sylfaen"/>
          <w:sz w:val="20"/>
          <w:szCs w:val="20"/>
          <w:lang w:val="af-ZA"/>
        </w:rPr>
        <w:t>-</w:t>
      </w:r>
      <w:r w:rsidRPr="00AF04FC">
        <w:rPr>
          <w:rFonts w:ascii="Arial" w:hAnsi="Arial" w:cs="Arial"/>
          <w:sz w:val="20"/>
          <w:szCs w:val="20"/>
          <w:lang w:val="af-ZA"/>
        </w:rPr>
        <w:t>Ադամյան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1 </w:t>
      </w:r>
      <w:r w:rsidRPr="00AF04FC">
        <w:rPr>
          <w:rFonts w:ascii="Arial" w:hAnsi="Arial" w:cs="Arial"/>
          <w:sz w:val="20"/>
          <w:szCs w:val="20"/>
          <w:lang w:val="af-ZA"/>
        </w:rPr>
        <w:t>հասցեով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կամ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դրա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բնօրինակից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արտատպված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(</w:t>
      </w:r>
      <w:r w:rsidRPr="00AF04FC">
        <w:rPr>
          <w:rFonts w:ascii="Arial" w:hAnsi="Arial" w:cs="Arial"/>
          <w:sz w:val="20"/>
          <w:szCs w:val="20"/>
          <w:lang w:val="af-ZA"/>
        </w:rPr>
        <w:t>սկանավորված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) </w:t>
      </w:r>
      <w:r w:rsidRPr="00AF04FC">
        <w:rPr>
          <w:rFonts w:ascii="Arial" w:hAnsi="Arial" w:cs="Arial"/>
          <w:sz w:val="20"/>
          <w:szCs w:val="20"/>
          <w:lang w:val="af-ZA"/>
        </w:rPr>
        <w:t>տաբերակը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secretariat@minfin.am </w:t>
      </w:r>
      <w:r w:rsidRPr="00AF04FC">
        <w:rPr>
          <w:rFonts w:ascii="Arial" w:hAnsi="Arial" w:cs="Arial"/>
          <w:sz w:val="20"/>
          <w:szCs w:val="20"/>
          <w:lang w:val="af-ZA"/>
        </w:rPr>
        <w:t>հասցեով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էլեկտրոնային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փոստին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ուղարկելու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միջոցով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  <w:r w:rsidRPr="00AF04FC">
        <w:rPr>
          <w:rFonts w:ascii="Arial LatArm" w:hAnsi="Arial LatArm" w:cs="Calibri"/>
          <w:sz w:val="20"/>
          <w:szCs w:val="20"/>
          <w:lang w:val="af-ZA"/>
        </w:rPr>
        <w:t> 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>12.</w:t>
      </w:r>
      <w:r w:rsidRPr="00AF04FC">
        <w:rPr>
          <w:rFonts w:ascii="Arial LatArm" w:hAnsi="Arial LatArm" w:cs="Sylfaen"/>
          <w:sz w:val="20"/>
          <w:szCs w:val="20"/>
          <w:lang w:val="af-ZA"/>
        </w:rPr>
        <w:t>7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այդ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թվում</w:t>
      </w:r>
      <w:r w:rsidR="00B37250" w:rsidRPr="00AF04FC">
        <w:rPr>
          <w:rFonts w:ascii="Arial" w:hAnsi="Arial" w:cs="Arial"/>
          <w:sz w:val="20"/>
          <w:szCs w:val="20"/>
        </w:rPr>
        <w:t>՝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մասնակի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բավարարվելու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մասին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</w:rPr>
        <w:t>բողոքներ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</w:rPr>
        <w:t>քննող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</w:rPr>
        <w:t>անձի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կողմից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կայացված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որոշումը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տեղեկագրում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հրապարակվելուն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հաջորդող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աշխատանքային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օրը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տվյալ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քննած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և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որոշում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կայացրած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</w:rPr>
        <w:t>բողոքներ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</w:rPr>
        <w:t>քննող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</w:rPr>
        <w:t>անձը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գրավոր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լիազորված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մարմնին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է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տրամադրում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բողոքարկման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վճարը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կատարած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լինելը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հավաստող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փաստաթղթի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պատճենը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և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այն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բանկի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անվանումը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և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հաշվեհամարը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որին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պետք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է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փոխանցվի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հետ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վերադարձվող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37250" w:rsidRPr="00AF04FC">
        <w:rPr>
          <w:rFonts w:ascii="Arial" w:hAnsi="Arial" w:cs="Arial"/>
          <w:sz w:val="20"/>
          <w:szCs w:val="20"/>
          <w:lang w:val="ru-RU"/>
        </w:rPr>
        <w:t>գումարը</w:t>
      </w:r>
      <w:r w:rsidR="00B37250" w:rsidRPr="00AF04FC">
        <w:rPr>
          <w:rFonts w:ascii="Arial LatArm" w:hAnsi="Arial LatArm" w:cs="Sylfaen"/>
          <w:sz w:val="20"/>
          <w:szCs w:val="20"/>
          <w:lang w:val="af-ZA"/>
        </w:rPr>
        <w:t>: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</w:rPr>
        <w:t>Լ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իազորված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մարմինը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սույն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կետում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նշված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փաստաթղթի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պատճենը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ստանալու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օրվան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հաջորդող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հինգ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աշխատանքային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օրը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ընթացքում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բողոքարկման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վճարը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հետ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է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փոխանցում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այն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վճարած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անձին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ներկայացված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բանկային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հաշվին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փոխանցելու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միջոցով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>8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bookmarkStart w:id="7" w:name="_Hlk9264773"/>
      <w:r w:rsidR="00B027EF" w:rsidRPr="00AF04FC">
        <w:rPr>
          <w:rFonts w:ascii="Arial" w:hAnsi="Arial" w:cs="Arial"/>
          <w:sz w:val="20"/>
          <w:szCs w:val="20"/>
          <w:lang w:val="af-ZA"/>
        </w:rPr>
        <w:t>Եթե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բողոքը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չի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բավարարում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Օրենքի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50-</w:t>
      </w:r>
      <w:r w:rsidR="00B027EF" w:rsidRPr="00AF04FC">
        <w:rPr>
          <w:rFonts w:ascii="Arial" w:hAnsi="Arial" w:cs="Arial"/>
          <w:sz w:val="20"/>
          <w:szCs w:val="20"/>
          <w:lang w:val="af-ZA"/>
        </w:rPr>
        <w:t>րդ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հոդվածով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սահմանված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պահանջներին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ապա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այն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ստանալուն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հաջորդող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երկու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աշխատանքային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օրվա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ընթացքում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գնումների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հետ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կապված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բողոքներ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անձն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այդ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մասին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գրությամբ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տեղեկացնում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է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բողոքը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ներկայացրած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անձին՝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նրան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տալով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երկու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աշխատանքային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օր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ժամկետ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արձանագրված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թերությունները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վերացնելու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համար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Գրությունը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ելքագրվելու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օրը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գնումների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հետ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կապված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բողոքներ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քննող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անձը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դրա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բնօրինակից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արտատպված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(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սկանավորված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)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տարբերակը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ուղարկում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է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նաև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բողոքում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նշված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էլեկտրոնային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փոստի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B027EF" w:rsidRPr="00AF04FC">
        <w:rPr>
          <w:rFonts w:ascii="Arial" w:hAnsi="Arial" w:cs="Arial"/>
          <w:sz w:val="20"/>
          <w:szCs w:val="20"/>
          <w:lang w:val="af-ZA"/>
        </w:rPr>
        <w:t>հասցեին</w:t>
      </w:r>
      <w:r w:rsidR="00B027EF"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bookmarkEnd w:id="7"/>
      <w:r w:rsidRPr="00AF04FC">
        <w:rPr>
          <w:rFonts w:ascii="Arial" w:hAnsi="Arial" w:cs="Arial"/>
          <w:sz w:val="20"/>
          <w:szCs w:val="20"/>
          <w:lang w:val="ru-RU"/>
        </w:rPr>
        <w:t>Ընդ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եթե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հրավերի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1-</w:t>
      </w:r>
      <w:r w:rsidRPr="00AF04FC">
        <w:rPr>
          <w:rFonts w:ascii="Arial" w:hAnsi="Arial" w:cs="Arial"/>
          <w:sz w:val="20"/>
          <w:szCs w:val="20"/>
        </w:rPr>
        <w:t>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12.4 </w:t>
      </w:r>
      <w:r w:rsidRPr="00AF04FC">
        <w:rPr>
          <w:rFonts w:ascii="Arial" w:hAnsi="Arial" w:cs="Arial"/>
          <w:sz w:val="20"/>
          <w:szCs w:val="20"/>
          <w:lang w:val="ru-RU"/>
        </w:rPr>
        <w:t>կետի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2-</w:t>
      </w:r>
      <w:r w:rsidRPr="00AF04FC">
        <w:rPr>
          <w:rFonts w:ascii="Arial" w:hAnsi="Arial" w:cs="Arial"/>
          <w:sz w:val="20"/>
          <w:szCs w:val="20"/>
          <w:lang w:val="ru-RU"/>
        </w:rPr>
        <w:t>րդ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ենթակետով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սահմանված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ժամկետում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չի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բավարարել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Օրենքի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50-</w:t>
      </w:r>
      <w:r w:rsidRPr="00AF04FC">
        <w:rPr>
          <w:rFonts w:ascii="Arial" w:hAnsi="Arial" w:cs="Arial"/>
          <w:sz w:val="20"/>
          <w:szCs w:val="20"/>
          <w:lang w:val="ru-RU"/>
        </w:rPr>
        <w:t>րդ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հոդվածի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պահանջները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ապա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կետով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սահմանված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ժամկետում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շտկված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համարվում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սահմանված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ժամկետում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0952D8" w:rsidRPr="00AF04FC" w:rsidRDefault="000952D8" w:rsidP="000952D8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12.9</w:t>
      </w:r>
      <w:bookmarkStart w:id="8" w:name="_Hlk9264833"/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վարույթ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ընդունելու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օրվանից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մեկ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աշխատանքային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ընթացքում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դրա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վերաբերյալ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հայտարարությունը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հրապարակում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տեղեկագրում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Pr="00AF04FC">
        <w:rPr>
          <w:rFonts w:ascii="Arial" w:hAnsi="Arial" w:cs="Arial"/>
          <w:sz w:val="20"/>
          <w:szCs w:val="20"/>
          <w:lang w:val="ru-RU"/>
        </w:rPr>
        <w:t>Ընդ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հայտարարության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մեջ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նշվում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նպատակով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հրավիրվող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նիստերին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առցանց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հետևելու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համացանցային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հղումը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համարվում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վարույթ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ընդունված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արձանագրված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թերությունների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վերացման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վերաբերյալ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հրավերի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12.</w:t>
      </w:r>
      <w:r w:rsidR="00AF4C36" w:rsidRPr="00AF04FC">
        <w:rPr>
          <w:rFonts w:ascii="Arial LatArm" w:hAnsi="Arial LatArm" w:cs="Sylfaen"/>
          <w:sz w:val="20"/>
          <w:szCs w:val="20"/>
          <w:lang w:val="af-ZA"/>
        </w:rPr>
        <w:t>8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կետով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նախատեսված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ժամկետը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լրանալու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իսկ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թերությունները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վերացված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ներկայացվելու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դեպքում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տրամադրվելու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օրվանից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0952D8" w:rsidRPr="00AF04FC" w:rsidRDefault="000952D8" w:rsidP="000952D8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lastRenderedPageBreak/>
        <w:t xml:space="preserve">12.10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վարույթ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ընդունվելու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օրվանից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երկու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աշխատանքային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ընթացքում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գրությամբ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դիմում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պատվիրատուին՝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վերաբերյալ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գրավոր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դիրքորոշում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ինչպես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նաև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կայացնելու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անհրաժեշտ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  <w:lang w:val="ru-RU"/>
        </w:rPr>
        <w:t>գրությամբ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նշված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փաստաթղթերը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պահանջով՝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կցելով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պատճենը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փաստաթղթերը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  <w:lang w:val="ru-RU"/>
        </w:rPr>
        <w:t>առկայության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դեպքում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վերաբերյալ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պատվիրատուի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դիրքորոշումը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պահանջված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փաստաթղթեր</w:t>
      </w:r>
      <w:r w:rsidRPr="00AF04FC">
        <w:rPr>
          <w:rFonts w:ascii="Arial" w:hAnsi="Arial" w:cs="Arial"/>
          <w:sz w:val="20"/>
          <w:szCs w:val="20"/>
        </w:rPr>
        <w:t>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</w:t>
      </w:r>
      <w:r w:rsidRPr="00AF04FC">
        <w:rPr>
          <w:rFonts w:ascii="Arial" w:hAnsi="Arial" w:cs="Arial"/>
          <w:sz w:val="20"/>
          <w:szCs w:val="20"/>
          <w:lang w:val="ru-RU"/>
        </w:rPr>
        <w:t>նձին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են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գրավոր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դրանց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բնօրինակից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արտատպված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(</w:t>
      </w:r>
      <w:r w:rsidRPr="00AF04FC">
        <w:rPr>
          <w:rFonts w:ascii="Arial" w:hAnsi="Arial" w:cs="Arial"/>
          <w:sz w:val="20"/>
          <w:szCs w:val="20"/>
          <w:lang w:val="ru-RU"/>
        </w:rPr>
        <w:t>սկանավորված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) </w:t>
      </w:r>
      <w:r w:rsidRPr="00AF04FC">
        <w:rPr>
          <w:rFonts w:ascii="Arial" w:hAnsi="Arial" w:cs="Arial"/>
          <w:sz w:val="20"/>
          <w:szCs w:val="20"/>
          <w:lang w:val="ru-RU"/>
        </w:rPr>
        <w:t>ձևով</w:t>
      </w:r>
      <w:r w:rsidRPr="00AF04FC">
        <w:rPr>
          <w:rFonts w:ascii="Arial" w:hAnsi="Arial" w:cs="Arial"/>
          <w:sz w:val="20"/>
          <w:szCs w:val="20"/>
        </w:rPr>
        <w:t>՝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սույն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հրավերի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12.5 </w:t>
      </w:r>
      <w:r w:rsidRPr="00AF04FC">
        <w:rPr>
          <w:rFonts w:ascii="Arial" w:hAnsi="Arial" w:cs="Arial"/>
          <w:sz w:val="20"/>
          <w:szCs w:val="20"/>
        </w:rPr>
        <w:t>կետում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նշված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էլեկտրոնային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փոստին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ուղարկվելու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միջոցով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Pr="00AF04FC">
        <w:rPr>
          <w:rFonts w:ascii="Arial" w:hAnsi="Arial" w:cs="Arial"/>
          <w:sz w:val="20"/>
          <w:szCs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կետում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նշված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փաստաթղթերը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</w:t>
      </w:r>
      <w:r w:rsidRPr="00AF04FC">
        <w:rPr>
          <w:rFonts w:ascii="Arial" w:hAnsi="Arial" w:cs="Arial"/>
          <w:sz w:val="20"/>
          <w:szCs w:val="20"/>
          <w:lang w:val="ru-RU"/>
        </w:rPr>
        <w:t>ատվիրատուն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ներկայացնում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պահանջ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ստանալու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օրվանից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հաշված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երկու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աշխատանքային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ընթացքում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bookmarkEnd w:id="8"/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>11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վերաբերյալ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կայացվում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են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այնպիսի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ընթացակարգով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որի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համաձայն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ներկայացրած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af-ZA"/>
        </w:rPr>
        <w:t>պ</w:t>
      </w:r>
      <w:r w:rsidRPr="00AF04FC">
        <w:rPr>
          <w:rFonts w:ascii="Arial" w:hAnsi="Arial" w:cs="Arial"/>
          <w:sz w:val="20"/>
          <w:szCs w:val="20"/>
          <w:lang w:val="ru-RU"/>
        </w:rPr>
        <w:t>ատվիրատուն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ներգրավված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բոլոր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կողմերն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իրավունք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ունենան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լինելու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նպատակով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հրավիրված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նիստերին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իրենց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տեսակետները։</w:t>
      </w:r>
    </w:p>
    <w:p w:rsidR="007A2E3D" w:rsidRPr="00AF04FC" w:rsidRDefault="00996C19" w:rsidP="007A2E3D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12.1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>2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քննությունն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իրականացվում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և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որոշումը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կայացվում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է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վարույթն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ընդունվելու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օրվանից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ոչ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ուշ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քան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քսան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օրացուցային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օրվա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ընթացքում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Նշված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ժամկետը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կարող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է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երկարաձգվել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մեկ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անգամ՝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մինչև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տասն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օր</w:t>
      </w:r>
      <w:r w:rsidR="007A2E3D" w:rsidRPr="00AF04FC">
        <w:rPr>
          <w:rFonts w:ascii="Arial" w:hAnsi="Arial" w:cs="Arial"/>
          <w:sz w:val="20"/>
          <w:szCs w:val="20"/>
        </w:rPr>
        <w:t>ա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ցուցային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օրով՝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գնումների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հետ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կապված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բողոքներ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քննող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ա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նձի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պատճառաբանված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միջանկյալ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որոշմամբ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Ընդ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որում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միջանկյալ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որոշումը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կայացնելու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օրը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գնումների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հետ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կապված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բողոքներ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քննող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</w:rPr>
        <w:t>ա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նձն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ապահովում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է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դրա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մասին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համապատասխան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հայտարարության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հրապարակումը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A2E3D" w:rsidRPr="00AF04FC">
        <w:rPr>
          <w:rFonts w:ascii="Arial" w:hAnsi="Arial" w:cs="Arial"/>
          <w:sz w:val="20"/>
          <w:szCs w:val="20"/>
          <w:lang w:val="ru-RU"/>
        </w:rPr>
        <w:t>տեղեկագրում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իրավապարտադիր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որը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կարող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փոփոխվել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վերացվել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այդ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թվում՝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մասնակի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միայն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դատարանի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կողմից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12.1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>3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անձը</w:t>
      </w:r>
      <w:r w:rsidRPr="00AF04FC">
        <w:rPr>
          <w:rFonts w:ascii="Arial LatArm" w:hAnsi="Arial LatArm" w:cs="Sylfaen"/>
          <w:sz w:val="20"/>
          <w:szCs w:val="20"/>
          <w:lang w:val="af-ZA"/>
        </w:rPr>
        <w:t>`</w:t>
      </w:r>
    </w:p>
    <w:p w:rsidR="00996C19" w:rsidRPr="00AF04FC" w:rsidRDefault="00996C19" w:rsidP="00996C19">
      <w:pPr>
        <w:ind w:firstLine="720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1) </w:t>
      </w:r>
      <w:r w:rsidRPr="00AF04FC">
        <w:rPr>
          <w:rFonts w:ascii="Arial" w:hAnsi="Arial" w:cs="Arial"/>
          <w:sz w:val="20"/>
          <w:szCs w:val="20"/>
        </w:rPr>
        <w:t>իրավունք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ունի</w:t>
      </w:r>
      <w:r w:rsidRPr="00AF04FC" w:rsidDel="00B90C4B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պատվիրատուի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հանձնաժողովի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գործողությունների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անգործության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վերաբերյալ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ընդունելու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հետևյալ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որոշումները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720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" w:hAnsi="Arial" w:cs="Arial"/>
          <w:sz w:val="20"/>
          <w:szCs w:val="20"/>
        </w:rPr>
        <w:t>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. </w:t>
      </w:r>
      <w:proofErr w:type="gramStart"/>
      <w:r w:rsidRPr="00AF04FC">
        <w:rPr>
          <w:rFonts w:ascii="Arial" w:hAnsi="Arial" w:cs="Arial"/>
          <w:sz w:val="20"/>
          <w:szCs w:val="20"/>
        </w:rPr>
        <w:t>արգելելու</w:t>
      </w:r>
      <w:proofErr w:type="gramEnd"/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կատարել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որոշակի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գործողություններ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ընդունել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որոշումներ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>,</w:t>
      </w:r>
    </w:p>
    <w:p w:rsidR="00996C19" w:rsidRPr="00AF04FC" w:rsidRDefault="00996C19" w:rsidP="00996C19">
      <w:pPr>
        <w:ind w:firstLine="720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" w:hAnsi="Arial" w:cs="Arial"/>
          <w:sz w:val="20"/>
          <w:szCs w:val="20"/>
        </w:rPr>
        <w:t>բ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. </w:t>
      </w:r>
      <w:proofErr w:type="gramStart"/>
      <w:r w:rsidRPr="00AF04FC">
        <w:rPr>
          <w:rFonts w:ascii="Arial" w:hAnsi="Arial" w:cs="Arial"/>
          <w:sz w:val="20"/>
          <w:szCs w:val="20"/>
        </w:rPr>
        <w:t>պարտավորեցնելու</w:t>
      </w:r>
      <w:proofErr w:type="gramEnd"/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ընդունել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համապատասխան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որոշումներ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ներառյալ՝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չկայացած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հայտարարելու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գնման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ընթացակարգը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բացառությամբ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պայմանագիրը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անվավեր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ճանաչելու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որոշման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720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2) </w:t>
      </w:r>
      <w:r w:rsidRPr="00AF04FC">
        <w:rPr>
          <w:rFonts w:ascii="Arial" w:hAnsi="Arial" w:cs="Arial"/>
          <w:sz w:val="20"/>
          <w:szCs w:val="20"/>
        </w:rPr>
        <w:t>որոշում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կայացնում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մասնակցին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գործընթացին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մասնակցելու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իրավունք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չունեցող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մասնակիցների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ցուցակում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ներառելու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մասին</w:t>
      </w:r>
      <w:r w:rsidRPr="00AF04FC">
        <w:rPr>
          <w:rFonts w:ascii="Arial LatArm" w:hAnsi="Arial LatArm" w:cs="Sylfaen"/>
          <w:sz w:val="20"/>
          <w:szCs w:val="20"/>
          <w:lang w:val="af-ZA"/>
        </w:rPr>
        <w:t>.</w:t>
      </w:r>
    </w:p>
    <w:p w:rsidR="00996C19" w:rsidRPr="00AF04FC" w:rsidRDefault="00996C19" w:rsidP="00996C19">
      <w:pPr>
        <w:ind w:firstLine="720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3) </w:t>
      </w:r>
      <w:r w:rsidRPr="00AF04FC">
        <w:rPr>
          <w:rFonts w:ascii="Arial" w:hAnsi="Arial" w:cs="Arial"/>
          <w:sz w:val="20"/>
          <w:szCs w:val="20"/>
        </w:rPr>
        <w:t>հաշվառում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կողմից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ընդունված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որոշումները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դրանց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կատարման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նկատմամբ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իրականացնում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հսկողություն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12.1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>4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կողմից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բավարարվելու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դեպքում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պ</w:t>
      </w:r>
      <w:r w:rsidRPr="00AF04FC">
        <w:rPr>
          <w:rFonts w:ascii="Arial" w:hAnsi="Arial" w:cs="Arial"/>
          <w:sz w:val="20"/>
          <w:szCs w:val="20"/>
          <w:lang w:val="ru-RU"/>
        </w:rPr>
        <w:t>ատվիրատուն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պատասխանատվություն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կրում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ներկայացրած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պատճառված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սահմանված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կարգով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հիմնավորված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վնասի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հատուցման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համար։</w:t>
      </w:r>
    </w:p>
    <w:p w:rsidR="00714C96" w:rsidRPr="00AF04FC" w:rsidRDefault="00996C19" w:rsidP="00714C96">
      <w:pPr>
        <w:pStyle w:val="af3"/>
        <w:shd w:val="clear" w:color="auto" w:fill="FFFFFF"/>
        <w:spacing w:before="0" w:beforeAutospacing="0" w:after="0" w:afterAutospacing="0"/>
        <w:ind w:firstLine="567"/>
        <w:jc w:val="both"/>
        <w:rPr>
          <w:rFonts w:ascii="Arial LatArm" w:hAnsi="Arial LatArm"/>
          <w:color w:val="000000"/>
          <w:sz w:val="21"/>
          <w:szCs w:val="21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12.1</w:t>
      </w:r>
      <w:r w:rsidR="007A2E3D" w:rsidRPr="00AF04FC">
        <w:rPr>
          <w:rFonts w:ascii="Arial LatArm" w:hAnsi="Arial LatArm" w:cs="Sylfaen"/>
          <w:sz w:val="20"/>
          <w:szCs w:val="20"/>
          <w:lang w:val="af-ZA"/>
        </w:rPr>
        <w:t>5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քննությունը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բաց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հանրության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համար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bookmarkStart w:id="9" w:name="_Hlk9265079"/>
      <w:r w:rsidR="00714C96"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քննությունն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իրականացվում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է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նիստերի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միջոցով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Նիստերը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ձայնագրվում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են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և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վերաբերյալ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կայացված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որոշման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հետ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մեկտեղ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հրապարակվում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են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տեղեկագրում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Ձայնագրման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անհնարինության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դեպքում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նիստերը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սղագրվում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Նիստերը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առցանց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հեռարձակվում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են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նաև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714C96" w:rsidRPr="00AF04FC">
        <w:rPr>
          <w:rFonts w:ascii="Arial" w:hAnsi="Arial" w:cs="Arial"/>
          <w:sz w:val="20"/>
          <w:szCs w:val="20"/>
          <w:lang w:val="ru-RU"/>
        </w:rPr>
        <w:t>համացանցում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bookmarkEnd w:id="9"/>
    <w:p w:rsidR="00996C19" w:rsidRPr="00AF04FC" w:rsidRDefault="00714C96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 w:rsidDel="00714C96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>12.1</w:t>
      </w:r>
      <w:r w:rsidRPr="00AF04FC">
        <w:rPr>
          <w:rFonts w:ascii="Arial LatArm" w:hAnsi="Arial LatArm" w:cs="Sylfaen"/>
          <w:sz w:val="20"/>
          <w:szCs w:val="20"/>
          <w:lang w:val="af-ZA"/>
        </w:rPr>
        <w:t>6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Յուրաքանչյուր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անձ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որի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շահերը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խախտվել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են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կամ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կարող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են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խախտվել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բողոքարկման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հիմք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ծառայած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գործողությունների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արդյունքում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իրավունք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ունի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մասնակցելու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բողոքարկման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ընթացակարգին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մինչև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բողոքի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վերաբերյալ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որոշում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ընդունելու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ժամկետը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հետ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քննող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անձին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ներկայացնելով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համանման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բողոք։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Օրենքի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50-</w:t>
      </w:r>
      <w:r w:rsidR="00996C19" w:rsidRPr="00AF04FC">
        <w:rPr>
          <w:rFonts w:ascii="Arial" w:hAnsi="Arial" w:cs="Arial"/>
          <w:sz w:val="20"/>
          <w:szCs w:val="20"/>
          <w:lang w:val="ru-RU"/>
        </w:rPr>
        <w:t>րդ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հոդվածի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համաձայն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բողոքարկման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ընթացակարգին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չմասնակցած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անձը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զրկվում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է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հետ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քննող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անձին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համանման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բողոք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ներկայացնելու</w:t>
      </w:r>
      <w:r w:rsidR="00996C19"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996C19" w:rsidRPr="00AF04FC">
        <w:rPr>
          <w:rFonts w:ascii="Arial" w:hAnsi="Arial" w:cs="Arial"/>
          <w:sz w:val="20"/>
          <w:szCs w:val="20"/>
          <w:lang w:val="ru-RU"/>
        </w:rPr>
        <w:t>իրավունքից։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12.1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>7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AF04FC">
        <w:rPr>
          <w:rFonts w:ascii="Arial" w:hAnsi="Arial" w:cs="Arial"/>
          <w:sz w:val="20"/>
          <w:szCs w:val="20"/>
          <w:lang w:val="ru-RU"/>
        </w:rPr>
        <w:t>կայացնելու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հաջորդող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երկու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աշխատանքային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ընթացքում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որոշումը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հրապարակում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տեղեկագրում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  <w:lang w:val="af-ZA"/>
        </w:rPr>
        <w:t>նշելով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հրապարակման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af-ZA"/>
        </w:rPr>
        <w:t>ամսաթիվը</w:t>
      </w:r>
      <w:r w:rsidRPr="00AF04FC">
        <w:rPr>
          <w:rFonts w:ascii="Arial" w:hAnsi="Arial" w:cs="Arial"/>
          <w:sz w:val="20"/>
          <w:szCs w:val="20"/>
          <w:lang w:val="ru-RU"/>
        </w:rPr>
        <w:t>։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ուժի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մեջ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մտնում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տեղե</w:t>
      </w:r>
      <w:r w:rsidRPr="00AF04FC">
        <w:rPr>
          <w:rFonts w:ascii="Arial" w:hAnsi="Arial" w:cs="Arial"/>
          <w:sz w:val="20"/>
          <w:szCs w:val="20"/>
        </w:rPr>
        <w:t>կ</w:t>
      </w:r>
      <w:r w:rsidRPr="00AF04FC">
        <w:rPr>
          <w:rFonts w:ascii="Arial" w:hAnsi="Arial" w:cs="Arial"/>
          <w:sz w:val="20"/>
          <w:szCs w:val="20"/>
          <w:lang w:val="ru-RU"/>
        </w:rPr>
        <w:t>ագրում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հրապարակելուն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հաջորդող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օրը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t>12.1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>8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Յուրաքանչյուր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որը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շահագրգռված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կոնկրետ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գործարքի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կնքման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հարցում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վնասներ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կրել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</w:t>
      </w:r>
      <w:r w:rsidRPr="00AF04FC">
        <w:rPr>
          <w:rFonts w:ascii="Arial" w:hAnsi="Arial" w:cs="Arial"/>
          <w:sz w:val="20"/>
          <w:szCs w:val="20"/>
          <w:lang w:val="ru-RU"/>
        </w:rPr>
        <w:t>ատվիրատուի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հանձնաժողովի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AF04FC">
        <w:rPr>
          <w:rFonts w:ascii="Arial" w:hAnsi="Arial" w:cs="Arial"/>
          <w:sz w:val="20"/>
          <w:szCs w:val="20"/>
          <w:lang w:val="ru-RU"/>
        </w:rPr>
        <w:t>կատարած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գործողության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անգործության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հետևանքով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իրավունք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ունի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դատական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կարգով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պահանջելու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վնասների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փոխհատուցում։</w:t>
      </w:r>
    </w:p>
    <w:p w:rsidR="00996C19" w:rsidRPr="00AF04FC" w:rsidRDefault="00996C19" w:rsidP="00996C19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lastRenderedPageBreak/>
        <w:t>12.1</w:t>
      </w:r>
      <w:r w:rsidR="00714C96" w:rsidRPr="00AF04FC">
        <w:rPr>
          <w:rFonts w:ascii="Arial LatArm" w:hAnsi="Arial LatArm" w:cs="Sylfaen"/>
          <w:sz w:val="20"/>
          <w:szCs w:val="20"/>
          <w:lang w:val="af-ZA"/>
        </w:rPr>
        <w:t>9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ինքնաբերաբար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կասեցնում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գործընթացը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</w:rPr>
        <w:t>Օ</w:t>
      </w:r>
      <w:r w:rsidRPr="00AF04FC">
        <w:rPr>
          <w:rFonts w:ascii="Arial" w:hAnsi="Arial" w:cs="Arial"/>
          <w:sz w:val="20"/>
          <w:szCs w:val="20"/>
          <w:lang w:val="ru-RU"/>
        </w:rPr>
        <w:t>րենքի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50-</w:t>
      </w:r>
      <w:r w:rsidRPr="00AF04FC">
        <w:rPr>
          <w:rFonts w:ascii="Arial" w:hAnsi="Arial" w:cs="Arial"/>
          <w:sz w:val="20"/>
          <w:szCs w:val="20"/>
          <w:lang w:val="ru-RU"/>
        </w:rPr>
        <w:t>րդ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հոդվածի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9-</w:t>
      </w:r>
      <w:r w:rsidRPr="00AF04FC">
        <w:rPr>
          <w:rFonts w:ascii="Arial" w:hAnsi="Arial" w:cs="Arial"/>
          <w:sz w:val="20"/>
          <w:szCs w:val="20"/>
          <w:lang w:val="ru-RU"/>
        </w:rPr>
        <w:t>րդ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մասով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նախատեսված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հայտարարությունը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հրապարակվելու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օրվանից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մինչև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բողոքի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քննության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արդյունքներով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AF04FC">
        <w:rPr>
          <w:rFonts w:ascii="Arial" w:hAnsi="Arial" w:cs="Arial"/>
          <w:sz w:val="20"/>
          <w:szCs w:val="20"/>
          <w:lang w:val="ru-RU"/>
        </w:rPr>
        <w:t>ընդունված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որոշման՝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ուժի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մեջ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մտնելու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:  </w:t>
      </w:r>
    </w:p>
    <w:p w:rsidR="00621350" w:rsidRPr="00AF04FC" w:rsidRDefault="00621350" w:rsidP="00621350">
      <w:pPr>
        <w:ind w:firstLine="567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" w:hAnsi="Arial" w:cs="Arial"/>
          <w:sz w:val="20"/>
          <w:szCs w:val="20"/>
          <w:lang w:val="ru-RU"/>
        </w:rPr>
        <w:t>Օրենքի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51-</w:t>
      </w:r>
      <w:r w:rsidRPr="00AF04FC">
        <w:rPr>
          <w:rFonts w:ascii="Arial" w:hAnsi="Arial" w:cs="Arial"/>
          <w:sz w:val="20"/>
          <w:szCs w:val="20"/>
          <w:lang w:val="ru-RU"/>
        </w:rPr>
        <w:t>րդ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հոդվածի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համաձայն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</w:t>
      </w:r>
      <w:r w:rsidRPr="00AF04FC">
        <w:rPr>
          <w:rFonts w:ascii="Arial" w:hAnsi="Arial" w:cs="Arial"/>
          <w:sz w:val="20"/>
          <w:szCs w:val="20"/>
          <w:lang w:val="ru-RU"/>
        </w:rPr>
        <w:t>նձը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կայացնում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գործընթացի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կասեցումը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մասին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եթե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օրենքի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2-</w:t>
      </w:r>
      <w:r w:rsidRPr="00AF04FC">
        <w:rPr>
          <w:rFonts w:ascii="Arial" w:hAnsi="Arial" w:cs="Arial"/>
          <w:sz w:val="20"/>
          <w:szCs w:val="20"/>
          <w:lang w:val="ru-RU"/>
        </w:rPr>
        <w:t>րդ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հոդվածի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1-</w:t>
      </w:r>
      <w:r w:rsidRPr="00AF04FC">
        <w:rPr>
          <w:rFonts w:ascii="Arial" w:hAnsi="Arial" w:cs="Arial"/>
          <w:sz w:val="20"/>
          <w:szCs w:val="20"/>
          <w:lang w:val="ru-RU"/>
        </w:rPr>
        <w:t>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մասով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սահմանված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մարմինների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ղեկավարները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իսկ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իրավաբանական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անձանց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դեպքում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  <w:lang w:val="ru-RU"/>
        </w:rPr>
        <w:t>գործադիր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մարմնի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ղեկավարը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գրավոր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հայտնում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որ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հանրային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պաշտպանության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ազգային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անվտանգության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շահերից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ելնելով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անհրաժեշտ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շարունակել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գործընթացը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AE679C" w:rsidRPr="00AF04FC" w:rsidRDefault="00996C19" w:rsidP="00996C19">
      <w:pPr>
        <w:ind w:firstLine="567"/>
        <w:jc w:val="both"/>
        <w:rPr>
          <w:rFonts w:ascii="Arial LatArm" w:hAnsi="Arial LatArm" w:cs="Sylfaen"/>
          <w:b/>
          <w:sz w:val="20"/>
          <w:szCs w:val="20"/>
          <w:lang w:val="es-ES"/>
        </w:rPr>
      </w:pP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որոշմամբ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կասեցումը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կարող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հանվել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եթե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</w:t>
      </w:r>
      <w:r w:rsidRPr="00AF04FC">
        <w:rPr>
          <w:rFonts w:ascii="Arial" w:hAnsi="Arial" w:cs="Arial"/>
          <w:sz w:val="20"/>
          <w:szCs w:val="20"/>
          <w:lang w:val="ru-RU"/>
        </w:rPr>
        <w:t>ատվիրատուի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ներկայացրած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հիմնավորումների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համաձայն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հանրային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պաշտպանության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ազգային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անվտանգության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շահերից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ելնելով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  <w:lang w:val="ru-RU"/>
        </w:rPr>
        <w:t>անհրաժեշտ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շարունակել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գործընթացը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: </w:t>
      </w:r>
      <w:r w:rsidRPr="00AF04FC">
        <w:rPr>
          <w:rFonts w:ascii="Arial" w:hAnsi="Arial" w:cs="Arial"/>
          <w:sz w:val="20"/>
          <w:szCs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կետ</w:t>
      </w:r>
      <w:r w:rsidRPr="00AF04FC">
        <w:rPr>
          <w:rFonts w:ascii="Arial" w:hAnsi="Arial" w:cs="Arial"/>
          <w:sz w:val="20"/>
          <w:szCs w:val="20"/>
          <w:lang w:val="ru-RU"/>
        </w:rPr>
        <w:t>ով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նախատեսված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որոշումը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գնումների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հետ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կապված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բողոքներ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քննող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անձը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հրապարակում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տեղեկագրում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  <w:lang w:val="ru-RU"/>
        </w:rPr>
        <w:t>այն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կայացնելու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օրվան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հաջորդող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աշխատանքային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օրը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AE679C" w:rsidRPr="00AF04FC" w:rsidRDefault="00AE679C" w:rsidP="00EF3662">
      <w:pPr>
        <w:ind w:firstLine="567"/>
        <w:jc w:val="center"/>
        <w:rPr>
          <w:rFonts w:ascii="Arial LatArm" w:hAnsi="Arial LatArm" w:cs="Sylfaen"/>
          <w:b/>
          <w:szCs w:val="22"/>
          <w:lang w:val="es-ES"/>
        </w:rPr>
      </w:pPr>
    </w:p>
    <w:p w:rsidR="00E74BF6" w:rsidRPr="00AF04FC" w:rsidRDefault="00E74BF6" w:rsidP="00EF3662">
      <w:pPr>
        <w:ind w:firstLine="567"/>
        <w:jc w:val="center"/>
        <w:rPr>
          <w:rFonts w:ascii="Arial LatArm" w:hAnsi="Arial LatArm" w:cs="Sylfaen"/>
          <w:b/>
          <w:szCs w:val="22"/>
          <w:lang w:val="es-ES"/>
        </w:rPr>
      </w:pPr>
    </w:p>
    <w:p w:rsidR="00096865" w:rsidRPr="00AF04FC" w:rsidRDefault="00703C74" w:rsidP="00EF3662">
      <w:pPr>
        <w:ind w:firstLine="567"/>
        <w:jc w:val="center"/>
        <w:rPr>
          <w:rFonts w:ascii="Arial LatArm" w:hAnsi="Arial LatArm"/>
          <w:b/>
          <w:szCs w:val="22"/>
          <w:lang w:val="af-ZA"/>
        </w:rPr>
      </w:pPr>
      <w:r w:rsidRPr="00AF04FC">
        <w:rPr>
          <w:rFonts w:ascii="Arial LatArm" w:hAnsi="Arial LatArm" w:cs="Sylfaen"/>
          <w:b/>
          <w:szCs w:val="22"/>
          <w:lang w:val="es-ES"/>
        </w:rPr>
        <w:br w:type="page"/>
      </w:r>
      <w:r w:rsidR="00096865" w:rsidRPr="00AF04FC">
        <w:rPr>
          <w:rFonts w:ascii="Arial" w:hAnsi="Arial" w:cs="Arial"/>
          <w:b/>
          <w:szCs w:val="22"/>
          <w:lang w:val="es-ES"/>
        </w:rPr>
        <w:lastRenderedPageBreak/>
        <w:t>ՄԱՍ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 II</w:t>
      </w:r>
    </w:p>
    <w:p w:rsidR="00096865" w:rsidRPr="00AF04FC" w:rsidRDefault="00096865" w:rsidP="00EF3662">
      <w:pPr>
        <w:pStyle w:val="aa"/>
        <w:ind w:right="-7"/>
        <w:jc w:val="center"/>
        <w:rPr>
          <w:rFonts w:ascii="Arial LatArm" w:hAnsi="Arial LatArm"/>
          <w:b/>
          <w:szCs w:val="22"/>
          <w:lang w:val="af-ZA"/>
        </w:rPr>
      </w:pPr>
      <w:r w:rsidRPr="00AF04FC">
        <w:rPr>
          <w:rFonts w:ascii="Arial" w:hAnsi="Arial" w:cs="Arial"/>
          <w:b/>
          <w:szCs w:val="22"/>
          <w:lang w:val="es-ES"/>
        </w:rPr>
        <w:t>Հ</w:t>
      </w:r>
      <w:r w:rsidRPr="00AF04FC">
        <w:rPr>
          <w:rFonts w:ascii="Arial LatArm" w:hAnsi="Arial LatArm"/>
          <w:b/>
          <w:szCs w:val="22"/>
          <w:lang w:val="af-ZA"/>
        </w:rPr>
        <w:t xml:space="preserve"> </w:t>
      </w:r>
      <w:r w:rsidRPr="00AF04FC">
        <w:rPr>
          <w:rFonts w:ascii="Arial" w:hAnsi="Arial" w:cs="Arial"/>
          <w:b/>
          <w:szCs w:val="22"/>
          <w:lang w:val="es-ES"/>
        </w:rPr>
        <w:t>Ր</w:t>
      </w:r>
      <w:r w:rsidRPr="00AF04FC">
        <w:rPr>
          <w:rFonts w:ascii="Arial LatArm" w:hAnsi="Arial LatArm"/>
          <w:b/>
          <w:szCs w:val="22"/>
          <w:lang w:val="af-ZA"/>
        </w:rPr>
        <w:t xml:space="preserve"> </w:t>
      </w:r>
      <w:r w:rsidRPr="00AF04FC">
        <w:rPr>
          <w:rFonts w:ascii="Arial" w:hAnsi="Arial" w:cs="Arial"/>
          <w:b/>
          <w:szCs w:val="22"/>
          <w:lang w:val="es-ES"/>
        </w:rPr>
        <w:t>Ա</w:t>
      </w:r>
      <w:r w:rsidRPr="00AF04FC">
        <w:rPr>
          <w:rFonts w:ascii="Arial LatArm" w:hAnsi="Arial LatArm"/>
          <w:b/>
          <w:szCs w:val="22"/>
          <w:lang w:val="af-ZA"/>
        </w:rPr>
        <w:t xml:space="preserve"> </w:t>
      </w:r>
      <w:r w:rsidRPr="00AF04FC">
        <w:rPr>
          <w:rFonts w:ascii="Arial" w:hAnsi="Arial" w:cs="Arial"/>
          <w:b/>
          <w:szCs w:val="22"/>
          <w:lang w:val="es-ES"/>
        </w:rPr>
        <w:t>Հ</w:t>
      </w:r>
      <w:r w:rsidRPr="00AF04FC">
        <w:rPr>
          <w:rFonts w:ascii="Arial LatArm" w:hAnsi="Arial LatArm"/>
          <w:b/>
          <w:szCs w:val="22"/>
          <w:lang w:val="af-ZA"/>
        </w:rPr>
        <w:t xml:space="preserve"> </w:t>
      </w:r>
      <w:r w:rsidRPr="00AF04FC">
        <w:rPr>
          <w:rFonts w:ascii="Arial" w:hAnsi="Arial" w:cs="Arial"/>
          <w:b/>
          <w:szCs w:val="22"/>
          <w:lang w:val="es-ES"/>
        </w:rPr>
        <w:t>Ա</w:t>
      </w:r>
      <w:r w:rsidRPr="00AF04FC">
        <w:rPr>
          <w:rFonts w:ascii="Arial LatArm" w:hAnsi="Arial LatArm"/>
          <w:b/>
          <w:szCs w:val="22"/>
          <w:lang w:val="af-ZA"/>
        </w:rPr>
        <w:t xml:space="preserve"> </w:t>
      </w:r>
      <w:r w:rsidRPr="00AF04FC">
        <w:rPr>
          <w:rFonts w:ascii="Arial" w:hAnsi="Arial" w:cs="Arial"/>
          <w:b/>
          <w:szCs w:val="22"/>
          <w:lang w:val="es-ES"/>
        </w:rPr>
        <w:t>Ն</w:t>
      </w:r>
      <w:r w:rsidRPr="00AF04FC">
        <w:rPr>
          <w:rFonts w:ascii="Arial LatArm" w:hAnsi="Arial LatArm"/>
          <w:b/>
          <w:szCs w:val="22"/>
          <w:lang w:val="af-ZA"/>
        </w:rPr>
        <w:t xml:space="preserve"> </w:t>
      </w:r>
      <w:r w:rsidRPr="00AF04FC">
        <w:rPr>
          <w:rFonts w:ascii="Arial" w:hAnsi="Arial" w:cs="Arial"/>
          <w:b/>
          <w:szCs w:val="22"/>
          <w:lang w:val="es-ES"/>
        </w:rPr>
        <w:t>Գ</w:t>
      </w:r>
    </w:p>
    <w:p w:rsidR="00096865" w:rsidRPr="00AF04FC" w:rsidRDefault="008E48C8" w:rsidP="00EF3662">
      <w:pPr>
        <w:pStyle w:val="aa"/>
        <w:ind w:right="-7"/>
        <w:jc w:val="center"/>
        <w:rPr>
          <w:rFonts w:ascii="Arial LatArm" w:hAnsi="Arial LatArm"/>
          <w:b/>
          <w:szCs w:val="22"/>
          <w:lang w:val="af-ZA"/>
        </w:rPr>
      </w:pPr>
      <w:r w:rsidRPr="000730A7">
        <w:rPr>
          <w:rFonts w:ascii="Arial" w:hAnsi="Arial" w:cs="Arial"/>
          <w:b/>
          <w:color w:val="FF0000"/>
          <w:szCs w:val="22"/>
          <w:lang w:val="ru-RU"/>
        </w:rPr>
        <w:t>ԳՆԱՆՇՄԱՆ</w:t>
      </w:r>
      <w:r w:rsidRPr="000730A7">
        <w:rPr>
          <w:rFonts w:ascii="Arial" w:hAnsi="Arial" w:cs="Arial"/>
          <w:b/>
          <w:color w:val="FF0000"/>
          <w:szCs w:val="22"/>
          <w:lang w:val="af-ZA"/>
        </w:rPr>
        <w:t xml:space="preserve"> </w:t>
      </w:r>
      <w:r w:rsidRPr="000730A7">
        <w:rPr>
          <w:rFonts w:ascii="Arial" w:hAnsi="Arial" w:cs="Arial"/>
          <w:b/>
          <w:color w:val="FF0000"/>
          <w:szCs w:val="22"/>
          <w:lang w:val="ru-RU"/>
        </w:rPr>
        <w:t>ՀԱՐՑՄԱՆ</w:t>
      </w:r>
      <w:r w:rsidRPr="000730A7">
        <w:rPr>
          <w:rFonts w:ascii="Arial" w:hAnsi="Arial" w:cs="Arial"/>
          <w:b/>
          <w:color w:val="FF0000"/>
          <w:szCs w:val="22"/>
          <w:lang w:val="af-ZA"/>
        </w:rPr>
        <w:t xml:space="preserve"> </w:t>
      </w:r>
      <w:r w:rsidRPr="000730A7">
        <w:rPr>
          <w:rFonts w:ascii="Arial" w:hAnsi="Arial" w:cs="Arial"/>
          <w:b/>
          <w:color w:val="FF0000"/>
          <w:szCs w:val="22"/>
          <w:lang w:val="ru-RU"/>
        </w:rPr>
        <w:t>ԸՆԹԱՑԱԿԱՐԳԻ</w:t>
      </w:r>
      <w:r w:rsidRPr="000730A7">
        <w:rPr>
          <w:rFonts w:ascii="Arial" w:hAnsi="Arial" w:cs="Arial"/>
          <w:b/>
          <w:color w:val="FF0000"/>
          <w:szCs w:val="22"/>
          <w:lang w:val="af-ZA"/>
        </w:rPr>
        <w:t xml:space="preserve"> </w:t>
      </w:r>
      <w:r w:rsidR="00096865" w:rsidRPr="000730A7">
        <w:rPr>
          <w:rFonts w:ascii="Arial LatArm" w:hAnsi="Arial LatArm"/>
          <w:b/>
          <w:color w:val="FF0000"/>
          <w:szCs w:val="22"/>
          <w:lang w:val="af-ZA"/>
        </w:rPr>
        <w:t xml:space="preserve">   </w:t>
      </w:r>
      <w:r w:rsidR="00096865" w:rsidRPr="000730A7">
        <w:rPr>
          <w:rFonts w:ascii="Arial" w:hAnsi="Arial" w:cs="Arial"/>
          <w:b/>
          <w:color w:val="FF0000"/>
          <w:szCs w:val="22"/>
          <w:lang w:val="es-ES"/>
        </w:rPr>
        <w:t>Հ</w:t>
      </w:r>
      <w:r w:rsidR="00096865" w:rsidRPr="000730A7">
        <w:rPr>
          <w:rFonts w:ascii="Arial LatArm" w:hAnsi="Arial LatArm"/>
          <w:b/>
          <w:color w:val="FF0000"/>
          <w:szCs w:val="22"/>
          <w:lang w:val="af-ZA"/>
        </w:rPr>
        <w:t xml:space="preserve"> </w:t>
      </w:r>
      <w:r w:rsidR="00096865" w:rsidRPr="000730A7">
        <w:rPr>
          <w:rFonts w:ascii="Arial" w:hAnsi="Arial" w:cs="Arial"/>
          <w:b/>
          <w:color w:val="FF0000"/>
          <w:szCs w:val="22"/>
          <w:lang w:val="es-ES"/>
        </w:rPr>
        <w:t>Ա</w:t>
      </w:r>
      <w:r w:rsidR="00096865" w:rsidRPr="000730A7">
        <w:rPr>
          <w:rFonts w:ascii="Arial LatArm" w:hAnsi="Arial LatArm"/>
          <w:b/>
          <w:color w:val="FF0000"/>
          <w:szCs w:val="22"/>
          <w:lang w:val="af-ZA"/>
        </w:rPr>
        <w:t xml:space="preserve"> </w:t>
      </w:r>
      <w:r w:rsidR="00096865" w:rsidRPr="000730A7">
        <w:rPr>
          <w:rFonts w:ascii="Arial" w:hAnsi="Arial" w:cs="Arial"/>
          <w:b/>
          <w:color w:val="FF0000"/>
          <w:szCs w:val="22"/>
          <w:lang w:val="es-ES"/>
        </w:rPr>
        <w:t>Յ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Տ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Ը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  </w:t>
      </w:r>
      <w:r w:rsidR="00096865" w:rsidRPr="00AF04FC">
        <w:rPr>
          <w:rFonts w:ascii="Arial" w:hAnsi="Arial" w:cs="Arial"/>
          <w:b/>
          <w:szCs w:val="22"/>
          <w:lang w:val="es-ES"/>
        </w:rPr>
        <w:t>Պ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Ա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Տ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Ր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Ա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Ս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Տ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Ե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Լ</w:t>
      </w:r>
      <w:r w:rsidR="00096865" w:rsidRPr="00AF04FC">
        <w:rPr>
          <w:rFonts w:ascii="Arial LatArm" w:hAnsi="Arial LatArm"/>
          <w:b/>
          <w:szCs w:val="22"/>
          <w:lang w:val="af-ZA"/>
        </w:rPr>
        <w:t xml:space="preserve"> </w:t>
      </w:r>
      <w:r w:rsidR="00096865" w:rsidRPr="00AF04FC">
        <w:rPr>
          <w:rFonts w:ascii="Arial" w:hAnsi="Arial" w:cs="Arial"/>
          <w:b/>
          <w:szCs w:val="22"/>
          <w:lang w:val="es-ES"/>
        </w:rPr>
        <w:t>ՈՒ</w:t>
      </w:r>
    </w:p>
    <w:p w:rsidR="00096865" w:rsidRPr="00AF04FC" w:rsidRDefault="00096865" w:rsidP="00EF3662">
      <w:pPr>
        <w:ind w:firstLine="567"/>
        <w:jc w:val="center"/>
        <w:rPr>
          <w:rFonts w:ascii="Arial LatArm" w:hAnsi="Arial LatArm"/>
          <w:szCs w:val="22"/>
          <w:lang w:val="af-ZA"/>
        </w:rPr>
      </w:pPr>
    </w:p>
    <w:p w:rsidR="00096865" w:rsidRPr="00AF04FC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AF04FC">
        <w:rPr>
          <w:rFonts w:ascii="Arial LatArm" w:hAnsi="Arial LatArm"/>
          <w:b/>
          <w:sz w:val="20"/>
          <w:lang w:val="af-ZA"/>
        </w:rPr>
        <w:t xml:space="preserve">1. </w:t>
      </w:r>
      <w:r w:rsidRPr="00AF04FC">
        <w:rPr>
          <w:rFonts w:ascii="Arial" w:hAnsi="Arial" w:cs="Arial"/>
          <w:b/>
          <w:sz w:val="20"/>
          <w:lang w:val="es-ES"/>
        </w:rPr>
        <w:t>ԸՆԴՀԱՆՈՒՐ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es-ES"/>
        </w:rPr>
        <w:t>ԴՐՈՒՅԹՆԵՐ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/>
          <w:szCs w:val="22"/>
          <w:lang w:val="af-ZA"/>
        </w:rPr>
      </w:pPr>
      <w:r w:rsidRPr="00AF04FC">
        <w:rPr>
          <w:rFonts w:ascii="Arial LatArm" w:hAnsi="Arial LatArm"/>
          <w:szCs w:val="22"/>
          <w:lang w:val="af-ZA"/>
        </w:rPr>
        <w:t xml:space="preserve"> 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 xml:space="preserve">1.1 </w:t>
      </w:r>
      <w:r w:rsidRPr="00AF04FC">
        <w:rPr>
          <w:rFonts w:ascii="Arial" w:hAnsi="Arial" w:cs="Arial"/>
          <w:sz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հրահանգը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նպատակ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ունի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օժանդակել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F4B86" w:rsidRPr="00AF04FC">
        <w:rPr>
          <w:rFonts w:ascii="Arial" w:hAnsi="Arial" w:cs="Arial"/>
          <w:sz w:val="20"/>
          <w:lang w:val="af-ZA"/>
        </w:rPr>
        <w:t>մ</w:t>
      </w:r>
      <w:r w:rsidRPr="00AF04FC">
        <w:rPr>
          <w:rFonts w:ascii="Arial" w:hAnsi="Arial" w:cs="Arial"/>
          <w:sz w:val="20"/>
          <w:lang w:val="ru-RU"/>
        </w:rPr>
        <w:t>ասնակիցներին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հայտը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պատրաստելիս</w:t>
      </w:r>
      <w:r w:rsidR="004D5671" w:rsidRPr="00AF04FC">
        <w:rPr>
          <w:rFonts w:ascii="Arial" w:hAnsi="Arial" w:cs="Arial"/>
          <w:sz w:val="20"/>
          <w:lang w:val="ru-RU"/>
        </w:rPr>
        <w:t>։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 xml:space="preserve">1.2 </w:t>
      </w:r>
      <w:r w:rsidRPr="00AF04FC">
        <w:rPr>
          <w:rFonts w:ascii="Arial" w:hAnsi="Arial" w:cs="Arial"/>
          <w:sz w:val="20"/>
          <w:lang w:val="ru-RU"/>
        </w:rPr>
        <w:t>Նպատակահարմարության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դեպքում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F4B86" w:rsidRPr="00AF04FC">
        <w:rPr>
          <w:rFonts w:ascii="Arial" w:hAnsi="Arial" w:cs="Arial"/>
          <w:sz w:val="20"/>
          <w:lang w:val="af-ZA"/>
        </w:rPr>
        <w:t>մ</w:t>
      </w:r>
      <w:r w:rsidRPr="00AF04FC">
        <w:rPr>
          <w:rFonts w:ascii="Arial" w:hAnsi="Arial" w:cs="Arial"/>
          <w:sz w:val="20"/>
          <w:lang w:val="ru-RU"/>
        </w:rPr>
        <w:t>ասնակիցը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պահանջվող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տեղեկությունները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կարող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է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ներկայացնել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հրահանգով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առաջարկվող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ձևերից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տարբերվող</w:t>
      </w:r>
      <w:r w:rsidRPr="00AF04FC">
        <w:rPr>
          <w:rFonts w:ascii="Arial LatArm" w:hAnsi="Arial LatArm" w:cs="Sylfaen"/>
          <w:sz w:val="20"/>
          <w:lang w:val="af-ZA"/>
        </w:rPr>
        <w:t xml:space="preserve">` </w:t>
      </w:r>
      <w:r w:rsidRPr="00AF04FC">
        <w:rPr>
          <w:rFonts w:ascii="Arial" w:hAnsi="Arial" w:cs="Arial"/>
          <w:sz w:val="20"/>
          <w:lang w:val="ru-RU"/>
        </w:rPr>
        <w:t>այլ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ձևերով</w:t>
      </w:r>
      <w:r w:rsidRPr="00AF04FC">
        <w:rPr>
          <w:rFonts w:ascii="Arial LatArm" w:hAnsi="Arial LatArm" w:cs="Sylfaen"/>
          <w:sz w:val="20"/>
          <w:lang w:val="af-ZA"/>
        </w:rPr>
        <w:t xml:space="preserve">` </w:t>
      </w:r>
      <w:r w:rsidRPr="00AF04FC">
        <w:rPr>
          <w:rFonts w:ascii="Arial" w:hAnsi="Arial" w:cs="Arial"/>
          <w:sz w:val="20"/>
          <w:lang w:val="ru-RU"/>
        </w:rPr>
        <w:t>պահպանելով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պահանջվող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վավերապայմանները</w:t>
      </w:r>
      <w:r w:rsidR="004D5671" w:rsidRPr="00AF04FC">
        <w:rPr>
          <w:rFonts w:ascii="Arial" w:hAnsi="Arial" w:cs="Arial"/>
          <w:sz w:val="20"/>
          <w:lang w:val="ru-RU"/>
        </w:rPr>
        <w:t>։</w:t>
      </w:r>
    </w:p>
    <w:p w:rsidR="00096865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 xml:space="preserve">1.3 </w:t>
      </w:r>
      <w:r w:rsidRPr="00AF04FC">
        <w:rPr>
          <w:rFonts w:ascii="Arial" w:hAnsi="Arial" w:cs="Arial"/>
          <w:sz w:val="20"/>
          <w:lang w:val="ru-RU"/>
        </w:rPr>
        <w:t>Հայտերը</w:t>
      </w:r>
      <w:r w:rsidR="00AE679C" w:rsidRPr="00AF04FC">
        <w:rPr>
          <w:rFonts w:ascii="Arial LatArm" w:hAnsi="Arial LatArm" w:cs="Sylfaen"/>
          <w:sz w:val="20"/>
          <w:lang w:val="af-ZA"/>
        </w:rPr>
        <w:t>,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AF04FC">
        <w:rPr>
          <w:rFonts w:ascii="Arial" w:hAnsi="Arial" w:cs="Arial"/>
          <w:sz w:val="20"/>
          <w:lang w:val="ru-RU"/>
        </w:rPr>
        <w:t>հայերենից</w:t>
      </w:r>
      <w:r w:rsidR="005D71E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AF04FC">
        <w:rPr>
          <w:rFonts w:ascii="Arial" w:hAnsi="Arial" w:cs="Arial"/>
          <w:sz w:val="20"/>
          <w:lang w:val="ru-RU"/>
        </w:rPr>
        <w:t>բացի</w:t>
      </w:r>
      <w:r w:rsidR="005D71EF" w:rsidRPr="00AF04FC">
        <w:rPr>
          <w:rFonts w:ascii="Arial LatArm" w:hAnsi="Arial LatArm" w:cs="Sylfaen"/>
          <w:sz w:val="20"/>
          <w:lang w:val="af-ZA"/>
        </w:rPr>
        <w:t xml:space="preserve">, </w:t>
      </w:r>
      <w:r w:rsidR="005D71EF" w:rsidRPr="00AF04FC">
        <w:rPr>
          <w:rFonts w:ascii="Arial" w:hAnsi="Arial" w:cs="Arial"/>
          <w:sz w:val="20"/>
          <w:lang w:val="ru-RU"/>
        </w:rPr>
        <w:t>կարող</w:t>
      </w:r>
      <w:r w:rsidR="005D71E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AF04FC">
        <w:rPr>
          <w:rFonts w:ascii="Arial" w:hAnsi="Arial" w:cs="Arial"/>
          <w:sz w:val="20"/>
          <w:lang w:val="ru-RU"/>
        </w:rPr>
        <w:t>են</w:t>
      </w:r>
      <w:r w:rsidR="005D71E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AF04FC">
        <w:rPr>
          <w:rFonts w:ascii="Arial" w:hAnsi="Arial" w:cs="Arial"/>
          <w:sz w:val="20"/>
          <w:lang w:val="ru-RU"/>
        </w:rPr>
        <w:t>ներկայացվել</w:t>
      </w:r>
      <w:r w:rsidR="005D71E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AF04FC">
        <w:rPr>
          <w:rFonts w:ascii="Arial" w:hAnsi="Arial" w:cs="Arial"/>
          <w:sz w:val="20"/>
          <w:lang w:val="ru-RU"/>
        </w:rPr>
        <w:t>նաև</w:t>
      </w:r>
      <w:r w:rsidR="005D71E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AF04FC">
        <w:rPr>
          <w:rFonts w:ascii="Arial" w:hAnsi="Arial" w:cs="Arial"/>
          <w:sz w:val="20"/>
          <w:lang w:val="ru-RU"/>
        </w:rPr>
        <w:t>անգլերեն</w:t>
      </w:r>
      <w:r w:rsidR="005D71E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AF04FC">
        <w:rPr>
          <w:rFonts w:ascii="Arial" w:hAnsi="Arial" w:cs="Arial"/>
          <w:sz w:val="20"/>
          <w:lang w:val="ru-RU"/>
        </w:rPr>
        <w:t>կամ</w:t>
      </w:r>
      <w:r w:rsidR="005D71E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D71EF" w:rsidRPr="00AF04FC">
        <w:rPr>
          <w:rFonts w:ascii="Arial" w:hAnsi="Arial" w:cs="Arial"/>
          <w:sz w:val="20"/>
          <w:lang w:val="ru-RU"/>
        </w:rPr>
        <w:t>ռուսերեն</w:t>
      </w:r>
      <w:r w:rsidR="004D5671" w:rsidRPr="00AF04FC">
        <w:rPr>
          <w:rFonts w:ascii="Arial" w:hAnsi="Arial" w:cs="Arial"/>
          <w:sz w:val="20"/>
          <w:lang w:val="ru-RU"/>
        </w:rPr>
        <w:t>։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</w:p>
    <w:p w:rsidR="00096865" w:rsidRPr="00AF04FC" w:rsidRDefault="00096865" w:rsidP="00EF3662">
      <w:pPr>
        <w:jc w:val="center"/>
        <w:rPr>
          <w:rFonts w:ascii="Arial LatArm" w:hAnsi="Arial LatArm"/>
          <w:b/>
          <w:szCs w:val="22"/>
          <w:lang w:val="af-ZA"/>
        </w:rPr>
      </w:pPr>
    </w:p>
    <w:p w:rsidR="00096865" w:rsidRPr="00AF04FC" w:rsidRDefault="008D5016" w:rsidP="00EF3662">
      <w:pPr>
        <w:jc w:val="center"/>
        <w:rPr>
          <w:rFonts w:ascii="Arial LatArm" w:hAnsi="Arial LatArm"/>
          <w:b/>
          <w:sz w:val="20"/>
          <w:lang w:val="af-ZA"/>
        </w:rPr>
      </w:pPr>
      <w:r w:rsidRPr="00AF04FC">
        <w:rPr>
          <w:rFonts w:ascii="Arial LatArm" w:hAnsi="Arial LatArm"/>
          <w:b/>
          <w:sz w:val="20"/>
          <w:lang w:val="af-ZA"/>
        </w:rPr>
        <w:t xml:space="preserve">2. </w:t>
      </w:r>
      <w:r w:rsidRPr="00AF04FC">
        <w:rPr>
          <w:rFonts w:ascii="Arial" w:hAnsi="Arial" w:cs="Arial"/>
          <w:b/>
          <w:sz w:val="20"/>
          <w:lang w:val="es-ES"/>
        </w:rPr>
        <w:t>ԸՆԹԱՑԱԿԱՐԳԻ</w:t>
      </w:r>
      <w:r w:rsidRPr="00AF04FC">
        <w:rPr>
          <w:rFonts w:ascii="Arial LatArm" w:hAnsi="Arial LatArm"/>
          <w:b/>
          <w:sz w:val="20"/>
          <w:lang w:val="af-ZA"/>
        </w:rPr>
        <w:t xml:space="preserve"> </w:t>
      </w:r>
      <w:r w:rsidRPr="00AF04FC">
        <w:rPr>
          <w:rFonts w:ascii="Arial" w:hAnsi="Arial" w:cs="Arial"/>
          <w:b/>
          <w:sz w:val="20"/>
          <w:lang w:val="es-ES"/>
        </w:rPr>
        <w:t>ՀԱՅՏԸ</w:t>
      </w:r>
    </w:p>
    <w:p w:rsidR="00096865" w:rsidRPr="00AF04FC" w:rsidRDefault="00096865" w:rsidP="00EF3662">
      <w:pPr>
        <w:ind w:firstLine="720"/>
        <w:jc w:val="center"/>
        <w:rPr>
          <w:rFonts w:ascii="Arial LatArm" w:hAnsi="Arial LatArm"/>
          <w:szCs w:val="22"/>
          <w:lang w:val="af-ZA"/>
        </w:rPr>
      </w:pPr>
    </w:p>
    <w:p w:rsidR="009247B8" w:rsidRPr="00AF04FC" w:rsidRDefault="009247B8" w:rsidP="009247B8">
      <w:pPr>
        <w:ind w:firstLine="567"/>
        <w:jc w:val="both"/>
        <w:rPr>
          <w:rFonts w:ascii="Arial LatArm" w:hAnsi="Arial LatArm"/>
          <w:sz w:val="20"/>
          <w:szCs w:val="20"/>
          <w:lang w:val="es-ES"/>
        </w:rPr>
      </w:pPr>
      <w:r w:rsidRPr="00AF04FC">
        <w:rPr>
          <w:rFonts w:ascii="Arial" w:hAnsi="Arial" w:cs="Arial"/>
          <w:sz w:val="20"/>
          <w:szCs w:val="20"/>
          <w:lang w:val="hy-AM"/>
        </w:rPr>
        <w:t>Ընթացակարգին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մասնակցելու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համար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</w:t>
      </w:r>
      <w:r w:rsidRPr="00AF04FC">
        <w:rPr>
          <w:rFonts w:ascii="Arial" w:hAnsi="Arial" w:cs="Arial"/>
          <w:sz w:val="20"/>
          <w:szCs w:val="20"/>
          <w:lang w:val="hy-AM"/>
        </w:rPr>
        <w:t>ասնակիցը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սույն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հրավերի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2-</w:t>
      </w:r>
      <w:r w:rsidRPr="00AF04FC">
        <w:rPr>
          <w:rFonts w:ascii="Arial" w:hAnsi="Arial" w:cs="Arial"/>
          <w:sz w:val="20"/>
          <w:szCs w:val="20"/>
        </w:rPr>
        <w:t>րդ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3-</w:t>
      </w:r>
      <w:r w:rsidRPr="00AF04FC">
        <w:rPr>
          <w:rFonts w:ascii="Arial" w:hAnsi="Arial" w:cs="Arial"/>
          <w:sz w:val="20"/>
          <w:szCs w:val="20"/>
        </w:rPr>
        <w:t>րդ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բաժնով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սահմանված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կարգով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ներկայացնում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հայտ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: </w:t>
      </w:r>
      <w:r w:rsidRPr="00AF04FC">
        <w:rPr>
          <w:rFonts w:ascii="Arial" w:hAnsi="Arial" w:cs="Arial"/>
          <w:sz w:val="20"/>
          <w:szCs w:val="20"/>
          <w:lang w:val="hy-AM"/>
        </w:rPr>
        <w:t>Հայտին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կցվում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հրավերով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նախատեսված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համապատասխան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փաստաթղթեր</w:t>
      </w:r>
      <w:r w:rsidRPr="00AF04FC">
        <w:rPr>
          <w:rFonts w:ascii="Arial" w:hAnsi="Arial" w:cs="Arial"/>
          <w:sz w:val="20"/>
          <w:szCs w:val="20"/>
          <w:lang w:val="es-ES"/>
        </w:rPr>
        <w:t>ը</w:t>
      </w:r>
      <w:r w:rsidRPr="00AF04FC">
        <w:rPr>
          <w:rFonts w:ascii="Arial LatArm" w:hAnsi="Arial LatArm"/>
          <w:sz w:val="20"/>
          <w:szCs w:val="20"/>
          <w:lang w:val="es-ES"/>
        </w:rPr>
        <w:t>:</w:t>
      </w:r>
    </w:p>
    <w:p w:rsidR="002D5CF0" w:rsidRPr="00AF04FC" w:rsidRDefault="0078387F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AF04FC">
        <w:rPr>
          <w:rFonts w:ascii="Arial" w:hAnsi="Arial" w:cs="Arial"/>
          <w:sz w:val="20"/>
        </w:rPr>
        <w:t>Մասնակիցը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="002240AB" w:rsidRPr="00AF04FC">
        <w:rPr>
          <w:rFonts w:ascii="Arial" w:hAnsi="Arial" w:cs="Arial"/>
          <w:sz w:val="20"/>
        </w:rPr>
        <w:t>հայտով</w:t>
      </w:r>
      <w:r w:rsidR="002240AB"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ներկայացնում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իր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կողմից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հաստատված</w:t>
      </w:r>
      <w:r w:rsidRPr="00AF04FC">
        <w:rPr>
          <w:rFonts w:ascii="Arial LatArm" w:hAnsi="Arial LatArm" w:cs="Sylfaen"/>
          <w:sz w:val="20"/>
          <w:lang w:val="es-ES"/>
        </w:rPr>
        <w:t>`</w:t>
      </w:r>
    </w:p>
    <w:p w:rsidR="00096865" w:rsidRPr="00AF04FC" w:rsidRDefault="002D5CF0" w:rsidP="00EF3662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AF04FC">
        <w:rPr>
          <w:rFonts w:ascii="Arial LatArm" w:hAnsi="Arial LatArm" w:cs="Sylfaen"/>
          <w:sz w:val="20"/>
          <w:lang w:val="es-ES"/>
        </w:rPr>
        <w:t>2.</w:t>
      </w:r>
      <w:r w:rsidR="00D76BBA" w:rsidRPr="00AF04FC">
        <w:rPr>
          <w:rFonts w:ascii="Arial LatArm" w:hAnsi="Arial LatArm" w:cs="Sylfaen"/>
          <w:sz w:val="20"/>
          <w:lang w:val="es-ES"/>
        </w:rPr>
        <w:t>1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ընթացակարգին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մասնակցելու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096865" w:rsidRPr="00AF04FC">
        <w:rPr>
          <w:rFonts w:ascii="Arial" w:hAnsi="Arial" w:cs="Arial"/>
          <w:sz w:val="20"/>
          <w:lang w:val="ru-RU"/>
        </w:rPr>
        <w:t>դիմում</w:t>
      </w:r>
      <w:r w:rsidR="00EF4630" w:rsidRPr="00AF04FC">
        <w:rPr>
          <w:rFonts w:ascii="Arial LatArm" w:hAnsi="Arial LatArm" w:cs="Sylfaen"/>
          <w:sz w:val="20"/>
          <w:lang w:val="es-ES"/>
        </w:rPr>
        <w:t>-</w:t>
      </w:r>
      <w:r w:rsidR="00EF4630" w:rsidRPr="00AF04FC">
        <w:rPr>
          <w:rFonts w:ascii="Arial" w:hAnsi="Arial" w:cs="Arial"/>
          <w:sz w:val="20"/>
        </w:rPr>
        <w:t>հայտարարություն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6F49AA" w:rsidRPr="00AF04FC">
        <w:rPr>
          <w:rFonts w:ascii="Arial" w:hAnsi="Arial" w:cs="Arial"/>
          <w:sz w:val="20"/>
          <w:lang w:val="af-ZA"/>
        </w:rPr>
        <w:t>համաձայն</w:t>
      </w:r>
      <w:r w:rsidR="006F49AA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6F49AA" w:rsidRPr="00AF04FC">
        <w:rPr>
          <w:rFonts w:ascii="Arial" w:hAnsi="Arial" w:cs="Arial"/>
          <w:sz w:val="20"/>
          <w:lang w:val="af-ZA"/>
        </w:rPr>
        <w:t>հ</w:t>
      </w:r>
      <w:r w:rsidR="00096865" w:rsidRPr="00AF04FC">
        <w:rPr>
          <w:rFonts w:ascii="Arial" w:hAnsi="Arial" w:cs="Arial"/>
          <w:sz w:val="20"/>
          <w:lang w:val="ru-RU"/>
        </w:rPr>
        <w:t>ավելված</w:t>
      </w:r>
      <w:r w:rsidR="00096865" w:rsidRPr="00AF04FC">
        <w:rPr>
          <w:rFonts w:ascii="Arial LatArm" w:hAnsi="Arial LatArm" w:cs="Sylfaen"/>
          <w:sz w:val="20"/>
          <w:lang w:val="af-ZA"/>
        </w:rPr>
        <w:t xml:space="preserve"> N 1</w:t>
      </w:r>
      <w:r w:rsidR="006F49AA" w:rsidRPr="00AF04FC">
        <w:rPr>
          <w:rFonts w:ascii="Arial LatArm" w:hAnsi="Arial LatArm" w:cs="Sylfaen"/>
          <w:sz w:val="20"/>
          <w:lang w:val="af-ZA"/>
        </w:rPr>
        <w:t>-</w:t>
      </w:r>
      <w:r w:rsidR="006F49AA" w:rsidRPr="00AF04FC">
        <w:rPr>
          <w:rFonts w:ascii="Arial" w:hAnsi="Arial" w:cs="Arial"/>
          <w:sz w:val="20"/>
          <w:lang w:val="af-ZA"/>
        </w:rPr>
        <w:t>ի</w:t>
      </w:r>
      <w:r w:rsidR="00BC6807" w:rsidRPr="00AF04FC">
        <w:rPr>
          <w:rFonts w:ascii="Arial LatArm" w:hAnsi="Arial LatArm" w:cs="Sylfaen"/>
          <w:sz w:val="20"/>
          <w:lang w:val="es-ES"/>
        </w:rPr>
        <w:t>.</w:t>
      </w:r>
    </w:p>
    <w:p w:rsidR="00E968EF" w:rsidRPr="00AF04FC" w:rsidRDefault="00E968EF" w:rsidP="00E968EF">
      <w:pPr>
        <w:ind w:firstLine="567"/>
        <w:jc w:val="both"/>
        <w:rPr>
          <w:rFonts w:ascii="Arial LatArm" w:hAnsi="Arial LatArm" w:cs="Sylfaen"/>
          <w:sz w:val="20"/>
          <w:lang w:val="es-ES"/>
        </w:rPr>
      </w:pPr>
      <w:r w:rsidRPr="00AF04FC">
        <w:rPr>
          <w:rFonts w:ascii="Arial LatArm" w:hAnsi="Arial LatArm"/>
          <w:sz w:val="20"/>
          <w:lang w:val="es-ES"/>
        </w:rPr>
        <w:t xml:space="preserve">2.2 </w:t>
      </w:r>
      <w:r w:rsidRPr="00AF04FC">
        <w:rPr>
          <w:rFonts w:ascii="Arial" w:hAnsi="Arial" w:cs="Arial"/>
          <w:sz w:val="20"/>
          <w:lang w:val="es-ES"/>
        </w:rPr>
        <w:t>իր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կողմից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հաստատված</w:t>
      </w:r>
      <w:r w:rsidRPr="00AF04FC">
        <w:rPr>
          <w:rFonts w:ascii="Arial LatArm" w:hAnsi="Arial LatArm" w:cs="Sylfaen"/>
          <w:sz w:val="20"/>
          <w:lang w:val="es-ES"/>
        </w:rPr>
        <w:t xml:space="preserve">` </w:t>
      </w:r>
      <w:r w:rsidRPr="00AF04FC">
        <w:rPr>
          <w:rFonts w:ascii="Arial" w:hAnsi="Arial" w:cs="Arial"/>
          <w:sz w:val="20"/>
        </w:rPr>
        <w:t>առաջարկվող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ապրանքի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x-none"/>
        </w:rPr>
        <w:t>ամբողջական</w:t>
      </w:r>
      <w:r w:rsidRPr="00AF04FC">
        <w:rPr>
          <w:rFonts w:ascii="Arial LatArm" w:hAnsi="Arial LatArm"/>
          <w:sz w:val="20"/>
          <w:szCs w:val="20"/>
          <w:lang w:val="hy-AM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x-none"/>
        </w:rPr>
        <w:t>նկարագիրը</w:t>
      </w:r>
      <w:r w:rsidRPr="00AF04FC">
        <w:rPr>
          <w:rFonts w:ascii="Arial LatArm" w:hAnsi="Arial LatArm"/>
          <w:sz w:val="20"/>
          <w:szCs w:val="20"/>
          <w:lang w:val="es-ES" w:eastAsia="x-none"/>
        </w:rPr>
        <w:t xml:space="preserve">` </w:t>
      </w:r>
      <w:r w:rsidRPr="00AF04FC">
        <w:rPr>
          <w:rFonts w:ascii="Arial" w:hAnsi="Arial" w:cs="Arial"/>
          <w:sz w:val="20"/>
          <w:szCs w:val="20"/>
          <w:lang w:eastAsia="x-none"/>
        </w:rPr>
        <w:t>համաձայն</w:t>
      </w:r>
      <w:r w:rsidRPr="00AF04FC">
        <w:rPr>
          <w:rFonts w:ascii="Arial LatArm" w:hAnsi="Arial LatArm"/>
          <w:sz w:val="20"/>
          <w:szCs w:val="20"/>
          <w:lang w:val="es-ES" w:eastAsia="x-none"/>
        </w:rPr>
        <w:t xml:space="preserve"> </w:t>
      </w:r>
      <w:r w:rsidRPr="00AF04FC">
        <w:rPr>
          <w:rFonts w:ascii="Arial" w:hAnsi="Arial" w:cs="Arial"/>
          <w:sz w:val="20"/>
          <w:szCs w:val="20"/>
          <w:lang w:eastAsia="x-none"/>
        </w:rPr>
        <w:t>հավելված</w:t>
      </w:r>
      <w:r w:rsidRPr="00AF04FC">
        <w:rPr>
          <w:rFonts w:ascii="Arial LatArm" w:hAnsi="Arial LatArm"/>
          <w:sz w:val="20"/>
          <w:szCs w:val="20"/>
          <w:lang w:val="es-ES" w:eastAsia="x-none"/>
        </w:rPr>
        <w:t xml:space="preserve"> N 1.1-</w:t>
      </w:r>
      <w:r w:rsidRPr="00AF04FC">
        <w:rPr>
          <w:rFonts w:ascii="Arial" w:hAnsi="Arial" w:cs="Arial"/>
          <w:sz w:val="20"/>
          <w:szCs w:val="20"/>
          <w:lang w:eastAsia="x-none"/>
        </w:rPr>
        <w:t>ի</w:t>
      </w:r>
      <w:r w:rsidRPr="00AF04FC">
        <w:rPr>
          <w:rFonts w:ascii="Arial LatArm" w:hAnsi="Arial LatArm" w:cs="Sylfaen"/>
          <w:sz w:val="20"/>
          <w:lang w:val="es-ES"/>
        </w:rPr>
        <w:t>.</w:t>
      </w:r>
    </w:p>
    <w:p w:rsidR="00EF4630" w:rsidRPr="00AF04FC" w:rsidRDefault="00096865" w:rsidP="00EF4630">
      <w:pPr>
        <w:pStyle w:val="norm"/>
        <w:spacing w:line="276" w:lineRule="auto"/>
        <w:ind w:firstLine="567"/>
        <w:rPr>
          <w:rFonts w:ascii="Arial LatArm" w:hAnsi="Arial LatArm" w:cs="Sylfaen"/>
          <w:sz w:val="20"/>
          <w:szCs w:val="24"/>
          <w:lang w:val="af-ZA" w:eastAsia="en-US"/>
        </w:rPr>
      </w:pPr>
      <w:r w:rsidRPr="00AF04FC">
        <w:rPr>
          <w:rFonts w:ascii="Arial LatArm" w:hAnsi="Arial LatArm" w:cs="Sylfaen"/>
          <w:sz w:val="20"/>
          <w:lang w:val="af-ZA"/>
        </w:rPr>
        <w:t>2.</w:t>
      </w:r>
      <w:r w:rsidR="00E968EF" w:rsidRPr="00AF04FC">
        <w:rPr>
          <w:rFonts w:ascii="Arial LatArm" w:hAnsi="Arial LatArm" w:cs="Sylfaen"/>
          <w:sz w:val="20"/>
          <w:lang w:val="af-ZA"/>
        </w:rPr>
        <w:t>3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գործակալության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պայմանագրի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պատճենը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և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դրա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կողմ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հանդիսացող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անձի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տվյալները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եթե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պայմանագիրն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իրականացվելու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է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գործակալության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="00EF4630" w:rsidRPr="00AF04FC">
        <w:rPr>
          <w:rFonts w:ascii="Arial" w:hAnsi="Arial" w:cs="Arial"/>
          <w:sz w:val="20"/>
          <w:szCs w:val="24"/>
          <w:lang w:eastAsia="en-US"/>
        </w:rPr>
        <w:t>միջոցով</w:t>
      </w:r>
      <w:r w:rsidR="00EF4630" w:rsidRPr="00AF04FC">
        <w:rPr>
          <w:rFonts w:ascii="Arial LatArm" w:hAnsi="Arial LatArm" w:cs="Sylfaen"/>
          <w:sz w:val="20"/>
          <w:szCs w:val="24"/>
          <w:lang w:val="af-ZA" w:eastAsia="en-US"/>
        </w:rPr>
        <w:t>.</w:t>
      </w:r>
    </w:p>
    <w:p w:rsidR="00EF4630" w:rsidRPr="00AF04FC" w:rsidRDefault="00EF4630" w:rsidP="00505AD4">
      <w:pPr>
        <w:pStyle w:val="norm"/>
        <w:spacing w:line="240" w:lineRule="auto"/>
        <w:ind w:firstLine="567"/>
        <w:rPr>
          <w:rFonts w:ascii="Arial LatArm" w:hAnsi="Arial LatArm" w:cs="Sylfaen"/>
          <w:color w:val="FFFFFF"/>
          <w:sz w:val="20"/>
          <w:szCs w:val="24"/>
          <w:lang w:val="af-ZA" w:eastAsia="en-US"/>
        </w:rPr>
      </w:pPr>
      <w:r w:rsidRPr="00AF04FC">
        <w:rPr>
          <w:rFonts w:ascii="Arial LatArm" w:hAnsi="Arial LatArm" w:cs="Sylfaen"/>
          <w:sz w:val="20"/>
          <w:szCs w:val="24"/>
          <w:lang w:val="af-ZA" w:eastAsia="en-US"/>
        </w:rPr>
        <w:t>2.</w:t>
      </w:r>
      <w:r w:rsidR="00E968EF" w:rsidRPr="00AF04FC">
        <w:rPr>
          <w:rFonts w:ascii="Arial LatArm" w:hAnsi="Arial LatArm" w:cs="Sylfaen"/>
          <w:sz w:val="20"/>
          <w:szCs w:val="24"/>
          <w:lang w:val="af-ZA" w:eastAsia="en-US"/>
        </w:rPr>
        <w:t>4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համատեղ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գործունեության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պայմանագիրը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, </w:t>
      </w:r>
      <w:r w:rsidRPr="00AF04FC">
        <w:rPr>
          <w:rFonts w:ascii="Arial" w:hAnsi="Arial" w:cs="Arial"/>
          <w:sz w:val="20"/>
          <w:szCs w:val="24"/>
          <w:lang w:eastAsia="en-US"/>
        </w:rPr>
        <w:t>եթե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մասնակիցները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գնման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ընթացակարգին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մասնակցում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են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համատեղ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գործունեության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</w:t>
      </w:r>
      <w:r w:rsidRPr="00AF04FC">
        <w:rPr>
          <w:rFonts w:ascii="Arial" w:hAnsi="Arial" w:cs="Arial"/>
          <w:sz w:val="20"/>
          <w:szCs w:val="24"/>
          <w:lang w:eastAsia="en-US"/>
        </w:rPr>
        <w:t>կարգով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 xml:space="preserve"> (</w:t>
      </w:r>
      <w:r w:rsidRPr="00AF04FC">
        <w:rPr>
          <w:rFonts w:ascii="Arial" w:hAnsi="Arial" w:cs="Arial"/>
          <w:sz w:val="20"/>
          <w:szCs w:val="24"/>
          <w:lang w:eastAsia="en-US"/>
        </w:rPr>
        <w:t>կոնսորցիումով</w:t>
      </w:r>
      <w:r w:rsidRPr="00AF04FC">
        <w:rPr>
          <w:rFonts w:ascii="Arial LatArm" w:hAnsi="Arial LatArm" w:cs="Sylfaen"/>
          <w:sz w:val="20"/>
          <w:szCs w:val="24"/>
          <w:lang w:val="af-ZA" w:eastAsia="en-US"/>
        </w:rPr>
        <w:t>).</w:t>
      </w:r>
      <w:r w:rsidR="004B7C30" w:rsidRPr="00AF04FC">
        <w:rPr>
          <w:rFonts w:ascii="Arial LatArm" w:hAnsi="Arial LatArm" w:cs="Sylfaen"/>
          <w:sz w:val="20"/>
          <w:szCs w:val="24"/>
          <w:vertAlign w:val="superscript"/>
          <w:lang w:val="af-ZA" w:eastAsia="en-US"/>
        </w:rPr>
        <w:t xml:space="preserve">15 </w:t>
      </w:r>
      <w:r w:rsidRPr="00AF04FC">
        <w:rPr>
          <w:rStyle w:val="af5"/>
          <w:rFonts w:ascii="Arial LatArm" w:hAnsi="Arial LatArm" w:cs="Sylfaen"/>
          <w:color w:val="FFFFFF"/>
          <w:sz w:val="20"/>
          <w:szCs w:val="24"/>
          <w:lang w:val="af-ZA" w:eastAsia="en-US"/>
        </w:rPr>
        <w:footnoteReference w:id="6"/>
      </w:r>
    </w:p>
    <w:p w:rsidR="00E67BA7" w:rsidRPr="00AF04FC" w:rsidRDefault="00096865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 LatArm" w:hAnsi="Arial LatArm" w:cs="Sylfaen"/>
          <w:sz w:val="20"/>
          <w:lang w:val="af-ZA"/>
        </w:rPr>
        <w:t>2.</w:t>
      </w:r>
      <w:r w:rsidR="004B7C30" w:rsidRPr="00AF04FC">
        <w:rPr>
          <w:rFonts w:ascii="Arial LatArm" w:hAnsi="Arial LatArm" w:cs="Sylfaen"/>
          <w:sz w:val="20"/>
          <w:lang w:val="af-ZA"/>
        </w:rPr>
        <w:t xml:space="preserve">6 </w:t>
      </w:r>
      <w:r w:rsidR="00E67BA7" w:rsidRPr="00AF04FC">
        <w:rPr>
          <w:rFonts w:ascii="Arial" w:hAnsi="Arial" w:cs="Arial"/>
          <w:sz w:val="20"/>
          <w:lang w:val="hy-AM"/>
        </w:rPr>
        <w:t>գնային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առաջարկ</w:t>
      </w:r>
      <w:r w:rsidR="00294FFF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294FFF" w:rsidRPr="00AF04FC">
        <w:rPr>
          <w:rFonts w:ascii="Arial" w:hAnsi="Arial" w:cs="Arial"/>
          <w:sz w:val="20"/>
          <w:lang w:val="hy-AM"/>
        </w:rPr>
        <w:t>համաձայն</w:t>
      </w:r>
      <w:r w:rsidR="00294FF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294FFF" w:rsidRPr="00AF04FC">
        <w:rPr>
          <w:rFonts w:ascii="Arial" w:hAnsi="Arial" w:cs="Arial"/>
          <w:sz w:val="20"/>
          <w:lang w:val="hy-AM"/>
        </w:rPr>
        <w:t>հավելված</w:t>
      </w:r>
      <w:r w:rsidR="00294FFF" w:rsidRPr="00AF04FC">
        <w:rPr>
          <w:rFonts w:ascii="Arial LatArm" w:hAnsi="Arial LatArm" w:cs="Sylfaen"/>
          <w:sz w:val="20"/>
          <w:lang w:val="af-ZA"/>
        </w:rPr>
        <w:t xml:space="preserve"> N </w:t>
      </w:r>
      <w:r w:rsidR="004D557A" w:rsidRPr="00AF04FC">
        <w:rPr>
          <w:rFonts w:ascii="Arial LatArm" w:hAnsi="Arial LatArm" w:cs="Sylfaen"/>
          <w:sz w:val="20"/>
          <w:lang w:val="af-ZA"/>
        </w:rPr>
        <w:t>2</w:t>
      </w:r>
      <w:r w:rsidR="00294FFF" w:rsidRPr="00AF04FC">
        <w:rPr>
          <w:rFonts w:ascii="Arial LatArm" w:hAnsi="Arial LatArm" w:cs="Sylfaen"/>
          <w:sz w:val="20"/>
          <w:lang w:val="af-ZA"/>
        </w:rPr>
        <w:t>-</w:t>
      </w:r>
      <w:r w:rsidR="00294FFF" w:rsidRPr="00AF04FC">
        <w:rPr>
          <w:rFonts w:ascii="Arial" w:hAnsi="Arial" w:cs="Arial"/>
          <w:sz w:val="20"/>
          <w:lang w:val="hy-AM"/>
        </w:rPr>
        <w:t>ի</w:t>
      </w:r>
      <w:r w:rsidR="00294FFF" w:rsidRPr="00AF04FC">
        <w:rPr>
          <w:rFonts w:ascii="Arial LatArm" w:hAnsi="Arial LatArm" w:cs="Sylfaen"/>
          <w:sz w:val="20"/>
          <w:lang w:val="af-ZA"/>
        </w:rPr>
        <w:t xml:space="preserve">: </w:t>
      </w:r>
      <w:r w:rsidR="00294FFF" w:rsidRPr="00AF04FC">
        <w:rPr>
          <w:rFonts w:ascii="Arial" w:hAnsi="Arial" w:cs="Arial"/>
          <w:sz w:val="20"/>
          <w:lang w:val="af-ZA"/>
        </w:rPr>
        <w:t>Գնային</w:t>
      </w:r>
      <w:r w:rsidR="00294FFF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294FFF" w:rsidRPr="00AF04FC">
        <w:rPr>
          <w:rFonts w:ascii="Arial" w:hAnsi="Arial" w:cs="Arial"/>
          <w:sz w:val="20"/>
          <w:lang w:val="af-ZA"/>
        </w:rPr>
        <w:t>առաջարկը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ներկայացվում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է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D54" w:rsidRPr="00AF04FC">
        <w:rPr>
          <w:rFonts w:ascii="Arial" w:hAnsi="Arial" w:cs="Arial"/>
          <w:sz w:val="20"/>
          <w:szCs w:val="20"/>
          <w:lang w:val="hy-AM"/>
        </w:rPr>
        <w:t>ինքնարժեք</w:t>
      </w:r>
      <w:r w:rsidR="005A1D54" w:rsidRPr="00AF04FC">
        <w:rPr>
          <w:rFonts w:ascii="Arial LatArm" w:hAnsi="Arial LatArm" w:cs="Sylfaen"/>
          <w:sz w:val="20"/>
          <w:szCs w:val="20"/>
          <w:lang w:val="hy-AM"/>
        </w:rPr>
        <w:t xml:space="preserve">, </w:t>
      </w:r>
      <w:r w:rsidR="005A1D54" w:rsidRPr="00AF04FC">
        <w:rPr>
          <w:rFonts w:ascii="Arial" w:hAnsi="Arial" w:cs="Arial"/>
          <w:sz w:val="20"/>
          <w:szCs w:val="20"/>
          <w:lang w:val="hy-AM"/>
        </w:rPr>
        <w:t>շահույթ</w:t>
      </w:r>
      <w:r w:rsidR="00712DB8" w:rsidRPr="00AF04FC">
        <w:rPr>
          <w:rFonts w:ascii="Arial LatArm" w:hAnsi="Arial LatArm" w:cs="Sylfaen"/>
          <w:sz w:val="22"/>
          <w:szCs w:val="22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և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ավելացված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արժեքի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հարկ</w:t>
      </w:r>
      <w:r w:rsidR="00E67BA7" w:rsidRPr="00AF04FC" w:rsidDel="001A1F55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ընդհանրական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բաղադրիչներից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բաղկացած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հաշվարկի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hy-AM"/>
        </w:rPr>
        <w:t>ձևով։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5A1D54" w:rsidRPr="00AF04FC">
        <w:rPr>
          <w:rFonts w:ascii="Arial" w:hAnsi="Arial" w:cs="Arial"/>
          <w:sz w:val="20"/>
          <w:lang w:val="hy-AM"/>
        </w:rPr>
        <w:t>Ինքնարժեքի</w:t>
      </w:r>
      <w:r w:rsidR="005A1D54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ru-RU"/>
        </w:rPr>
        <w:t>բաղադրիչների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ru-RU"/>
        </w:rPr>
        <w:t>հաշվարկ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` </w:t>
      </w:r>
      <w:r w:rsidR="00E67BA7" w:rsidRPr="00AF04FC">
        <w:rPr>
          <w:rFonts w:ascii="Arial" w:hAnsi="Arial" w:cs="Arial"/>
          <w:sz w:val="20"/>
          <w:lang w:val="ru-RU"/>
        </w:rPr>
        <w:t>բացվածք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ru-RU"/>
        </w:rPr>
        <w:t>կամ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ru-RU"/>
        </w:rPr>
        <w:t>այլ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ru-RU"/>
        </w:rPr>
        <w:t>մանրամասներ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ru-RU"/>
        </w:rPr>
        <w:t>չեն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ru-RU"/>
        </w:rPr>
        <w:t>պահանջվում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ru-RU"/>
        </w:rPr>
        <w:t>և</w:t>
      </w:r>
      <w:r w:rsidR="00E67BA7" w:rsidRPr="00AF04FC">
        <w:rPr>
          <w:rFonts w:ascii="Arial LatArm" w:hAnsi="Arial LatArm" w:cs="Sylfaen"/>
          <w:sz w:val="20"/>
          <w:lang w:val="af-ZA"/>
        </w:rPr>
        <w:t xml:space="preserve"> </w:t>
      </w:r>
      <w:r w:rsidR="00E67BA7" w:rsidRPr="00AF04FC">
        <w:rPr>
          <w:rFonts w:ascii="Arial" w:hAnsi="Arial" w:cs="Arial"/>
          <w:sz w:val="20"/>
          <w:lang w:val="ru-RU"/>
        </w:rPr>
        <w:t>ներկայացվում</w:t>
      </w:r>
      <w:r w:rsidR="00DD2498" w:rsidRPr="00AF04FC">
        <w:rPr>
          <w:rFonts w:ascii="Arial LatArm" w:hAnsi="Arial LatArm" w:cs="Sylfaen"/>
          <w:sz w:val="20"/>
          <w:lang w:val="af-ZA"/>
        </w:rPr>
        <w:t>:</w:t>
      </w:r>
      <w:r w:rsidR="00401BA5" w:rsidRPr="00AF04FC">
        <w:rPr>
          <w:rFonts w:ascii="Arial LatArm" w:hAnsi="Arial LatArm" w:cs="Sylfaen"/>
          <w:sz w:val="20"/>
          <w:lang w:val="af-ZA"/>
        </w:rPr>
        <w:t xml:space="preserve"> </w:t>
      </w:r>
    </w:p>
    <w:p w:rsidR="00AB0304" w:rsidRPr="00AF04FC" w:rsidRDefault="00AB0304" w:rsidP="00EF3662">
      <w:pPr>
        <w:ind w:firstLine="567"/>
        <w:jc w:val="both"/>
        <w:rPr>
          <w:rFonts w:ascii="Arial LatArm" w:hAnsi="Arial LatArm"/>
          <w:b/>
          <w:sz w:val="20"/>
          <w:lang w:val="af-ZA"/>
        </w:rPr>
      </w:pPr>
    </w:p>
    <w:p w:rsidR="009247B8" w:rsidRPr="00AF04FC" w:rsidRDefault="009247B8" w:rsidP="00EF3662">
      <w:pPr>
        <w:ind w:firstLine="567"/>
        <w:jc w:val="both"/>
        <w:rPr>
          <w:rFonts w:ascii="Arial LatArm" w:hAnsi="Arial LatArm" w:cs="Sylfaen"/>
          <w:sz w:val="20"/>
          <w:lang w:val="af-ZA"/>
        </w:rPr>
      </w:pPr>
    </w:p>
    <w:p w:rsidR="009247B8" w:rsidRPr="00AF04FC" w:rsidRDefault="009247B8" w:rsidP="009247B8">
      <w:pPr>
        <w:jc w:val="center"/>
        <w:rPr>
          <w:rFonts w:ascii="Arial LatArm" w:hAnsi="Arial LatArm" w:cs="Sylfaen"/>
          <w:b/>
          <w:sz w:val="20"/>
          <w:lang w:val="es-ES"/>
        </w:rPr>
      </w:pPr>
      <w:r w:rsidRPr="00AF04FC">
        <w:rPr>
          <w:rFonts w:ascii="Arial LatArm" w:hAnsi="Arial LatArm"/>
          <w:b/>
          <w:sz w:val="20"/>
          <w:lang w:val="es-ES"/>
        </w:rPr>
        <w:t xml:space="preserve">3. </w:t>
      </w:r>
      <w:r w:rsidRPr="00AF04FC">
        <w:rPr>
          <w:rFonts w:ascii="Arial" w:hAnsi="Arial" w:cs="Arial"/>
          <w:b/>
          <w:sz w:val="20"/>
          <w:lang w:val="es-ES"/>
        </w:rPr>
        <w:t>ՀԱՅՏԸ</w:t>
      </w:r>
      <w:r w:rsidRPr="00AF04FC">
        <w:rPr>
          <w:rFonts w:ascii="Arial LatArm" w:hAnsi="Arial LatArm" w:cs="Arial"/>
          <w:b/>
          <w:sz w:val="20"/>
          <w:lang w:val="es-ES"/>
        </w:rPr>
        <w:t xml:space="preserve">  </w:t>
      </w:r>
      <w:r w:rsidRPr="00AF04FC">
        <w:rPr>
          <w:rFonts w:ascii="Arial" w:hAnsi="Arial" w:cs="Arial"/>
          <w:b/>
          <w:sz w:val="20"/>
          <w:lang w:val="es-ES"/>
        </w:rPr>
        <w:t>ՊԱՏՐԱՍՏԵԼՈՒ</w:t>
      </w:r>
      <w:r w:rsidRPr="00AF04FC">
        <w:rPr>
          <w:rFonts w:ascii="Arial LatArm" w:hAnsi="Arial LatArm" w:cs="Arial"/>
          <w:b/>
          <w:sz w:val="20"/>
          <w:lang w:val="es-ES"/>
        </w:rPr>
        <w:t xml:space="preserve">  </w:t>
      </w:r>
      <w:r w:rsidRPr="00AF04FC">
        <w:rPr>
          <w:rFonts w:ascii="Arial" w:hAnsi="Arial" w:cs="Arial"/>
          <w:b/>
          <w:sz w:val="20"/>
          <w:lang w:val="es-ES"/>
        </w:rPr>
        <w:t>ԿԱՐԳԸ</w:t>
      </w:r>
    </w:p>
    <w:p w:rsidR="009247B8" w:rsidRPr="00AF04FC" w:rsidRDefault="009247B8" w:rsidP="009247B8">
      <w:pPr>
        <w:jc w:val="center"/>
        <w:rPr>
          <w:rFonts w:ascii="Arial LatArm" w:hAnsi="Arial LatArm" w:cs="Sylfaen"/>
          <w:b/>
          <w:sz w:val="20"/>
          <w:lang w:val="es-ES"/>
        </w:rPr>
      </w:pPr>
    </w:p>
    <w:p w:rsidR="009247B8" w:rsidRPr="00AF04FC" w:rsidRDefault="009247B8" w:rsidP="009247B8">
      <w:pPr>
        <w:ind w:firstLine="567"/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AF04FC">
        <w:rPr>
          <w:rFonts w:ascii="Arial LatArm" w:hAnsi="Arial LatArm"/>
          <w:sz w:val="20"/>
          <w:szCs w:val="20"/>
          <w:lang w:val="es-ES"/>
        </w:rPr>
        <w:t xml:space="preserve">3.1 </w:t>
      </w:r>
      <w:r w:rsidRPr="00AF04FC">
        <w:rPr>
          <w:rFonts w:ascii="Arial" w:hAnsi="Arial" w:cs="Arial"/>
          <w:sz w:val="20"/>
          <w:szCs w:val="20"/>
          <w:lang w:val="ru-RU"/>
        </w:rPr>
        <w:t>Մասնակիցը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հայտը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ներկայացնում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է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սույն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հրավերով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սահմանված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ru-RU"/>
        </w:rPr>
        <w:t>կարգով։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:rsidR="009247B8" w:rsidRPr="00AF04FC" w:rsidRDefault="009247B8" w:rsidP="009247B8">
      <w:pPr>
        <w:ind w:firstLine="567"/>
        <w:jc w:val="both"/>
        <w:rPr>
          <w:rFonts w:ascii="Arial LatArm" w:hAnsi="Arial LatArm" w:cs="Sylfaen"/>
          <w:sz w:val="20"/>
          <w:lang w:val="af-ZA"/>
        </w:rPr>
      </w:pPr>
      <w:r w:rsidRPr="00AF04FC">
        <w:rPr>
          <w:rFonts w:ascii="Arial" w:hAnsi="Arial" w:cs="Arial"/>
          <w:sz w:val="20"/>
          <w:szCs w:val="20"/>
        </w:rPr>
        <w:t>Մասնակցի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առաջարկները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դրանց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վերաբերող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փաստաթղթերը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դրվում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ծրարի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մեջ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որը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սոսնձում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այն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ներկայացնողը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: </w:t>
      </w:r>
      <w:r w:rsidRPr="00AF04FC">
        <w:rPr>
          <w:rFonts w:ascii="Arial" w:hAnsi="Arial" w:cs="Arial"/>
          <w:sz w:val="20"/>
          <w:szCs w:val="20"/>
        </w:rPr>
        <w:t>Ծրարում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ներառված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փաստաթղթերը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կազմվում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բնօրինակից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 LatArm" w:hAnsi="Arial LatArm" w:cs="Sylfaen"/>
          <w:sz w:val="20"/>
          <w:szCs w:val="20"/>
          <w:lang w:val="es-ES"/>
        </w:rPr>
        <w:t>/</w:t>
      </w:r>
      <w:r w:rsidRPr="00AF04FC">
        <w:rPr>
          <w:rFonts w:ascii="Arial" w:hAnsi="Arial" w:cs="Arial"/>
          <w:sz w:val="20"/>
          <w:szCs w:val="20"/>
          <w:lang w:val="es-ES"/>
        </w:rPr>
        <w:t>բացառությամբ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3-</w:t>
      </w:r>
      <w:r w:rsidRPr="00AF04FC">
        <w:rPr>
          <w:rFonts w:ascii="Arial" w:hAnsi="Arial" w:cs="Arial"/>
          <w:sz w:val="20"/>
          <w:szCs w:val="20"/>
          <w:lang w:val="es-ES"/>
        </w:rPr>
        <w:t>րդ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կողմի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կողմից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տրամադրված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կամ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հաստատված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փաստաթղթերի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  <w:lang w:val="es-ES"/>
        </w:rPr>
        <w:t>որոնց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դեպքում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ներկայացվում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դրանց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` </w:t>
      </w:r>
      <w:r w:rsidRPr="00AF04FC">
        <w:rPr>
          <w:rFonts w:ascii="Arial" w:hAnsi="Arial" w:cs="Arial"/>
          <w:sz w:val="20"/>
          <w:szCs w:val="20"/>
          <w:lang w:val="es-ES"/>
        </w:rPr>
        <w:t>բնօրինակից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պատճենահանված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տարբերակը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/ </w:t>
      </w:r>
      <w:r w:rsidRPr="001E10F5">
        <w:rPr>
          <w:rFonts w:ascii="Arial" w:hAnsi="Arial" w:cs="Arial"/>
          <w:color w:val="FF0000"/>
          <w:sz w:val="20"/>
          <w:szCs w:val="20"/>
        </w:rPr>
        <w:t>և</w:t>
      </w:r>
      <w:r w:rsidRPr="001E10F5">
        <w:rPr>
          <w:rFonts w:ascii="Arial LatArm" w:hAnsi="Arial LatArm"/>
          <w:color w:val="FF0000"/>
          <w:sz w:val="20"/>
          <w:szCs w:val="20"/>
          <w:lang w:val="es-ES"/>
        </w:rPr>
        <w:t xml:space="preserve"> ___</w:t>
      </w:r>
      <w:r w:rsidR="0011419A">
        <w:rPr>
          <w:rFonts w:ascii="Arial LatArm" w:hAnsi="Arial LatArm"/>
          <w:color w:val="FF0000"/>
          <w:sz w:val="20"/>
          <w:szCs w:val="20"/>
          <w:lang w:val="es-ES"/>
        </w:rPr>
        <w:t>1</w:t>
      </w:r>
      <w:r w:rsidRPr="001E10F5">
        <w:rPr>
          <w:rFonts w:ascii="Arial LatArm" w:hAnsi="Arial LatArm"/>
          <w:color w:val="FF0000"/>
          <w:sz w:val="20"/>
          <w:szCs w:val="20"/>
          <w:lang w:val="es-ES"/>
        </w:rPr>
        <w:t>___</w:t>
      </w:r>
      <w:r w:rsidRPr="001E10F5">
        <w:rPr>
          <w:rFonts w:ascii="Arial" w:hAnsi="Arial" w:cs="Arial"/>
          <w:color w:val="FF0000"/>
          <w:sz w:val="20"/>
          <w:szCs w:val="20"/>
        </w:rPr>
        <w:t>օրինակ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պատճեններից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: </w:t>
      </w:r>
      <w:r w:rsidRPr="00AF04FC">
        <w:rPr>
          <w:rFonts w:ascii="Arial" w:hAnsi="Arial" w:cs="Arial"/>
          <w:sz w:val="20"/>
          <w:szCs w:val="20"/>
        </w:rPr>
        <w:t>Փաստաթղթերի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փաթեթների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վրա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համապատասխանաբար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գրվում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«</w:t>
      </w:r>
      <w:r w:rsidRPr="00AF04FC">
        <w:rPr>
          <w:rFonts w:ascii="Arial" w:hAnsi="Arial" w:cs="Arial"/>
          <w:sz w:val="20"/>
          <w:szCs w:val="20"/>
        </w:rPr>
        <w:t>բնօրինակ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»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«</w:t>
      </w:r>
      <w:r w:rsidRPr="00AF04FC">
        <w:rPr>
          <w:rFonts w:ascii="Arial" w:hAnsi="Arial" w:cs="Arial"/>
          <w:sz w:val="20"/>
          <w:szCs w:val="20"/>
        </w:rPr>
        <w:t>պատճեն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» </w:t>
      </w:r>
      <w:r w:rsidRPr="00AF04FC">
        <w:rPr>
          <w:rFonts w:ascii="Arial" w:hAnsi="Arial" w:cs="Arial"/>
          <w:sz w:val="20"/>
          <w:szCs w:val="20"/>
        </w:rPr>
        <w:t>բառերը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: </w:t>
      </w:r>
      <w:r w:rsidRPr="00AF04FC">
        <w:rPr>
          <w:rFonts w:ascii="Arial" w:hAnsi="Arial" w:cs="Arial"/>
          <w:sz w:val="20"/>
          <w:lang w:val="ru-RU"/>
        </w:rPr>
        <w:t>Հայտում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ներառվող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բնօրինակ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փաստաթղթերի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փոխարեն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կարող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են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ներկայացվել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դրանց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նոտարական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կարգով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վավերացված</w:t>
      </w:r>
      <w:r w:rsidRPr="00AF04FC">
        <w:rPr>
          <w:rFonts w:ascii="Arial LatArm" w:hAnsi="Arial LatArm" w:cs="Sylfaen"/>
          <w:sz w:val="20"/>
          <w:lang w:val="af-ZA"/>
        </w:rPr>
        <w:t xml:space="preserve"> </w:t>
      </w:r>
      <w:r w:rsidRPr="00AF04FC">
        <w:rPr>
          <w:rFonts w:ascii="Arial" w:hAnsi="Arial" w:cs="Arial"/>
          <w:sz w:val="20"/>
          <w:lang w:val="ru-RU"/>
        </w:rPr>
        <w:t>օրինակները։</w:t>
      </w:r>
    </w:p>
    <w:p w:rsidR="009247B8" w:rsidRPr="00AF04FC" w:rsidRDefault="009247B8" w:rsidP="009247B8">
      <w:pPr>
        <w:ind w:firstLine="720"/>
        <w:jc w:val="both"/>
        <w:rPr>
          <w:rFonts w:ascii="Arial LatArm" w:hAnsi="Arial LatArm"/>
          <w:sz w:val="20"/>
          <w:szCs w:val="20"/>
          <w:lang w:val="af-ZA"/>
        </w:rPr>
      </w:pPr>
      <w:r w:rsidRPr="00AF04FC">
        <w:rPr>
          <w:rFonts w:ascii="Arial" w:hAnsi="Arial" w:cs="Arial"/>
          <w:sz w:val="20"/>
          <w:szCs w:val="20"/>
        </w:rPr>
        <w:t>Ծրարը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սույն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հրավերով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նախատեսված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</w:rPr>
        <w:t>մասնակցի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կազմած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փաստաթղթերն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ստորագրում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դրանք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ներկայացնող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անձը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կամ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վերջինիս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լիազորված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անձը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(</w:t>
      </w:r>
      <w:r w:rsidRPr="00AF04FC">
        <w:rPr>
          <w:rFonts w:ascii="Arial" w:hAnsi="Arial" w:cs="Arial"/>
          <w:sz w:val="20"/>
          <w:szCs w:val="20"/>
        </w:rPr>
        <w:t>այսուհետ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` </w:t>
      </w:r>
      <w:r w:rsidRPr="00AF04FC">
        <w:rPr>
          <w:rFonts w:ascii="Arial" w:hAnsi="Arial" w:cs="Arial"/>
          <w:sz w:val="20"/>
          <w:szCs w:val="20"/>
        </w:rPr>
        <w:t>գործակալ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): </w:t>
      </w:r>
      <w:r w:rsidRPr="00AF04FC">
        <w:rPr>
          <w:rFonts w:ascii="Arial" w:hAnsi="Arial" w:cs="Arial"/>
          <w:sz w:val="20"/>
          <w:szCs w:val="20"/>
        </w:rPr>
        <w:t>Եթե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ներկայացնում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գործակալը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ապա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հայտով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ներկայացվում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վերջինիս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այդ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լիազորությունը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վերապահված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լինելու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մասին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փաստաթուղթ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9247B8" w:rsidRPr="00AF04FC" w:rsidRDefault="009247B8" w:rsidP="009247B8">
      <w:pPr>
        <w:ind w:firstLine="720"/>
        <w:jc w:val="both"/>
        <w:rPr>
          <w:rFonts w:ascii="Arial LatArm" w:hAnsi="Arial LatArm"/>
          <w:sz w:val="20"/>
          <w:szCs w:val="20"/>
          <w:lang w:val="af-ZA"/>
        </w:rPr>
      </w:pPr>
      <w:r w:rsidRPr="00AF04FC">
        <w:rPr>
          <w:rFonts w:ascii="Arial LatArm" w:hAnsi="Arial LatArm"/>
          <w:sz w:val="20"/>
          <w:szCs w:val="20"/>
          <w:lang w:val="af-ZA"/>
        </w:rPr>
        <w:t xml:space="preserve">3.2 </w:t>
      </w:r>
      <w:r w:rsidRPr="00AF04FC">
        <w:rPr>
          <w:rFonts w:ascii="Arial" w:hAnsi="Arial" w:cs="Arial"/>
          <w:sz w:val="20"/>
          <w:szCs w:val="20"/>
        </w:rPr>
        <w:t>Սույն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հրահանգի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3.1 </w:t>
      </w:r>
      <w:r w:rsidRPr="00AF04FC">
        <w:rPr>
          <w:rFonts w:ascii="Arial" w:hAnsi="Arial" w:cs="Arial"/>
          <w:sz w:val="20"/>
          <w:szCs w:val="20"/>
        </w:rPr>
        <w:t>կետում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նշված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ծրարի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վրա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կազմելու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լեզվով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նշվում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` </w:t>
      </w:r>
    </w:p>
    <w:p w:rsidR="009247B8" w:rsidRPr="00AF04FC" w:rsidRDefault="009247B8" w:rsidP="009247B8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AF04FC">
        <w:rPr>
          <w:rFonts w:ascii="Arial LatArm" w:hAnsi="Arial LatArm"/>
          <w:sz w:val="20"/>
          <w:szCs w:val="20"/>
          <w:lang w:val="af-ZA"/>
        </w:rPr>
        <w:t xml:space="preserve">1) </w:t>
      </w:r>
      <w:r w:rsidRPr="00AF04FC">
        <w:rPr>
          <w:rFonts w:ascii="Arial" w:hAnsi="Arial" w:cs="Arial"/>
          <w:sz w:val="20"/>
          <w:szCs w:val="20"/>
        </w:rPr>
        <w:t>պատվիրատուի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անվանումը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ներկայացման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վայրը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(</w:t>
      </w:r>
      <w:r w:rsidRPr="00AF04FC">
        <w:rPr>
          <w:rFonts w:ascii="Arial" w:hAnsi="Arial" w:cs="Arial"/>
          <w:sz w:val="20"/>
          <w:szCs w:val="20"/>
        </w:rPr>
        <w:t>հասցեն</w:t>
      </w:r>
      <w:r w:rsidRPr="00AF04FC">
        <w:rPr>
          <w:rFonts w:ascii="Arial LatArm" w:hAnsi="Arial LatArm"/>
          <w:sz w:val="20"/>
          <w:szCs w:val="20"/>
          <w:lang w:val="af-ZA"/>
        </w:rPr>
        <w:t>).</w:t>
      </w:r>
    </w:p>
    <w:p w:rsidR="009247B8" w:rsidRPr="00AF04FC" w:rsidRDefault="009247B8" w:rsidP="009247B8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AF04FC">
        <w:rPr>
          <w:rFonts w:ascii="Arial LatArm" w:hAnsi="Arial LatArm"/>
          <w:sz w:val="20"/>
          <w:szCs w:val="20"/>
          <w:lang w:val="af-ZA"/>
        </w:rPr>
        <w:t xml:space="preserve">2) </w:t>
      </w:r>
      <w:r w:rsidRPr="00AF04FC">
        <w:rPr>
          <w:rFonts w:ascii="Arial" w:hAnsi="Arial" w:cs="Arial"/>
          <w:sz w:val="20"/>
          <w:szCs w:val="20"/>
        </w:rPr>
        <w:t>գնանշման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հարցման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ծածկագիրը</w:t>
      </w:r>
      <w:r w:rsidRPr="00AF04FC">
        <w:rPr>
          <w:rFonts w:ascii="Arial LatArm" w:hAnsi="Arial LatArm"/>
          <w:sz w:val="20"/>
          <w:szCs w:val="20"/>
          <w:lang w:val="af-ZA"/>
        </w:rPr>
        <w:t>.</w:t>
      </w:r>
    </w:p>
    <w:p w:rsidR="009247B8" w:rsidRPr="00AF04FC" w:rsidRDefault="009247B8" w:rsidP="009247B8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AF04FC">
        <w:rPr>
          <w:rFonts w:ascii="Arial LatArm" w:hAnsi="Arial LatArm"/>
          <w:sz w:val="20"/>
          <w:szCs w:val="20"/>
          <w:lang w:val="af-ZA"/>
        </w:rPr>
        <w:t xml:space="preserve">3) </w:t>
      </w:r>
      <w:r w:rsidR="0011419A" w:rsidRPr="00143371">
        <w:rPr>
          <w:rFonts w:ascii="Calibri" w:hAnsi="Calibri"/>
          <w:sz w:val="20"/>
          <w:szCs w:val="20"/>
          <w:lang w:val="af-ZA"/>
        </w:rPr>
        <w:t>&lt;&lt;</w:t>
      </w:r>
      <w:r w:rsidRPr="00AF04FC">
        <w:rPr>
          <w:rFonts w:ascii="Arial" w:hAnsi="Arial" w:cs="Arial"/>
          <w:sz w:val="20"/>
          <w:szCs w:val="20"/>
        </w:rPr>
        <w:t>չբացել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մինչև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հայտերի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բացման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նիստը</w:t>
      </w:r>
      <w:r w:rsidR="0011419A" w:rsidRPr="00143371">
        <w:rPr>
          <w:rFonts w:ascii="Calibri" w:hAnsi="Calibri"/>
          <w:sz w:val="20"/>
          <w:szCs w:val="20"/>
          <w:lang w:val="af-ZA"/>
        </w:rPr>
        <w:t>&gt;&gt;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բառերը</w:t>
      </w:r>
      <w:r w:rsidRPr="00AF04FC">
        <w:rPr>
          <w:rFonts w:ascii="Arial LatArm" w:hAnsi="Arial LatArm"/>
          <w:sz w:val="20"/>
          <w:szCs w:val="20"/>
          <w:lang w:val="af-ZA"/>
        </w:rPr>
        <w:t>.</w:t>
      </w:r>
    </w:p>
    <w:p w:rsidR="009247B8" w:rsidRPr="00AF04FC" w:rsidRDefault="009247B8" w:rsidP="009247B8">
      <w:pPr>
        <w:ind w:firstLine="720"/>
        <w:rPr>
          <w:rFonts w:ascii="Arial LatArm" w:hAnsi="Arial LatArm"/>
          <w:sz w:val="20"/>
          <w:szCs w:val="20"/>
          <w:lang w:val="af-ZA"/>
        </w:rPr>
      </w:pPr>
      <w:r w:rsidRPr="00AF04FC">
        <w:rPr>
          <w:rFonts w:ascii="Arial LatArm" w:hAnsi="Arial LatArm"/>
          <w:sz w:val="20"/>
          <w:szCs w:val="20"/>
          <w:lang w:val="af-ZA"/>
        </w:rPr>
        <w:t xml:space="preserve">4) </w:t>
      </w:r>
      <w:r w:rsidRPr="00AF04FC">
        <w:rPr>
          <w:rFonts w:ascii="Arial" w:hAnsi="Arial" w:cs="Arial"/>
          <w:sz w:val="20"/>
          <w:szCs w:val="20"/>
        </w:rPr>
        <w:t>մասնակցի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անվանումը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(</w:t>
      </w:r>
      <w:r w:rsidRPr="00AF04FC">
        <w:rPr>
          <w:rFonts w:ascii="Arial" w:hAnsi="Arial" w:cs="Arial"/>
          <w:sz w:val="20"/>
          <w:szCs w:val="20"/>
        </w:rPr>
        <w:t>անունը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), </w:t>
      </w:r>
      <w:r w:rsidRPr="00AF04FC">
        <w:rPr>
          <w:rFonts w:ascii="Arial" w:hAnsi="Arial" w:cs="Arial"/>
          <w:sz w:val="20"/>
          <w:szCs w:val="20"/>
        </w:rPr>
        <w:t>գտնվելու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վայրը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հեռախոսահամարը</w:t>
      </w:r>
      <w:r w:rsidRPr="00AF04FC">
        <w:rPr>
          <w:rFonts w:ascii="Arial LatArm" w:hAnsi="Arial LatArm"/>
          <w:sz w:val="20"/>
          <w:szCs w:val="20"/>
          <w:lang w:val="af-ZA"/>
        </w:rPr>
        <w:t>:</w:t>
      </w:r>
    </w:p>
    <w:p w:rsidR="009247B8" w:rsidRPr="00AF04FC" w:rsidRDefault="009247B8" w:rsidP="009247B8">
      <w:pPr>
        <w:ind w:firstLine="720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AF04FC">
        <w:rPr>
          <w:rFonts w:ascii="Arial LatArm" w:hAnsi="Arial LatArm" w:cs="Sylfaen"/>
          <w:sz w:val="20"/>
          <w:szCs w:val="20"/>
          <w:lang w:val="af-ZA"/>
        </w:rPr>
        <w:lastRenderedPageBreak/>
        <w:t xml:space="preserve">3.3 </w:t>
      </w:r>
      <w:r w:rsidRPr="00AF04FC">
        <w:rPr>
          <w:rFonts w:ascii="Arial" w:hAnsi="Arial" w:cs="Arial"/>
          <w:sz w:val="20"/>
          <w:szCs w:val="20"/>
        </w:rPr>
        <w:t>Սույն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հրահանգի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3.1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3.2 </w:t>
      </w:r>
      <w:r w:rsidRPr="00AF04FC">
        <w:rPr>
          <w:rFonts w:ascii="Arial" w:hAnsi="Arial" w:cs="Arial"/>
          <w:sz w:val="20"/>
          <w:szCs w:val="20"/>
        </w:rPr>
        <w:t>կետերի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պահանջներին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չհամապատասխանող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հայտերը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AF04FC">
        <w:rPr>
          <w:rFonts w:ascii="Arial" w:hAnsi="Arial" w:cs="Arial"/>
          <w:sz w:val="20"/>
          <w:szCs w:val="20"/>
        </w:rPr>
        <w:t>հանձնաժողովը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հայտերի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բացման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նիստում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մերժում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նույնությամբ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վերադարձնում</w:t>
      </w:r>
      <w:r w:rsidRPr="00AF04FC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ներկայացնողին</w:t>
      </w:r>
      <w:r w:rsidRPr="00AF04FC">
        <w:rPr>
          <w:rFonts w:ascii="Arial LatArm" w:hAnsi="Arial LatArm" w:cs="Sylfaen"/>
          <w:sz w:val="20"/>
          <w:szCs w:val="20"/>
          <w:lang w:val="af-ZA"/>
        </w:rPr>
        <w:t>:</w:t>
      </w:r>
    </w:p>
    <w:p w:rsidR="00E74BF6" w:rsidRPr="00AF04FC" w:rsidRDefault="00E74BF6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</w:p>
    <w:p w:rsidR="00E74BF6" w:rsidRPr="00AF04FC" w:rsidRDefault="00E74BF6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</w:p>
    <w:p w:rsidR="00E74BF6" w:rsidRPr="00AF04FC" w:rsidRDefault="00E74BF6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</w:p>
    <w:p w:rsidR="00E74BF6" w:rsidRPr="00AF04FC" w:rsidRDefault="006C3873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  <w:r w:rsidRPr="00AF04FC">
        <w:rPr>
          <w:rFonts w:ascii="Arial LatArm" w:hAnsi="Arial LatArm" w:cs="Sylfaen"/>
          <w:b/>
          <w:sz w:val="20"/>
          <w:lang w:val="es-ES"/>
        </w:rPr>
        <w:br w:type="page"/>
      </w:r>
      <w:r w:rsidR="00DA0240" w:rsidRPr="00AF04FC">
        <w:rPr>
          <w:rFonts w:ascii="Arial LatArm" w:hAnsi="Arial LatArm" w:cs="Sylfaen"/>
          <w:b/>
          <w:sz w:val="20"/>
          <w:lang w:val="es-ES"/>
        </w:rPr>
        <w:lastRenderedPageBreak/>
        <w:tab/>
      </w:r>
    </w:p>
    <w:p w:rsidR="00E74BF6" w:rsidRPr="00AF04FC" w:rsidRDefault="00E74BF6" w:rsidP="00EF3662">
      <w:pPr>
        <w:pStyle w:val="norm"/>
        <w:spacing w:line="240" w:lineRule="auto"/>
        <w:ind w:firstLine="284"/>
        <w:jc w:val="right"/>
        <w:rPr>
          <w:rFonts w:ascii="Arial LatArm" w:hAnsi="Arial LatArm" w:cs="Sylfaen"/>
          <w:b/>
          <w:sz w:val="20"/>
          <w:lang w:val="es-ES"/>
        </w:rPr>
      </w:pPr>
    </w:p>
    <w:p w:rsidR="00B2572B" w:rsidRPr="00AF04FC" w:rsidRDefault="00B2572B" w:rsidP="00EF3662">
      <w:pPr>
        <w:pStyle w:val="norm"/>
        <w:spacing w:line="240" w:lineRule="auto"/>
        <w:ind w:firstLine="284"/>
        <w:jc w:val="right"/>
        <w:rPr>
          <w:rFonts w:ascii="Arial LatArm" w:hAnsi="Arial LatArm" w:cs="Arial"/>
          <w:b/>
          <w:sz w:val="20"/>
          <w:lang w:val="es-ES"/>
        </w:rPr>
      </w:pPr>
      <w:r w:rsidRPr="00AF04FC">
        <w:rPr>
          <w:rFonts w:ascii="Arial" w:hAnsi="Arial" w:cs="Arial"/>
          <w:b/>
          <w:sz w:val="20"/>
          <w:lang w:val="es-ES"/>
        </w:rPr>
        <w:t>Հավելված</w:t>
      </w:r>
      <w:r w:rsidRPr="00AF04FC">
        <w:rPr>
          <w:rFonts w:ascii="Arial LatArm" w:hAnsi="Arial LatArm" w:cs="Arial"/>
          <w:b/>
          <w:sz w:val="20"/>
          <w:lang w:val="es-ES"/>
        </w:rPr>
        <w:t xml:space="preserve">  N 1</w:t>
      </w:r>
    </w:p>
    <w:p w:rsidR="00B2572B" w:rsidRPr="001E10F5" w:rsidRDefault="00F85E02" w:rsidP="00EF3662">
      <w:pPr>
        <w:pStyle w:val="31"/>
        <w:spacing w:line="240" w:lineRule="auto"/>
        <w:jc w:val="right"/>
        <w:rPr>
          <w:rFonts w:ascii="Arial LatArm" w:hAnsi="Arial LatArm" w:cs="Arial"/>
          <w:b/>
          <w:color w:val="FF0000"/>
          <w:lang w:val="es-ES"/>
        </w:rPr>
      </w:pPr>
      <w:r w:rsidRPr="00AF04FC">
        <w:rPr>
          <w:i/>
          <w:lang w:val="af-ZA"/>
        </w:rPr>
        <w:t xml:space="preserve">`  </w:t>
      </w:r>
      <w:r>
        <w:rPr>
          <w:rFonts w:ascii="Sylfaen" w:hAnsi="Sylfaen"/>
          <w:i/>
          <w:lang w:val="ru-RU"/>
        </w:rPr>
        <w:t>ԱՄԱԳՄ</w:t>
      </w:r>
      <w:r w:rsidRPr="00F9486B">
        <w:rPr>
          <w:rFonts w:ascii="Sylfaen" w:hAnsi="Sylfaen"/>
          <w:i/>
          <w:lang w:val="af-ZA"/>
        </w:rPr>
        <w:t>_</w:t>
      </w:r>
      <w:r>
        <w:rPr>
          <w:rFonts w:ascii="Sylfaen" w:hAnsi="Sylfaen"/>
          <w:i/>
          <w:lang w:val="ru-RU"/>
        </w:rPr>
        <w:t>ԳՀԱՊՁԲ</w:t>
      </w:r>
      <w:r w:rsidRPr="00F9486B">
        <w:rPr>
          <w:rFonts w:ascii="Sylfaen" w:hAnsi="Sylfaen"/>
          <w:i/>
          <w:lang w:val="af-ZA"/>
        </w:rPr>
        <w:t xml:space="preserve"> </w:t>
      </w:r>
      <w:r w:rsidRPr="00C35D56">
        <w:rPr>
          <w:rFonts w:ascii="Arial" w:hAnsi="Arial" w:cs="Arial"/>
          <w:i/>
          <w:color w:val="FF0000"/>
          <w:lang w:val="af-ZA"/>
        </w:rPr>
        <w:t>-20/01</w:t>
      </w:r>
      <w:r w:rsidRPr="00AF04FC">
        <w:rPr>
          <w:i/>
          <w:u w:val="single"/>
          <w:lang w:val="af-ZA"/>
        </w:rPr>
        <w:t xml:space="preserve">        </w:t>
      </w:r>
      <w:r w:rsidR="00B2572B" w:rsidRPr="001E10F5">
        <w:rPr>
          <w:rFonts w:ascii="Arial" w:hAnsi="Arial" w:cs="Arial"/>
          <w:b/>
          <w:color w:val="FF0000"/>
          <w:lang w:val="es-ES"/>
        </w:rPr>
        <w:t>ծածկագրով</w:t>
      </w:r>
    </w:p>
    <w:p w:rsidR="00B2572B" w:rsidRPr="001E10F5" w:rsidRDefault="001E10F5" w:rsidP="00EF3662">
      <w:pPr>
        <w:pStyle w:val="31"/>
        <w:spacing w:line="240" w:lineRule="auto"/>
        <w:jc w:val="right"/>
        <w:rPr>
          <w:rFonts w:ascii="Arial LatArm" w:hAnsi="Arial LatArm" w:cs="Arial"/>
          <w:b/>
          <w:color w:val="FF0000"/>
          <w:lang w:val="es-ES"/>
        </w:rPr>
      </w:pPr>
      <w:r w:rsidRPr="001E10F5">
        <w:rPr>
          <w:rFonts w:ascii="Arial" w:hAnsi="Arial" w:cs="Arial"/>
          <w:b/>
          <w:color w:val="FF0000"/>
          <w:lang w:val="ru-RU"/>
        </w:rPr>
        <w:t>Գնանշման</w:t>
      </w:r>
      <w:r w:rsidRPr="001E10F5">
        <w:rPr>
          <w:rFonts w:ascii="Arial" w:hAnsi="Arial" w:cs="Arial"/>
          <w:b/>
          <w:color w:val="FF0000"/>
          <w:lang w:val="es-ES"/>
        </w:rPr>
        <w:t xml:space="preserve"> </w:t>
      </w:r>
      <w:r w:rsidRPr="001E10F5">
        <w:rPr>
          <w:rFonts w:ascii="Arial" w:hAnsi="Arial" w:cs="Arial"/>
          <w:b/>
          <w:color w:val="FF0000"/>
          <w:lang w:val="ru-RU"/>
        </w:rPr>
        <w:t>հարցման</w:t>
      </w:r>
      <w:r w:rsidRPr="001E10F5">
        <w:rPr>
          <w:rFonts w:ascii="Arial" w:hAnsi="Arial" w:cs="Arial"/>
          <w:b/>
          <w:color w:val="FF0000"/>
          <w:lang w:val="es-ES"/>
        </w:rPr>
        <w:t xml:space="preserve"> </w:t>
      </w:r>
      <w:r w:rsidRPr="001E10F5">
        <w:rPr>
          <w:rFonts w:ascii="Arial" w:hAnsi="Arial" w:cs="Arial"/>
          <w:b/>
          <w:color w:val="FF0000"/>
          <w:lang w:val="ru-RU"/>
        </w:rPr>
        <w:t>ընթացակարգի</w:t>
      </w:r>
      <w:r w:rsidRPr="001E10F5">
        <w:rPr>
          <w:rFonts w:ascii="Arial" w:hAnsi="Arial" w:cs="Arial"/>
          <w:b/>
          <w:color w:val="FF0000"/>
          <w:lang w:val="es-ES"/>
        </w:rPr>
        <w:t xml:space="preserve"> </w:t>
      </w:r>
      <w:r w:rsidR="00B2572B" w:rsidRPr="001E10F5">
        <w:rPr>
          <w:rFonts w:ascii="Arial LatArm" w:hAnsi="Arial LatArm" w:cs="Arial"/>
          <w:b/>
          <w:color w:val="FF0000"/>
          <w:lang w:val="es-ES"/>
        </w:rPr>
        <w:t xml:space="preserve"> </w:t>
      </w:r>
      <w:r w:rsidR="00B2572B" w:rsidRPr="001E10F5">
        <w:rPr>
          <w:rFonts w:ascii="Arial" w:hAnsi="Arial" w:cs="Arial"/>
          <w:b/>
          <w:color w:val="FF0000"/>
          <w:lang w:val="es-ES"/>
        </w:rPr>
        <w:t>հրավերի</w:t>
      </w:r>
    </w:p>
    <w:p w:rsidR="00B2572B" w:rsidRPr="001E10F5" w:rsidRDefault="00B2572B" w:rsidP="00EF3662">
      <w:pPr>
        <w:jc w:val="center"/>
        <w:rPr>
          <w:rFonts w:ascii="Arial LatArm" w:hAnsi="Arial LatArm" w:cs="Sylfaen"/>
          <w:b/>
          <w:color w:val="FF0000"/>
          <w:lang w:val="es-ES"/>
        </w:rPr>
      </w:pPr>
    </w:p>
    <w:p w:rsidR="00B2572B" w:rsidRPr="001E10F5" w:rsidRDefault="00B2572B" w:rsidP="00EF3662">
      <w:pPr>
        <w:jc w:val="center"/>
        <w:rPr>
          <w:rFonts w:ascii="Arial LatArm" w:hAnsi="Arial LatArm" w:cs="Arial"/>
          <w:b/>
          <w:color w:val="FF0000"/>
          <w:lang w:val="es-ES"/>
        </w:rPr>
      </w:pPr>
      <w:r w:rsidRPr="001E10F5">
        <w:rPr>
          <w:rFonts w:ascii="Arial" w:hAnsi="Arial" w:cs="Arial"/>
          <w:b/>
          <w:color w:val="FF0000"/>
          <w:lang w:val="es-ES"/>
        </w:rPr>
        <w:t>ԴԻՄՈՒՄ</w:t>
      </w:r>
      <w:r w:rsidR="006C3873" w:rsidRPr="001E10F5">
        <w:rPr>
          <w:rFonts w:ascii="Arial" w:hAnsi="Arial" w:cs="Arial"/>
          <w:b/>
          <w:color w:val="FF0000"/>
          <w:lang w:val="es-ES"/>
        </w:rPr>
        <w:t>ՀԱՅՏԱՐԱՐՈՒԹՅՈՒՆ</w:t>
      </w:r>
      <w:r w:rsidRPr="001E10F5">
        <w:rPr>
          <w:rFonts w:ascii="Arial LatArm" w:hAnsi="Arial LatArm" w:cs="Sylfaen"/>
          <w:b/>
          <w:color w:val="FF0000"/>
          <w:lang w:val="es-ES"/>
        </w:rPr>
        <w:t>*</w:t>
      </w:r>
    </w:p>
    <w:p w:rsidR="00B2572B" w:rsidRPr="001E10F5" w:rsidRDefault="00A722B2" w:rsidP="00EF3662">
      <w:pPr>
        <w:pStyle w:val="6"/>
        <w:jc w:val="center"/>
        <w:rPr>
          <w:rFonts w:cs="Arial"/>
          <w:color w:val="FF0000"/>
          <w:sz w:val="24"/>
          <w:szCs w:val="24"/>
          <w:lang w:val="es-ES"/>
        </w:rPr>
      </w:pPr>
      <w:r w:rsidRPr="001E10F5">
        <w:rPr>
          <w:rFonts w:ascii="Arial" w:hAnsi="Arial" w:cs="Arial"/>
          <w:color w:val="FF0000"/>
          <w:sz w:val="24"/>
          <w:szCs w:val="24"/>
          <w:lang w:val="ru-RU"/>
        </w:rPr>
        <w:t>Գնանշման</w:t>
      </w:r>
      <w:r w:rsidRPr="006C50D5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 w:rsidRPr="001E10F5">
        <w:rPr>
          <w:rFonts w:ascii="Arial" w:hAnsi="Arial" w:cs="Arial"/>
          <w:color w:val="FF0000"/>
          <w:sz w:val="24"/>
          <w:szCs w:val="24"/>
          <w:lang w:val="ru-RU"/>
        </w:rPr>
        <w:t>հարցման</w:t>
      </w:r>
      <w:r w:rsidRPr="006C50D5">
        <w:rPr>
          <w:rFonts w:ascii="Arial" w:hAnsi="Arial" w:cs="Arial"/>
          <w:color w:val="FF0000"/>
          <w:sz w:val="24"/>
          <w:szCs w:val="24"/>
          <w:lang w:val="es-ES"/>
        </w:rPr>
        <w:t xml:space="preserve"> </w:t>
      </w:r>
      <w:r w:rsidRPr="001E10F5">
        <w:rPr>
          <w:rFonts w:ascii="Arial" w:hAnsi="Arial" w:cs="Arial"/>
          <w:color w:val="FF0000"/>
          <w:sz w:val="24"/>
          <w:szCs w:val="24"/>
          <w:lang w:val="ru-RU"/>
        </w:rPr>
        <w:t>ընթացակարգի</w:t>
      </w:r>
      <w:r w:rsidR="00B2572B" w:rsidRPr="001E10F5">
        <w:rPr>
          <w:rFonts w:cs="Sylfaen"/>
          <w:color w:val="FF0000"/>
          <w:sz w:val="24"/>
          <w:szCs w:val="24"/>
          <w:lang w:val="es-ES"/>
        </w:rPr>
        <w:t xml:space="preserve"> </w:t>
      </w:r>
      <w:r w:rsidR="00B2572B" w:rsidRPr="001E10F5">
        <w:rPr>
          <w:rFonts w:ascii="Arial" w:hAnsi="Arial" w:cs="Arial"/>
          <w:color w:val="FF0000"/>
          <w:sz w:val="24"/>
          <w:szCs w:val="24"/>
          <w:lang w:val="es-ES"/>
        </w:rPr>
        <w:t>մասնակցելու</w:t>
      </w:r>
      <w:r w:rsidR="00B2572B" w:rsidRPr="001E10F5">
        <w:rPr>
          <w:rFonts w:cs="Arial"/>
          <w:color w:val="FF0000"/>
          <w:sz w:val="24"/>
          <w:szCs w:val="24"/>
          <w:lang w:val="es-ES"/>
        </w:rPr>
        <w:t xml:space="preserve">  </w:t>
      </w:r>
    </w:p>
    <w:p w:rsidR="00B2572B" w:rsidRPr="00AF04FC" w:rsidRDefault="00B2572B" w:rsidP="00EF3662">
      <w:pPr>
        <w:rPr>
          <w:rFonts w:ascii="Arial LatArm" w:hAnsi="Arial LatArm"/>
          <w:lang w:val="es-ES" w:eastAsia="ru-RU"/>
        </w:rPr>
      </w:pPr>
    </w:p>
    <w:p w:rsidR="00B2572B" w:rsidRPr="00AF04FC" w:rsidRDefault="00B2572B" w:rsidP="00EF3662">
      <w:pPr>
        <w:jc w:val="both"/>
        <w:rPr>
          <w:rFonts w:ascii="Arial LatArm" w:hAnsi="Arial LatArm" w:cs="Arial"/>
          <w:sz w:val="20"/>
          <w:szCs w:val="20"/>
          <w:lang w:val="es-ES"/>
        </w:rPr>
      </w:pPr>
      <w:r w:rsidRPr="00AF04FC">
        <w:rPr>
          <w:rFonts w:ascii="Arial LatArm" w:hAnsi="Arial LatArm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</w:t>
      </w:r>
      <w:r w:rsidRPr="00AF04FC">
        <w:rPr>
          <w:rFonts w:ascii="Arial LatArm" w:hAnsi="Arial LatArm"/>
          <w:sz w:val="22"/>
          <w:szCs w:val="22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հայտնում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  <w:lang w:val="es-ES"/>
        </w:rPr>
        <w:t>որ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ցանկություն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ունի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մասնակցել</w:t>
      </w:r>
    </w:p>
    <w:p w:rsidR="00B2572B" w:rsidRPr="00AF04FC" w:rsidRDefault="00B2572B" w:rsidP="00EF3662">
      <w:pPr>
        <w:jc w:val="both"/>
        <w:rPr>
          <w:rFonts w:ascii="Arial LatArm" w:hAnsi="Arial LatArm"/>
          <w:sz w:val="22"/>
          <w:szCs w:val="22"/>
          <w:vertAlign w:val="superscript"/>
          <w:lang w:val="es-ES"/>
        </w:rPr>
      </w:pPr>
      <w:r w:rsidRPr="00AF04FC">
        <w:rPr>
          <w:rFonts w:ascii="Arial LatArm" w:hAnsi="Arial LatArm"/>
          <w:vertAlign w:val="superscript"/>
          <w:lang w:val="es-ES"/>
        </w:rPr>
        <w:t xml:space="preserve">               </w:t>
      </w:r>
      <w:r w:rsidRPr="00AF04FC">
        <w:rPr>
          <w:rFonts w:ascii="Arial LatArm" w:hAnsi="Arial LatArm"/>
          <w:lang w:val="es-ES"/>
        </w:rPr>
        <w:t xml:space="preserve">            </w:t>
      </w:r>
      <w:r w:rsidRPr="00AF04FC">
        <w:rPr>
          <w:rFonts w:ascii="Arial" w:hAnsi="Arial" w:cs="Arial"/>
          <w:vertAlign w:val="superscript"/>
          <w:lang w:val="es-ES"/>
        </w:rPr>
        <w:t>մասնակցի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անվանումը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</w:p>
    <w:p w:rsidR="00B2572B" w:rsidRPr="00AF04FC" w:rsidRDefault="00B2572B" w:rsidP="00EF3662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="00F85E02">
        <w:rPr>
          <w:rFonts w:ascii="Sylfaen" w:hAnsi="Sylfaen" w:cs="Arial"/>
          <w:color w:val="FF0000"/>
          <w:sz w:val="22"/>
          <w:szCs w:val="22"/>
          <w:u w:val="single"/>
          <w:lang w:val="es-ES"/>
        </w:rPr>
        <w:t>ԱՐԱՐԱՏ ԳՅՈՒՂԻ ՄԱՆԿԱՊԱՐՏԵԶ ՀՈԱԿ-ի</w:t>
      </w:r>
      <w:r w:rsidRPr="001E10F5">
        <w:rPr>
          <w:rFonts w:ascii="Arial LatArm" w:hAnsi="Arial LatArm" w:cs="Sylfaen"/>
          <w:color w:val="FF0000"/>
          <w:sz w:val="20"/>
          <w:szCs w:val="20"/>
          <w:lang w:val="es-ES"/>
        </w:rPr>
        <w:t xml:space="preserve"> </w:t>
      </w:r>
      <w:r w:rsidRPr="001E10F5">
        <w:rPr>
          <w:rFonts w:ascii="Arial" w:hAnsi="Arial" w:cs="Arial"/>
          <w:color w:val="FF0000"/>
          <w:sz w:val="20"/>
          <w:szCs w:val="20"/>
          <w:lang w:val="es-ES"/>
        </w:rPr>
        <w:t>կողմից</w:t>
      </w:r>
      <w:r w:rsidRPr="001E10F5">
        <w:rPr>
          <w:rFonts w:ascii="Arial LatArm" w:hAnsi="Arial LatArm"/>
          <w:color w:val="FF0000"/>
          <w:sz w:val="22"/>
          <w:szCs w:val="22"/>
          <w:u w:val="single"/>
          <w:lang w:val="es-ES"/>
        </w:rPr>
        <w:t xml:space="preserve"> </w:t>
      </w:r>
      <w:r w:rsidR="00F85E02">
        <w:rPr>
          <w:rFonts w:ascii="Sylfaen" w:hAnsi="Sylfaen"/>
          <w:i/>
          <w:lang w:val="ru-RU"/>
        </w:rPr>
        <w:t>ԱՄԱԳՄ</w:t>
      </w:r>
      <w:r w:rsidR="00F85E02" w:rsidRPr="00F9486B">
        <w:rPr>
          <w:rFonts w:ascii="Sylfaen" w:hAnsi="Sylfaen"/>
          <w:i/>
          <w:lang w:val="af-ZA"/>
        </w:rPr>
        <w:t>_</w:t>
      </w:r>
      <w:r w:rsidR="00F85E02">
        <w:rPr>
          <w:rFonts w:ascii="Sylfaen" w:hAnsi="Sylfaen"/>
          <w:i/>
          <w:lang w:val="ru-RU"/>
        </w:rPr>
        <w:t>ԳՀԱՊՁԲ</w:t>
      </w:r>
      <w:r w:rsidR="00F85E02" w:rsidRPr="00F9486B">
        <w:rPr>
          <w:rFonts w:ascii="Sylfaen" w:hAnsi="Sylfaen"/>
          <w:i/>
          <w:lang w:val="af-ZA"/>
        </w:rPr>
        <w:t xml:space="preserve"> </w:t>
      </w:r>
      <w:r w:rsidR="00F85E02" w:rsidRPr="00C35D56">
        <w:rPr>
          <w:rFonts w:ascii="Arial" w:hAnsi="Arial" w:cs="Arial"/>
          <w:i/>
          <w:color w:val="FF0000"/>
          <w:lang w:val="af-ZA"/>
        </w:rPr>
        <w:t>-20/01</w:t>
      </w:r>
      <w:r w:rsidR="00F85E02" w:rsidRPr="00AF04FC">
        <w:rPr>
          <w:i/>
          <w:u w:val="single"/>
          <w:lang w:val="af-ZA"/>
        </w:rPr>
        <w:t xml:space="preserve">        </w:t>
      </w:r>
      <w:r w:rsidRPr="00AF04FC">
        <w:rPr>
          <w:rFonts w:ascii="Arial" w:hAnsi="Arial" w:cs="Arial"/>
          <w:sz w:val="20"/>
          <w:szCs w:val="20"/>
          <w:lang w:val="es-ES"/>
        </w:rPr>
        <w:t>ծածկագրով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հայտարարված</w:t>
      </w:r>
    </w:p>
    <w:p w:rsidR="00B2572B" w:rsidRPr="00AF04FC" w:rsidRDefault="00B2572B" w:rsidP="00EF3662">
      <w:pPr>
        <w:jc w:val="both"/>
        <w:rPr>
          <w:rFonts w:ascii="Arial LatArm" w:hAnsi="Arial LatArm" w:cs="Sylfaen"/>
          <w:vertAlign w:val="superscript"/>
          <w:lang w:val="es-ES"/>
        </w:rPr>
      </w:pPr>
      <w:r w:rsidRPr="00AF04FC">
        <w:rPr>
          <w:rFonts w:ascii="Arial LatArm" w:hAnsi="Arial LatArm" w:cs="Sylfaen"/>
          <w:vertAlign w:val="superscript"/>
          <w:lang w:val="es-ES"/>
        </w:rPr>
        <w:t xml:space="preserve">                       </w:t>
      </w:r>
      <w:r w:rsidR="00476A47" w:rsidRPr="00AF04FC">
        <w:rPr>
          <w:rFonts w:ascii="Arial" w:hAnsi="Arial" w:cs="Arial"/>
          <w:vertAlign w:val="superscript"/>
          <w:lang w:val="es-ES"/>
        </w:rPr>
        <w:t>պ</w:t>
      </w:r>
      <w:r w:rsidRPr="00AF04FC">
        <w:rPr>
          <w:rFonts w:ascii="Arial" w:hAnsi="Arial" w:cs="Arial"/>
          <w:vertAlign w:val="superscript"/>
          <w:lang w:val="es-ES"/>
        </w:rPr>
        <w:t>ատվիրատուի</w:t>
      </w:r>
      <w:r w:rsidRPr="00AF04FC">
        <w:rPr>
          <w:rFonts w:ascii="Arial LatArm" w:hAnsi="Arial LatArm" w:cs="Sylfaen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անվանումը</w:t>
      </w:r>
    </w:p>
    <w:p w:rsidR="00B2572B" w:rsidRPr="00AF04FC" w:rsidRDefault="001E10F5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1E10F5">
        <w:rPr>
          <w:rFonts w:ascii="Arial" w:hAnsi="Arial" w:cs="Arial"/>
          <w:color w:val="FF0000"/>
          <w:sz w:val="20"/>
          <w:szCs w:val="20"/>
          <w:lang w:val="ru-RU"/>
        </w:rPr>
        <w:t>գնանշման</w:t>
      </w:r>
      <w:r w:rsidRPr="001E10F5">
        <w:rPr>
          <w:rFonts w:ascii="Arial" w:hAnsi="Arial" w:cs="Arial"/>
          <w:color w:val="FF0000"/>
          <w:sz w:val="20"/>
          <w:szCs w:val="20"/>
          <w:lang w:val="es-ES"/>
        </w:rPr>
        <w:t xml:space="preserve"> </w:t>
      </w:r>
      <w:r w:rsidRPr="001E10F5">
        <w:rPr>
          <w:rFonts w:ascii="Arial" w:hAnsi="Arial" w:cs="Arial"/>
          <w:color w:val="FF0000"/>
          <w:sz w:val="20"/>
          <w:szCs w:val="20"/>
          <w:lang w:val="ru-RU"/>
        </w:rPr>
        <w:t>հարցման</w:t>
      </w:r>
      <w:r w:rsidRPr="001E10F5">
        <w:rPr>
          <w:rFonts w:ascii="Arial" w:hAnsi="Arial" w:cs="Arial"/>
          <w:color w:val="FF0000"/>
          <w:sz w:val="20"/>
          <w:szCs w:val="20"/>
          <w:lang w:val="es-ES"/>
        </w:rPr>
        <w:t xml:space="preserve"> </w:t>
      </w:r>
      <w:r w:rsidRPr="001E10F5">
        <w:rPr>
          <w:rFonts w:ascii="Arial" w:hAnsi="Arial" w:cs="Arial"/>
          <w:color w:val="FF0000"/>
          <w:sz w:val="20"/>
          <w:szCs w:val="20"/>
          <w:lang w:val="ru-RU"/>
        </w:rPr>
        <w:t>ընթացակարգի</w:t>
      </w:r>
      <w:r w:rsidR="00B2572B" w:rsidRPr="00AF04FC">
        <w:rPr>
          <w:rFonts w:ascii="Arial LatArm" w:hAnsi="Arial LatArm" w:cs="Arial"/>
          <w:sz w:val="16"/>
          <w:szCs w:val="16"/>
          <w:lang w:val="es-ES"/>
        </w:rPr>
        <w:t xml:space="preserve"> </w:t>
      </w:r>
      <w:r w:rsidR="00B2572B" w:rsidRPr="00AF04FC">
        <w:rPr>
          <w:rFonts w:ascii="Arial LatArm" w:hAnsi="Arial LatArm"/>
          <w:u w:val="single"/>
          <w:lang w:val="es-ES"/>
        </w:rPr>
        <w:tab/>
        <w:t xml:space="preserve">    </w:t>
      </w:r>
      <w:r w:rsidR="00B2572B" w:rsidRPr="00AF04FC">
        <w:rPr>
          <w:rFonts w:ascii="Arial LatArm" w:hAnsi="Arial LatArm"/>
          <w:u w:val="single"/>
          <w:lang w:val="es-ES"/>
        </w:rPr>
        <w:tab/>
      </w:r>
      <w:r w:rsidR="00B2572B" w:rsidRPr="00AF04FC">
        <w:rPr>
          <w:rFonts w:ascii="Arial LatArm" w:hAnsi="Arial LatArm"/>
          <w:u w:val="single"/>
          <w:lang w:val="es-ES"/>
        </w:rPr>
        <w:tab/>
      </w:r>
      <w:r w:rsidR="00B2572B" w:rsidRPr="00AF04FC">
        <w:rPr>
          <w:rFonts w:ascii="Arial LatArm" w:hAnsi="Arial LatArm"/>
          <w:u w:val="single"/>
          <w:lang w:val="es-ES"/>
        </w:rPr>
        <w:tab/>
      </w:r>
      <w:r w:rsidR="00B2572B" w:rsidRPr="00AF04FC">
        <w:rPr>
          <w:rFonts w:ascii="Arial LatArm" w:hAnsi="Arial LatArm"/>
          <w:u w:val="single"/>
          <w:lang w:val="es-ES"/>
        </w:rPr>
        <w:tab/>
      </w:r>
      <w:r w:rsidR="00B2572B" w:rsidRPr="00AF04FC">
        <w:rPr>
          <w:rFonts w:ascii="Arial LatArm" w:hAnsi="Arial LatArm"/>
          <w:u w:val="single"/>
          <w:lang w:val="es-ES"/>
        </w:rPr>
        <w:tab/>
        <w:t xml:space="preserve">     </w:t>
      </w:r>
      <w:r w:rsidR="00B2572B"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="00B2572B" w:rsidRPr="00AF04FC">
        <w:rPr>
          <w:rFonts w:ascii="Arial" w:hAnsi="Arial" w:cs="Arial"/>
          <w:sz w:val="20"/>
          <w:szCs w:val="20"/>
          <w:lang w:val="es-ES"/>
        </w:rPr>
        <w:t>չափաբաժնին</w:t>
      </w:r>
      <w:r w:rsidR="00B2572B" w:rsidRPr="00AF04FC">
        <w:rPr>
          <w:rFonts w:ascii="Arial LatArm" w:hAnsi="Arial LatArm" w:cs="Arial"/>
          <w:sz w:val="20"/>
          <w:szCs w:val="20"/>
          <w:lang w:val="es-ES"/>
        </w:rPr>
        <w:t xml:space="preserve">  (</w:t>
      </w:r>
      <w:r w:rsidR="00B2572B" w:rsidRPr="00AF04FC">
        <w:rPr>
          <w:rFonts w:ascii="Arial" w:hAnsi="Arial" w:cs="Arial"/>
          <w:sz w:val="20"/>
          <w:szCs w:val="20"/>
          <w:lang w:val="es-ES"/>
        </w:rPr>
        <w:t>չափաբաժիններին</w:t>
      </w:r>
      <w:r w:rsidR="00B2572B" w:rsidRPr="00AF04FC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="00B2572B" w:rsidRPr="00AF04FC">
        <w:rPr>
          <w:rFonts w:ascii="Arial" w:hAnsi="Arial" w:cs="Arial"/>
          <w:sz w:val="20"/>
          <w:szCs w:val="20"/>
          <w:lang w:val="es-ES"/>
        </w:rPr>
        <w:t>և</w:t>
      </w:r>
      <w:r w:rsidR="00B2572B"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B2572B" w:rsidRPr="00AF04FC">
        <w:rPr>
          <w:rFonts w:ascii="Arial" w:hAnsi="Arial" w:cs="Arial"/>
          <w:sz w:val="20"/>
          <w:szCs w:val="20"/>
          <w:lang w:val="es-ES"/>
        </w:rPr>
        <w:t>հրավերի</w:t>
      </w:r>
      <w:r w:rsidR="00B2572B"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:rsidR="00B2572B" w:rsidRPr="00AF04FC" w:rsidRDefault="00B2572B" w:rsidP="00EF3662">
      <w:pPr>
        <w:jc w:val="both"/>
        <w:rPr>
          <w:rFonts w:ascii="Arial LatArm" w:hAnsi="Arial LatArm"/>
          <w:vertAlign w:val="superscript"/>
          <w:lang w:val="es-ES"/>
        </w:rPr>
      </w:pPr>
      <w:r w:rsidRPr="00AF04FC">
        <w:rPr>
          <w:rFonts w:ascii="Arial LatArm" w:hAnsi="Arial LatArm" w:cs="Sylfaen"/>
          <w:vertAlign w:val="superscript"/>
          <w:lang w:val="es-ES"/>
        </w:rPr>
        <w:t xml:space="preserve">                                            </w:t>
      </w:r>
      <w:r w:rsidRPr="00AF04FC">
        <w:rPr>
          <w:rFonts w:ascii="Arial" w:hAnsi="Arial" w:cs="Arial"/>
          <w:vertAlign w:val="superscript"/>
          <w:lang w:val="es-ES"/>
        </w:rPr>
        <w:t>չափաբաժնի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 (</w:t>
      </w:r>
      <w:r w:rsidRPr="00AF04FC">
        <w:rPr>
          <w:rFonts w:ascii="Arial" w:hAnsi="Arial" w:cs="Arial"/>
          <w:vertAlign w:val="superscript"/>
          <w:lang w:val="es-ES"/>
        </w:rPr>
        <w:t>չափաբաժինների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) </w:t>
      </w:r>
      <w:r w:rsidRPr="00AF04FC">
        <w:rPr>
          <w:rFonts w:ascii="Arial" w:hAnsi="Arial" w:cs="Arial"/>
          <w:vertAlign w:val="superscript"/>
          <w:lang w:val="es-ES"/>
        </w:rPr>
        <w:t>համարը</w:t>
      </w:r>
    </w:p>
    <w:p w:rsidR="00B2572B" w:rsidRPr="00AF04FC" w:rsidRDefault="00B2572B" w:rsidP="00EF3662">
      <w:pPr>
        <w:jc w:val="both"/>
        <w:rPr>
          <w:rFonts w:ascii="Arial LatArm" w:hAnsi="Arial LatArm"/>
          <w:sz w:val="20"/>
          <w:szCs w:val="20"/>
          <w:lang w:val="es-ES"/>
        </w:rPr>
      </w:pPr>
      <w:r w:rsidRPr="00AF04FC">
        <w:rPr>
          <w:rFonts w:ascii="Arial LatArm" w:hAnsi="Arial LatArm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պահանջներին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համապատասխան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Pr="00AF04FC">
        <w:rPr>
          <w:rFonts w:ascii="Arial" w:hAnsi="Arial" w:cs="Arial"/>
          <w:sz w:val="20"/>
          <w:szCs w:val="20"/>
          <w:lang w:val="es-ES"/>
        </w:rPr>
        <w:t>ներկայացնում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հայտ</w:t>
      </w:r>
      <w:r w:rsidRPr="00AF04FC">
        <w:rPr>
          <w:rFonts w:ascii="Arial LatArm" w:hAnsi="Arial LatArm" w:cs="Sylfaen"/>
          <w:sz w:val="20"/>
          <w:szCs w:val="20"/>
          <w:lang w:val="es-ES"/>
        </w:rPr>
        <w:t>:</w:t>
      </w:r>
    </w:p>
    <w:p w:rsidR="00B2572B" w:rsidRPr="00AF04FC" w:rsidRDefault="00B2572B" w:rsidP="00EF3662">
      <w:pPr>
        <w:jc w:val="both"/>
        <w:rPr>
          <w:rFonts w:ascii="Arial LatArm" w:hAnsi="Arial LatArm"/>
          <w:sz w:val="12"/>
          <w:szCs w:val="12"/>
          <w:u w:val="single"/>
          <w:lang w:val="es-ES"/>
        </w:rPr>
      </w:pPr>
    </w:p>
    <w:p w:rsidR="00B2572B" w:rsidRPr="00AF04FC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AF04FC">
        <w:rPr>
          <w:rFonts w:ascii="Arial LatArm" w:hAnsi="Arial LatArm"/>
          <w:sz w:val="22"/>
          <w:szCs w:val="22"/>
          <w:u w:val="single"/>
          <w:lang w:val="es-ES"/>
        </w:rPr>
        <w:t xml:space="preserve">                                                      </w:t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</w:t>
      </w:r>
      <w:r w:rsidRPr="00AF04FC">
        <w:rPr>
          <w:rFonts w:ascii="Arial LatArm" w:hAnsi="Arial LatArm"/>
          <w:lang w:val="es-ES"/>
        </w:rPr>
        <w:t>-</w:t>
      </w:r>
      <w:r w:rsidRPr="00AF04FC">
        <w:rPr>
          <w:rFonts w:ascii="Arial" w:hAnsi="Arial" w:cs="Arial"/>
          <w:sz w:val="20"/>
          <w:szCs w:val="20"/>
          <w:lang w:val="es-ES"/>
        </w:rPr>
        <w:t>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հայտնում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և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հավաստում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  <w:lang w:val="es-ES"/>
        </w:rPr>
        <w:t>որ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հանդիսանում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</w:t>
      </w:r>
    </w:p>
    <w:p w:rsidR="00B2572B" w:rsidRPr="00AF04FC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AF04FC">
        <w:rPr>
          <w:rFonts w:ascii="Arial LatArm" w:hAnsi="Arial LatArm" w:cs="Sylfaen"/>
          <w:vertAlign w:val="superscript"/>
          <w:lang w:val="es-ES"/>
        </w:rPr>
        <w:t xml:space="preserve">                                             </w:t>
      </w:r>
      <w:r w:rsidRPr="00AF04FC">
        <w:rPr>
          <w:rFonts w:ascii="Arial" w:hAnsi="Arial" w:cs="Arial"/>
          <w:vertAlign w:val="superscript"/>
          <w:lang w:val="es-ES"/>
        </w:rPr>
        <w:t>մասնակցի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անվանումը</w:t>
      </w:r>
    </w:p>
    <w:p w:rsidR="00B2572B" w:rsidRPr="00AF04FC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AF04FC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Sylfaen"/>
          <w:sz w:val="20"/>
          <w:szCs w:val="20"/>
          <w:u w:val="single"/>
          <w:lang w:val="es-ES"/>
        </w:rPr>
        <w:tab/>
      </w:r>
      <w:r w:rsidRPr="00AF04FC">
        <w:rPr>
          <w:rFonts w:ascii="Arial" w:hAnsi="Arial" w:cs="Arial"/>
          <w:sz w:val="20"/>
          <w:szCs w:val="20"/>
          <w:lang w:val="es-ES"/>
        </w:rPr>
        <w:t>ռեզիդենտ</w:t>
      </w: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:  </w:t>
      </w:r>
    </w:p>
    <w:p w:rsidR="00B2572B" w:rsidRPr="00AF04FC" w:rsidRDefault="00B2572B" w:rsidP="00EF3662">
      <w:pPr>
        <w:jc w:val="both"/>
        <w:rPr>
          <w:rFonts w:ascii="Arial LatArm" w:hAnsi="Arial LatArm" w:cs="Arial"/>
          <w:vertAlign w:val="superscript"/>
          <w:lang w:val="es-ES"/>
        </w:rPr>
      </w:pPr>
      <w:r w:rsidRPr="00AF04FC">
        <w:rPr>
          <w:rFonts w:ascii="Arial LatArm" w:hAnsi="Arial LatArm" w:cs="Arial"/>
          <w:vertAlign w:val="superscript"/>
          <w:lang w:val="es-ES"/>
        </w:rPr>
        <w:t xml:space="preserve">                                               </w:t>
      </w:r>
      <w:r w:rsidRPr="00AF04FC">
        <w:rPr>
          <w:rFonts w:ascii="Arial" w:hAnsi="Arial" w:cs="Arial"/>
          <w:vertAlign w:val="superscript"/>
          <w:lang w:val="es-ES"/>
        </w:rPr>
        <w:t>երկրի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անվանումը</w:t>
      </w:r>
    </w:p>
    <w:p w:rsidR="00B2572B" w:rsidRPr="00AF04FC" w:rsidDel="00437CDB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</w:p>
    <w:p w:rsidR="00B2572B" w:rsidRPr="00AF04FC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AF04FC">
        <w:rPr>
          <w:rFonts w:ascii="Arial LatArm" w:hAnsi="Arial LatArm" w:cs="Sylfaen"/>
          <w:sz w:val="20"/>
          <w:szCs w:val="20"/>
          <w:lang w:val="es-ES"/>
        </w:rPr>
        <w:t xml:space="preserve">                </w:t>
      </w:r>
    </w:p>
    <w:p w:rsidR="004D5333" w:rsidRPr="00AF04FC" w:rsidRDefault="00B2572B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AF04FC">
        <w:rPr>
          <w:rFonts w:ascii="Arial LatArm" w:hAnsi="Arial LatArm"/>
          <w:sz w:val="20"/>
          <w:szCs w:val="20"/>
          <w:u w:val="single"/>
          <w:lang w:val="es-ES"/>
        </w:rPr>
        <w:t xml:space="preserve">                                         </w:t>
      </w:r>
      <w:r w:rsidRPr="00AF04FC">
        <w:rPr>
          <w:rFonts w:ascii="Arial LatArm" w:hAnsi="Arial LatArm"/>
          <w:sz w:val="20"/>
          <w:szCs w:val="20"/>
          <w:lang w:val="es-ES"/>
        </w:rPr>
        <w:t>-</w:t>
      </w:r>
      <w:r w:rsidRPr="00AF04FC">
        <w:rPr>
          <w:rFonts w:ascii="Arial" w:hAnsi="Arial" w:cs="Arial"/>
          <w:sz w:val="20"/>
          <w:szCs w:val="20"/>
          <w:lang w:val="es-ES"/>
        </w:rPr>
        <w:t>ի</w:t>
      </w:r>
      <w:r w:rsidR="004D5333" w:rsidRPr="00AF04FC">
        <w:rPr>
          <w:rFonts w:ascii="Arial" w:hAnsi="Arial" w:cs="Arial"/>
          <w:sz w:val="20"/>
          <w:szCs w:val="20"/>
          <w:lang w:val="es-ES"/>
        </w:rPr>
        <w:t>՝</w:t>
      </w:r>
    </w:p>
    <w:p w:rsidR="004D5333" w:rsidRPr="00AF04FC" w:rsidRDefault="004D5333" w:rsidP="00EF3662">
      <w:pPr>
        <w:jc w:val="both"/>
        <w:rPr>
          <w:rFonts w:ascii="Arial LatArm" w:hAnsi="Arial LatArm" w:cs="Sylfaen"/>
          <w:sz w:val="20"/>
          <w:szCs w:val="20"/>
          <w:lang w:val="es-ES"/>
        </w:rPr>
      </w:pPr>
      <w:r w:rsidRPr="00AF04FC">
        <w:rPr>
          <w:rFonts w:ascii="Arial LatArm" w:hAnsi="Arial LatArm" w:cs="Sylfaen"/>
          <w:vertAlign w:val="superscript"/>
          <w:lang w:val="es-ES"/>
        </w:rPr>
        <w:t xml:space="preserve">          </w:t>
      </w:r>
      <w:r w:rsidRPr="00AF04FC">
        <w:rPr>
          <w:rFonts w:ascii="Arial" w:hAnsi="Arial" w:cs="Arial"/>
          <w:vertAlign w:val="superscript"/>
          <w:lang w:val="es-ES"/>
        </w:rPr>
        <w:t>մասնակցի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անվանումը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  </w:t>
      </w:r>
    </w:p>
    <w:p w:rsidR="00B2572B" w:rsidRPr="00AF04FC" w:rsidRDefault="00B2572B" w:rsidP="004D5333">
      <w:pPr>
        <w:numPr>
          <w:ilvl w:val="0"/>
          <w:numId w:val="27"/>
        </w:numPr>
        <w:jc w:val="both"/>
        <w:rPr>
          <w:rFonts w:ascii="Arial LatArm" w:hAnsi="Arial LatArm" w:cs="Arial"/>
          <w:szCs w:val="22"/>
          <w:u w:val="single"/>
          <w:lang w:val="es-ES"/>
        </w:rPr>
      </w:pPr>
      <w:r w:rsidRPr="00AF04FC">
        <w:rPr>
          <w:rFonts w:ascii="Arial" w:hAnsi="Arial" w:cs="Arial"/>
          <w:sz w:val="20"/>
          <w:szCs w:val="20"/>
          <w:lang w:val="es-ES"/>
        </w:rPr>
        <w:t>հարկ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վճարողի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հաշվառման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համարն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>`</w:t>
      </w:r>
      <w:r w:rsidRPr="00AF04FC">
        <w:rPr>
          <w:rFonts w:ascii="Arial LatArm" w:hAnsi="Arial LatArm" w:cs="Arial"/>
          <w:szCs w:val="22"/>
          <w:lang w:val="es-ES"/>
        </w:rPr>
        <w:t xml:space="preserve"> </w:t>
      </w:r>
      <w:r w:rsidRPr="00AF04FC">
        <w:rPr>
          <w:rFonts w:ascii="Arial LatArm" w:hAnsi="Arial LatArm" w:cs="Arial"/>
          <w:szCs w:val="22"/>
          <w:u w:val="single"/>
          <w:lang w:val="es-ES"/>
        </w:rPr>
        <w:tab/>
      </w:r>
      <w:r w:rsidRPr="00AF04FC">
        <w:rPr>
          <w:rFonts w:ascii="Arial LatArm" w:hAnsi="Arial LatArm" w:cs="Arial"/>
          <w:szCs w:val="22"/>
          <w:u w:val="single"/>
          <w:lang w:val="es-ES"/>
        </w:rPr>
        <w:tab/>
      </w:r>
      <w:r w:rsidRPr="00AF04FC">
        <w:rPr>
          <w:rFonts w:ascii="Arial LatArm" w:hAnsi="Arial LatArm" w:cs="Arial"/>
          <w:szCs w:val="22"/>
          <w:u w:val="single"/>
          <w:lang w:val="es-ES"/>
        </w:rPr>
        <w:tab/>
      </w:r>
      <w:r w:rsidRPr="00AF04FC">
        <w:rPr>
          <w:rFonts w:ascii="Arial LatArm" w:hAnsi="Arial LatArm" w:cs="Arial"/>
          <w:szCs w:val="22"/>
          <w:u w:val="single"/>
          <w:lang w:val="es-ES"/>
        </w:rPr>
        <w:tab/>
      </w:r>
      <w:r w:rsidRPr="00AF04FC">
        <w:rPr>
          <w:rFonts w:ascii="Arial LatArm" w:hAnsi="Arial LatArm" w:cs="Arial"/>
          <w:szCs w:val="22"/>
          <w:u w:val="single"/>
          <w:lang w:val="es-ES"/>
        </w:rPr>
        <w:tab/>
        <w:t>:</w:t>
      </w:r>
    </w:p>
    <w:p w:rsidR="00B2572B" w:rsidRPr="00AF04FC" w:rsidRDefault="00B2572B" w:rsidP="00DA0240">
      <w:pPr>
        <w:ind w:left="1416" w:firstLine="708"/>
        <w:jc w:val="both"/>
        <w:rPr>
          <w:rFonts w:ascii="Arial LatArm" w:hAnsi="Arial LatArm" w:cs="Arial"/>
          <w:vertAlign w:val="superscript"/>
          <w:lang w:val="es-ES"/>
        </w:rPr>
      </w:pPr>
      <w:r w:rsidRPr="00AF04FC">
        <w:rPr>
          <w:rFonts w:ascii="Arial LatArm" w:hAnsi="Arial LatArm" w:cs="Sylfaen"/>
          <w:vertAlign w:val="superscript"/>
          <w:lang w:val="es-ES"/>
        </w:rPr>
        <w:t xml:space="preserve">               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                                                     </w:t>
      </w:r>
      <w:r w:rsidRPr="00AF04FC">
        <w:rPr>
          <w:rFonts w:ascii="Arial" w:hAnsi="Arial" w:cs="Arial"/>
          <w:vertAlign w:val="superscript"/>
          <w:lang w:val="es-ES"/>
        </w:rPr>
        <w:t>հարկի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վճարողի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հաշվառման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համարը</w:t>
      </w:r>
    </w:p>
    <w:p w:rsidR="00B2572B" w:rsidRPr="00AF04FC" w:rsidRDefault="00B2572B" w:rsidP="00EF3662">
      <w:pPr>
        <w:jc w:val="both"/>
        <w:rPr>
          <w:rFonts w:ascii="Arial LatArm" w:hAnsi="Arial LatArm" w:cs="Arial"/>
          <w:vertAlign w:val="superscript"/>
          <w:lang w:val="es-ES"/>
        </w:rPr>
      </w:pPr>
    </w:p>
    <w:p w:rsidR="00B2572B" w:rsidRPr="00AF04FC" w:rsidRDefault="00B2572B" w:rsidP="00EF3662">
      <w:pPr>
        <w:jc w:val="both"/>
        <w:rPr>
          <w:rFonts w:ascii="Arial LatArm" w:hAnsi="Arial LatArm"/>
          <w:sz w:val="22"/>
          <w:szCs w:val="22"/>
          <w:lang w:val="es-ES"/>
        </w:rPr>
      </w:pPr>
    </w:p>
    <w:p w:rsidR="00B2572B" w:rsidRPr="00AF04FC" w:rsidRDefault="00B2572B" w:rsidP="004D5333">
      <w:pPr>
        <w:numPr>
          <w:ilvl w:val="0"/>
          <w:numId w:val="27"/>
        </w:num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AF04FC">
        <w:rPr>
          <w:rFonts w:ascii="Arial" w:hAnsi="Arial" w:cs="Arial"/>
          <w:sz w:val="20"/>
          <w:szCs w:val="20"/>
          <w:lang w:val="es-ES"/>
        </w:rPr>
        <w:t>էլեկտրոնային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փոստի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հասցեն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>`</w:t>
      </w:r>
      <w:r w:rsidRPr="00AF04FC">
        <w:rPr>
          <w:rFonts w:ascii="Arial LatArm" w:hAnsi="Arial LatArm" w:cs="Arial"/>
          <w:szCs w:val="22"/>
          <w:lang w:val="es-ES"/>
        </w:rPr>
        <w:t xml:space="preserve"> </w:t>
      </w:r>
      <w:r w:rsidRPr="00AF04FC">
        <w:rPr>
          <w:rFonts w:ascii="Arial LatArm" w:hAnsi="Arial LatArm"/>
          <w:u w:val="single"/>
          <w:lang w:val="es-ES"/>
        </w:rPr>
        <w:tab/>
      </w:r>
      <w:r w:rsidRPr="00AF04FC">
        <w:rPr>
          <w:rFonts w:ascii="Arial LatArm" w:hAnsi="Arial LatArm"/>
          <w:u w:val="single"/>
          <w:lang w:val="es-ES"/>
        </w:rPr>
        <w:tab/>
      </w:r>
      <w:r w:rsidRPr="00AF04FC">
        <w:rPr>
          <w:rFonts w:ascii="Arial LatArm" w:hAnsi="Arial LatArm"/>
          <w:u w:val="single"/>
          <w:lang w:val="es-ES"/>
        </w:rPr>
        <w:tab/>
      </w:r>
      <w:r w:rsidRPr="00AF04FC">
        <w:rPr>
          <w:rFonts w:ascii="Arial LatArm" w:hAnsi="Arial LatArm"/>
          <w:u w:val="single"/>
          <w:lang w:val="es-ES"/>
        </w:rPr>
        <w:tab/>
      </w:r>
      <w:r w:rsidRPr="00AF04FC">
        <w:rPr>
          <w:rFonts w:ascii="Arial LatArm" w:hAnsi="Arial LatArm"/>
          <w:u w:val="single"/>
          <w:lang w:val="es-ES"/>
        </w:rPr>
        <w:tab/>
        <w:t>:</w:t>
      </w:r>
    </w:p>
    <w:p w:rsidR="00B2572B" w:rsidRPr="00AF04FC" w:rsidRDefault="00B2572B" w:rsidP="00EF3662">
      <w:pPr>
        <w:jc w:val="both"/>
        <w:rPr>
          <w:rFonts w:ascii="Arial LatArm" w:hAnsi="Arial LatArm"/>
          <w:sz w:val="10"/>
          <w:szCs w:val="10"/>
          <w:lang w:val="es-ES"/>
        </w:rPr>
      </w:pPr>
      <w:r w:rsidRPr="00AF04FC">
        <w:rPr>
          <w:rFonts w:ascii="Arial LatArm" w:hAnsi="Arial LatArm" w:cs="Sylfaen"/>
          <w:vertAlign w:val="superscript"/>
          <w:lang w:val="es-ES"/>
        </w:rPr>
        <w:t xml:space="preserve">              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                                                                                                                        </w:t>
      </w:r>
      <w:r w:rsidRPr="00AF04FC">
        <w:rPr>
          <w:rFonts w:ascii="Arial" w:hAnsi="Arial" w:cs="Arial"/>
          <w:vertAlign w:val="superscript"/>
          <w:lang w:val="es-ES"/>
        </w:rPr>
        <w:t>էլեկտրոնային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փոստի</w:t>
      </w:r>
      <w:r w:rsidRPr="00AF04FC">
        <w:rPr>
          <w:rFonts w:ascii="Arial LatArm" w:hAnsi="Arial LatArm" w:cs="Arial"/>
          <w:vertAlign w:val="superscript"/>
          <w:lang w:val="es-ES"/>
        </w:rPr>
        <w:t xml:space="preserve"> </w:t>
      </w:r>
      <w:r w:rsidRPr="00AF04FC">
        <w:rPr>
          <w:rFonts w:ascii="Arial" w:hAnsi="Arial" w:cs="Arial"/>
          <w:vertAlign w:val="superscript"/>
          <w:lang w:val="es-ES"/>
        </w:rPr>
        <w:t>հասցեն</w:t>
      </w:r>
    </w:p>
    <w:p w:rsidR="00B2572B" w:rsidRPr="00AF04FC" w:rsidRDefault="00B2572B" w:rsidP="00EF3662">
      <w:pPr>
        <w:jc w:val="right"/>
        <w:rPr>
          <w:rFonts w:ascii="Arial LatArm" w:hAnsi="Arial LatArm"/>
          <w:sz w:val="10"/>
          <w:szCs w:val="10"/>
          <w:lang w:val="es-ES"/>
        </w:rPr>
      </w:pPr>
    </w:p>
    <w:p w:rsidR="00B2572B" w:rsidRPr="00AF04FC" w:rsidRDefault="00B2572B" w:rsidP="00EF3662">
      <w:pPr>
        <w:jc w:val="right"/>
        <w:rPr>
          <w:rFonts w:ascii="Arial LatArm" w:hAnsi="Arial LatArm"/>
          <w:sz w:val="10"/>
          <w:szCs w:val="10"/>
          <w:lang w:val="es-ES"/>
        </w:rPr>
      </w:pPr>
    </w:p>
    <w:p w:rsidR="00B2572B" w:rsidRPr="00AF04FC" w:rsidRDefault="00B2572B" w:rsidP="00EF3662">
      <w:pPr>
        <w:jc w:val="right"/>
        <w:rPr>
          <w:rFonts w:ascii="Arial LatArm" w:hAnsi="Arial LatArm"/>
          <w:sz w:val="10"/>
          <w:szCs w:val="10"/>
          <w:lang w:val="es-ES"/>
        </w:rPr>
      </w:pPr>
    </w:p>
    <w:p w:rsidR="00B2572B" w:rsidRPr="00AF04FC" w:rsidRDefault="00B2572B" w:rsidP="00EF3662">
      <w:pPr>
        <w:jc w:val="right"/>
        <w:rPr>
          <w:rFonts w:ascii="Arial LatArm" w:hAnsi="Arial LatArm"/>
          <w:sz w:val="10"/>
          <w:szCs w:val="10"/>
          <w:lang w:val="hy-AM"/>
        </w:rPr>
      </w:pPr>
    </w:p>
    <w:p w:rsidR="003257F0" w:rsidRPr="00AF04FC" w:rsidRDefault="003257F0" w:rsidP="004D5333">
      <w:pPr>
        <w:numPr>
          <w:ilvl w:val="0"/>
          <w:numId w:val="27"/>
        </w:numPr>
        <w:jc w:val="both"/>
        <w:rPr>
          <w:rFonts w:ascii="Arial LatArm" w:hAnsi="Arial LatArm" w:cs="Arial"/>
          <w:vertAlign w:val="superscript"/>
          <w:lang w:val="es-ES"/>
        </w:rPr>
      </w:pPr>
      <w:r w:rsidRPr="00AF04FC">
        <w:rPr>
          <w:rFonts w:ascii="Arial" w:hAnsi="Arial" w:cs="Arial"/>
          <w:sz w:val="20"/>
          <w:szCs w:val="20"/>
          <w:lang w:val="hy-AM"/>
        </w:rPr>
        <w:t>գործունեության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հասցեն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է՝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-------------------------------------------------: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                                    </w:t>
      </w:r>
    </w:p>
    <w:p w:rsidR="003257F0" w:rsidRPr="00AF04FC" w:rsidRDefault="003257F0" w:rsidP="003257F0">
      <w:pPr>
        <w:jc w:val="both"/>
        <w:rPr>
          <w:rFonts w:ascii="Arial LatArm" w:hAnsi="Arial LatArm"/>
          <w:sz w:val="16"/>
          <w:szCs w:val="16"/>
          <w:lang w:val="hy-AM"/>
        </w:rPr>
      </w:pPr>
      <w:r w:rsidRPr="00AF04FC">
        <w:rPr>
          <w:rFonts w:ascii="Arial LatArm" w:hAnsi="Arial LatArm"/>
          <w:sz w:val="16"/>
          <w:szCs w:val="16"/>
          <w:lang w:val="hy-AM"/>
        </w:rPr>
        <w:t xml:space="preserve">                                                                                                      </w:t>
      </w:r>
      <w:r w:rsidRPr="00AF04FC">
        <w:rPr>
          <w:rFonts w:ascii="Arial" w:hAnsi="Arial" w:cs="Arial"/>
          <w:sz w:val="16"/>
          <w:szCs w:val="16"/>
          <w:lang w:val="hy-AM"/>
        </w:rPr>
        <w:t>գործունեության</w:t>
      </w:r>
      <w:r w:rsidRPr="00AF04FC">
        <w:rPr>
          <w:rFonts w:ascii="Arial LatArm" w:hAnsi="Arial LatArm"/>
          <w:sz w:val="16"/>
          <w:szCs w:val="16"/>
          <w:lang w:val="hy-AM"/>
        </w:rPr>
        <w:t xml:space="preserve"> </w:t>
      </w:r>
      <w:r w:rsidRPr="00AF04FC">
        <w:rPr>
          <w:rFonts w:ascii="Arial" w:hAnsi="Arial" w:cs="Arial"/>
          <w:sz w:val="16"/>
          <w:szCs w:val="16"/>
          <w:lang w:val="hy-AM"/>
        </w:rPr>
        <w:t>հասցեն</w:t>
      </w:r>
    </w:p>
    <w:p w:rsidR="003257F0" w:rsidRPr="00AF04FC" w:rsidRDefault="003257F0" w:rsidP="003257F0">
      <w:pPr>
        <w:jc w:val="right"/>
        <w:rPr>
          <w:rFonts w:ascii="Arial LatArm" w:hAnsi="Arial LatArm"/>
          <w:sz w:val="10"/>
          <w:szCs w:val="10"/>
          <w:lang w:val="hy-AM"/>
        </w:rPr>
      </w:pPr>
    </w:p>
    <w:p w:rsidR="003257F0" w:rsidRPr="00AF04FC" w:rsidRDefault="003257F0" w:rsidP="003257F0">
      <w:pPr>
        <w:ind w:firstLine="708"/>
        <w:jc w:val="both"/>
        <w:rPr>
          <w:rFonts w:ascii="Arial LatArm" w:hAnsi="Arial LatArm" w:cs="Arial"/>
          <w:sz w:val="20"/>
          <w:szCs w:val="20"/>
          <w:lang w:val="hy-AM"/>
        </w:rPr>
      </w:pPr>
    </w:p>
    <w:p w:rsidR="003257F0" w:rsidRPr="00AF04FC" w:rsidRDefault="003257F0" w:rsidP="004D5333">
      <w:pPr>
        <w:numPr>
          <w:ilvl w:val="0"/>
          <w:numId w:val="27"/>
        </w:numPr>
        <w:jc w:val="both"/>
        <w:rPr>
          <w:rFonts w:ascii="Arial LatArm" w:hAnsi="Arial LatArm" w:cs="Arial"/>
          <w:vertAlign w:val="superscript"/>
          <w:lang w:val="es-ES"/>
        </w:rPr>
      </w:pPr>
      <w:r w:rsidRPr="00AF04FC">
        <w:rPr>
          <w:rFonts w:ascii="Arial" w:hAnsi="Arial" w:cs="Arial"/>
          <w:sz w:val="20"/>
          <w:szCs w:val="20"/>
          <w:lang w:val="hy-AM"/>
        </w:rPr>
        <w:t>հեռախոսահամարն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է՝</w:t>
      </w:r>
      <w:r w:rsidRPr="00AF04FC">
        <w:rPr>
          <w:rFonts w:ascii="Arial LatArm" w:hAnsi="Arial LatArm"/>
          <w:sz w:val="20"/>
          <w:szCs w:val="20"/>
          <w:lang w:val="hy-AM"/>
        </w:rPr>
        <w:t xml:space="preserve"> -------------------------------------------------:</w:t>
      </w:r>
      <w:r w:rsidRPr="00AF04FC">
        <w:rPr>
          <w:rFonts w:ascii="Arial LatArm" w:hAnsi="Arial LatArm"/>
          <w:sz w:val="20"/>
          <w:szCs w:val="20"/>
          <w:lang w:val="es-ES"/>
        </w:rPr>
        <w:t xml:space="preserve">                                     </w:t>
      </w:r>
    </w:p>
    <w:p w:rsidR="003257F0" w:rsidRPr="00AF04FC" w:rsidRDefault="003257F0" w:rsidP="00DA0240">
      <w:pPr>
        <w:ind w:left="3540"/>
        <w:jc w:val="both"/>
        <w:rPr>
          <w:rFonts w:ascii="Arial LatArm" w:hAnsi="Arial LatArm"/>
          <w:sz w:val="16"/>
          <w:szCs w:val="16"/>
          <w:lang w:val="hy-AM"/>
        </w:rPr>
      </w:pPr>
      <w:r w:rsidRPr="00AF04FC">
        <w:rPr>
          <w:rFonts w:ascii="Arial" w:hAnsi="Arial" w:cs="Arial"/>
          <w:sz w:val="16"/>
          <w:szCs w:val="16"/>
          <w:lang w:val="hy-AM"/>
        </w:rPr>
        <w:t>հեռախոսի</w:t>
      </w:r>
      <w:r w:rsidRPr="00AF04FC">
        <w:rPr>
          <w:rFonts w:ascii="Arial LatArm" w:hAnsi="Arial LatArm"/>
          <w:sz w:val="16"/>
          <w:szCs w:val="16"/>
          <w:lang w:val="hy-AM"/>
        </w:rPr>
        <w:t xml:space="preserve"> </w:t>
      </w:r>
      <w:r w:rsidRPr="00AF04FC">
        <w:rPr>
          <w:rFonts w:ascii="Arial" w:hAnsi="Arial" w:cs="Arial"/>
          <w:sz w:val="16"/>
          <w:szCs w:val="16"/>
          <w:lang w:val="hy-AM"/>
        </w:rPr>
        <w:t>համարը</w:t>
      </w:r>
    </w:p>
    <w:p w:rsidR="00A5473D" w:rsidRPr="00AF04FC" w:rsidRDefault="00A5473D" w:rsidP="004D5333">
      <w:pPr>
        <w:ind w:firstLine="709"/>
        <w:rPr>
          <w:rFonts w:ascii="Arial LatArm" w:hAnsi="Arial LatArm" w:cs="Arial"/>
          <w:sz w:val="20"/>
          <w:szCs w:val="20"/>
          <w:lang w:val="hy-AM"/>
        </w:rPr>
      </w:pPr>
    </w:p>
    <w:p w:rsidR="00A5473D" w:rsidRPr="00AF04FC" w:rsidRDefault="00A5473D" w:rsidP="00975F7E">
      <w:pPr>
        <w:ind w:firstLine="709"/>
        <w:jc w:val="both"/>
        <w:rPr>
          <w:rFonts w:ascii="Arial LatArm" w:hAnsi="Arial LatArm" w:cs="Arial"/>
          <w:sz w:val="20"/>
          <w:szCs w:val="20"/>
          <w:lang w:val="hy-AM"/>
        </w:rPr>
      </w:pPr>
    </w:p>
    <w:p w:rsidR="006C3873" w:rsidRPr="00AF04FC" w:rsidRDefault="006C3873" w:rsidP="00975F7E">
      <w:pPr>
        <w:ind w:firstLine="709"/>
        <w:jc w:val="both"/>
        <w:rPr>
          <w:rFonts w:ascii="Arial LatArm" w:hAnsi="Arial LatArm"/>
          <w:sz w:val="20"/>
          <w:lang w:val="es-ES"/>
        </w:rPr>
      </w:pPr>
      <w:r w:rsidRPr="00AF04FC">
        <w:rPr>
          <w:rFonts w:ascii="Arial" w:hAnsi="Arial" w:cs="Arial"/>
          <w:sz w:val="20"/>
          <w:szCs w:val="20"/>
          <w:lang w:val="es-ES"/>
        </w:rPr>
        <w:t>Սույնով</w:t>
      </w:r>
      <w:r w:rsidRPr="00AF04FC">
        <w:rPr>
          <w:rFonts w:ascii="Arial LatArm" w:hAnsi="Arial LatArm"/>
          <w:sz w:val="20"/>
          <w:lang w:val="hy-AM"/>
        </w:rPr>
        <w:t xml:space="preserve">  </w:t>
      </w:r>
      <w:r w:rsidRPr="00AF04FC">
        <w:rPr>
          <w:rFonts w:ascii="Arial LatArm" w:hAnsi="Arial LatArm"/>
          <w:sz w:val="20"/>
          <w:u w:val="single"/>
          <w:lang w:val="hy-AM"/>
        </w:rPr>
        <w:t xml:space="preserve">                                                </w:t>
      </w:r>
      <w:r w:rsidRPr="00AF04FC">
        <w:rPr>
          <w:rFonts w:ascii="Arial LatArm" w:hAnsi="Arial LatArm"/>
          <w:sz w:val="20"/>
          <w:u w:val="single"/>
          <w:lang w:val="es-ES"/>
        </w:rPr>
        <w:t xml:space="preserve">                         </w:t>
      </w:r>
      <w:r w:rsidRPr="00AF04FC">
        <w:rPr>
          <w:rFonts w:ascii="Arial LatArm" w:hAnsi="Arial LatArm"/>
          <w:sz w:val="20"/>
          <w:u w:val="single"/>
          <w:lang w:val="hy-AM"/>
        </w:rPr>
        <w:t xml:space="preserve">          </w:t>
      </w:r>
      <w:r w:rsidRPr="00AF04FC">
        <w:rPr>
          <w:rFonts w:ascii="Arial LatArm" w:hAnsi="Arial LatArm"/>
          <w:lang w:val="hy-AM"/>
        </w:rPr>
        <w:t>-</w:t>
      </w:r>
      <w:r w:rsidRPr="00AF04FC">
        <w:rPr>
          <w:rFonts w:ascii="Arial" w:hAnsi="Arial" w:cs="Arial"/>
          <w:sz w:val="20"/>
          <w:szCs w:val="20"/>
          <w:lang w:val="es-ES"/>
        </w:rPr>
        <w:t>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հայտարարում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և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հավաստում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  <w:lang w:val="es-ES"/>
        </w:rPr>
        <w:t>որ՝</w:t>
      </w:r>
      <w:r w:rsidRPr="00AF04FC">
        <w:rPr>
          <w:rFonts w:ascii="Arial LatArm" w:hAnsi="Arial LatArm" w:cs="Arial"/>
          <w:lang w:val="hy-AM"/>
        </w:rPr>
        <w:t xml:space="preserve"> </w:t>
      </w:r>
    </w:p>
    <w:p w:rsidR="006C3873" w:rsidRPr="00AF04FC" w:rsidRDefault="006C3873" w:rsidP="00975F7E">
      <w:pPr>
        <w:jc w:val="both"/>
        <w:rPr>
          <w:rFonts w:ascii="Arial LatArm" w:hAnsi="Arial LatArm"/>
          <w:i/>
          <w:sz w:val="16"/>
          <w:vertAlign w:val="superscript"/>
          <w:lang w:val="es-ES"/>
        </w:rPr>
      </w:pP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es-ES"/>
        </w:rPr>
        <w:t xml:space="preserve">                                    </w:t>
      </w:r>
      <w:r w:rsidRPr="00AF04FC">
        <w:rPr>
          <w:rFonts w:ascii="Arial" w:hAnsi="Arial" w:cs="Arial"/>
          <w:vertAlign w:val="superscript"/>
          <w:lang w:val="hy-AM"/>
        </w:rPr>
        <w:t>մասնակցի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</w:t>
      </w:r>
    </w:p>
    <w:p w:rsidR="004B7C30" w:rsidRPr="00AF04FC" w:rsidRDefault="006C3873" w:rsidP="00975F7E">
      <w:pPr>
        <w:ind w:firstLine="708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Arial"/>
          <w:sz w:val="20"/>
          <w:szCs w:val="20"/>
          <w:lang w:val="es-ES"/>
        </w:rPr>
        <w:t xml:space="preserve">1) </w:t>
      </w:r>
      <w:r w:rsidRPr="00AF04FC">
        <w:rPr>
          <w:rFonts w:ascii="Arial" w:hAnsi="Arial" w:cs="Arial"/>
          <w:sz w:val="20"/>
          <w:szCs w:val="20"/>
          <w:lang w:val="es-ES"/>
        </w:rPr>
        <w:t>բավարարում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F85E02">
        <w:rPr>
          <w:rFonts w:ascii="Sylfaen" w:hAnsi="Sylfaen"/>
          <w:i/>
          <w:lang w:val="ru-RU"/>
        </w:rPr>
        <w:t>ԱՄԱԳՄ</w:t>
      </w:r>
      <w:r w:rsidR="00F85E02" w:rsidRPr="00F9486B">
        <w:rPr>
          <w:rFonts w:ascii="Sylfaen" w:hAnsi="Sylfaen"/>
          <w:i/>
          <w:lang w:val="af-ZA"/>
        </w:rPr>
        <w:t>_</w:t>
      </w:r>
      <w:r w:rsidR="00F85E02">
        <w:rPr>
          <w:rFonts w:ascii="Sylfaen" w:hAnsi="Sylfaen"/>
          <w:i/>
          <w:lang w:val="ru-RU"/>
        </w:rPr>
        <w:t>ԳՀԱՊՁԲ</w:t>
      </w:r>
      <w:r w:rsidR="00F85E02" w:rsidRPr="00F9486B">
        <w:rPr>
          <w:rFonts w:ascii="Sylfaen" w:hAnsi="Sylfaen"/>
          <w:i/>
          <w:lang w:val="af-ZA"/>
        </w:rPr>
        <w:t xml:space="preserve"> </w:t>
      </w:r>
      <w:r w:rsidR="00F85E02" w:rsidRPr="00C35D56">
        <w:rPr>
          <w:rFonts w:ascii="Arial" w:hAnsi="Arial" w:cs="Arial"/>
          <w:i/>
          <w:color w:val="FF0000"/>
          <w:lang w:val="af-ZA"/>
        </w:rPr>
        <w:t>-20/01</w:t>
      </w:r>
      <w:r w:rsidR="00F85E02" w:rsidRPr="00AF04FC">
        <w:rPr>
          <w:i/>
          <w:u w:val="single"/>
          <w:lang w:val="af-ZA"/>
        </w:rPr>
        <w:t xml:space="preserve">        </w:t>
      </w:r>
      <w:r w:rsidRPr="00AF04FC">
        <w:rPr>
          <w:rFonts w:ascii="Arial" w:hAnsi="Arial" w:cs="Arial"/>
          <w:sz w:val="20"/>
          <w:szCs w:val="20"/>
          <w:lang w:val="es-ES"/>
        </w:rPr>
        <w:t>ծածկագրով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="001E10F5">
        <w:rPr>
          <w:rFonts w:ascii="Arial" w:hAnsi="Arial" w:cs="Arial"/>
          <w:sz w:val="20"/>
          <w:szCs w:val="20"/>
          <w:lang w:val="ru-RU"/>
        </w:rPr>
        <w:t>գնանշման</w:t>
      </w:r>
      <w:r w:rsidR="001E10F5" w:rsidRPr="001E10F5">
        <w:rPr>
          <w:rFonts w:ascii="Arial" w:hAnsi="Arial" w:cs="Arial"/>
          <w:sz w:val="20"/>
          <w:szCs w:val="20"/>
          <w:lang w:val="es-ES"/>
        </w:rPr>
        <w:t xml:space="preserve"> </w:t>
      </w:r>
      <w:r w:rsidR="001E10F5">
        <w:rPr>
          <w:rFonts w:ascii="Arial" w:hAnsi="Arial" w:cs="Arial"/>
          <w:sz w:val="20"/>
          <w:szCs w:val="20"/>
          <w:lang w:val="ru-RU"/>
        </w:rPr>
        <w:t>հարցման</w:t>
      </w:r>
      <w:r w:rsidR="001E10F5" w:rsidRPr="001E10F5">
        <w:rPr>
          <w:rFonts w:ascii="Arial" w:hAnsi="Arial" w:cs="Arial"/>
          <w:sz w:val="20"/>
          <w:szCs w:val="20"/>
          <w:lang w:val="es-ES"/>
        </w:rPr>
        <w:t xml:space="preserve"> </w:t>
      </w:r>
      <w:r w:rsidR="001E10F5">
        <w:rPr>
          <w:rFonts w:ascii="Arial" w:hAnsi="Arial" w:cs="Arial"/>
          <w:sz w:val="20"/>
          <w:szCs w:val="20"/>
          <w:lang w:val="ru-RU"/>
        </w:rPr>
        <w:t>ընթացակարգի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հրավերով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սահմանված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մասնակցության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իրավունքի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պահանջներին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EB07BB" w:rsidRPr="00AF04FC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szCs w:val="20"/>
          <w:lang w:val="hy-AM"/>
        </w:rPr>
        <w:t>և</w:t>
      </w:r>
      <w:r w:rsidR="00EB07BB" w:rsidRPr="00AF04FC">
        <w:rPr>
          <w:rFonts w:ascii="Arial LatArm" w:hAnsi="Arial LatArm" w:cs="Arial"/>
          <w:sz w:val="20"/>
          <w:szCs w:val="20"/>
          <w:lang w:val="hy-AM"/>
        </w:rPr>
        <w:t xml:space="preserve"> </w:t>
      </w:r>
      <w:r w:rsidR="00361308" w:rsidRPr="00AF04FC">
        <w:rPr>
          <w:rFonts w:ascii="Arial" w:hAnsi="Arial" w:cs="Arial"/>
          <w:sz w:val="20"/>
          <w:lang w:val="hy-AM"/>
        </w:rPr>
        <w:t>պարտավորվում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ընտրված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մասնակից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ճանաչվելու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դեպքում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EB07BB" w:rsidRPr="00AF04FC">
        <w:rPr>
          <w:rFonts w:ascii="Arial" w:hAnsi="Arial" w:cs="Arial"/>
          <w:sz w:val="20"/>
          <w:lang w:val="hy-AM"/>
        </w:rPr>
        <w:t>հրավերով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սահմանված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կարգով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և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ժամկետում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EB07BB" w:rsidRPr="00AF04FC">
        <w:rPr>
          <w:rFonts w:ascii="Arial" w:hAnsi="Arial" w:cs="Arial"/>
          <w:sz w:val="20"/>
          <w:lang w:val="hy-AM"/>
        </w:rPr>
        <w:t>ներկայաց</w:t>
      </w:r>
      <w:r w:rsidR="00361308" w:rsidRPr="00AF04FC">
        <w:rPr>
          <w:rFonts w:ascii="Arial" w:hAnsi="Arial" w:cs="Arial"/>
          <w:sz w:val="20"/>
          <w:lang w:val="hy-AM"/>
        </w:rPr>
        <w:t>նել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գնային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առաջարկի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չափով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որակավորման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EB07BB" w:rsidRPr="00AF04FC">
        <w:rPr>
          <w:rFonts w:ascii="Arial" w:hAnsi="Arial" w:cs="Arial"/>
          <w:sz w:val="20"/>
          <w:lang w:val="hy-AM"/>
        </w:rPr>
        <w:t>ապահովում</w:t>
      </w:r>
      <w:r w:rsidR="00E97AB0" w:rsidRPr="00AF04FC">
        <w:rPr>
          <w:rFonts w:ascii="Arial LatArm" w:hAnsi="Arial LatArm" w:cs="Sylfaen"/>
          <w:sz w:val="20"/>
          <w:lang w:val="es-ES"/>
        </w:rPr>
        <w:t>.</w:t>
      </w:r>
      <w:r w:rsidR="00EB07BB" w:rsidRPr="00AF04FC">
        <w:rPr>
          <w:rFonts w:ascii="Arial LatArm" w:hAnsi="Arial LatArm" w:cs="Sylfaen"/>
          <w:sz w:val="20"/>
          <w:lang w:val="hy-AM"/>
        </w:rPr>
        <w:t xml:space="preserve"> </w:t>
      </w:r>
    </w:p>
    <w:p w:rsidR="006C3873" w:rsidRPr="00AF04FC" w:rsidRDefault="00887807" w:rsidP="00975F7E">
      <w:pPr>
        <w:ind w:firstLine="708"/>
        <w:jc w:val="both"/>
        <w:rPr>
          <w:rFonts w:ascii="Arial LatArm" w:hAnsi="Arial LatArm" w:cs="Arial"/>
          <w:sz w:val="22"/>
          <w:szCs w:val="22"/>
          <w:lang w:val="es-ES"/>
        </w:rPr>
      </w:pPr>
      <w:r w:rsidRPr="00AF04FC">
        <w:rPr>
          <w:rFonts w:ascii="Arial LatArm" w:hAnsi="Arial LatArm" w:cs="Arial"/>
          <w:sz w:val="20"/>
          <w:szCs w:val="20"/>
          <w:lang w:val="hy-AM"/>
        </w:rPr>
        <w:t>2</w:t>
      </w:r>
      <w:r w:rsidR="006C3873" w:rsidRPr="00AF04FC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="00F85E02" w:rsidRPr="00044976">
        <w:rPr>
          <w:rFonts w:ascii="Sylfaen" w:hAnsi="Sylfaen"/>
          <w:i/>
          <w:lang w:val="hy-AM"/>
        </w:rPr>
        <w:t>ԱՄԱԳՄ</w:t>
      </w:r>
      <w:r w:rsidR="00F85E02" w:rsidRPr="00F9486B">
        <w:rPr>
          <w:rFonts w:ascii="Sylfaen" w:hAnsi="Sylfaen"/>
          <w:i/>
          <w:lang w:val="af-ZA"/>
        </w:rPr>
        <w:t>_</w:t>
      </w:r>
      <w:r w:rsidR="00F85E02" w:rsidRPr="00044976">
        <w:rPr>
          <w:rFonts w:ascii="Sylfaen" w:hAnsi="Sylfaen"/>
          <w:i/>
          <w:lang w:val="hy-AM"/>
        </w:rPr>
        <w:t>ԳՀԱՊՁԲ</w:t>
      </w:r>
      <w:r w:rsidR="00F85E02" w:rsidRPr="00F9486B">
        <w:rPr>
          <w:rFonts w:ascii="Sylfaen" w:hAnsi="Sylfaen"/>
          <w:i/>
          <w:lang w:val="af-ZA"/>
        </w:rPr>
        <w:t xml:space="preserve"> </w:t>
      </w:r>
      <w:r w:rsidR="00F85E02" w:rsidRPr="00C35D56">
        <w:rPr>
          <w:rFonts w:ascii="Arial" w:hAnsi="Arial" w:cs="Arial"/>
          <w:i/>
          <w:color w:val="FF0000"/>
          <w:lang w:val="af-ZA"/>
        </w:rPr>
        <w:t>-20/01</w:t>
      </w:r>
      <w:r w:rsidR="00F85E02" w:rsidRPr="00AF04FC">
        <w:rPr>
          <w:i/>
          <w:u w:val="single"/>
          <w:lang w:val="af-ZA"/>
        </w:rPr>
        <w:t xml:space="preserve">        </w:t>
      </w:r>
      <w:r w:rsidR="006C3873" w:rsidRPr="001E10F5">
        <w:rPr>
          <w:rFonts w:ascii="Arial" w:hAnsi="Arial" w:cs="Arial"/>
          <w:color w:val="FF0000"/>
          <w:sz w:val="20"/>
          <w:szCs w:val="20"/>
          <w:lang w:val="es-ES"/>
        </w:rPr>
        <w:t>ծածկագրով</w:t>
      </w:r>
      <w:r w:rsidR="006C3873" w:rsidRPr="001E10F5">
        <w:rPr>
          <w:rFonts w:ascii="Arial LatArm" w:hAnsi="Arial LatArm" w:cs="Arial"/>
          <w:color w:val="FF0000"/>
          <w:sz w:val="20"/>
          <w:szCs w:val="20"/>
          <w:lang w:val="es-ES"/>
        </w:rPr>
        <w:t xml:space="preserve"> </w:t>
      </w:r>
      <w:r w:rsidR="001E10F5" w:rsidRPr="001E10F5">
        <w:rPr>
          <w:rFonts w:ascii="Arial" w:hAnsi="Arial" w:cs="Arial"/>
          <w:color w:val="FF0000"/>
          <w:sz w:val="20"/>
          <w:szCs w:val="20"/>
          <w:lang w:val="hy-AM"/>
        </w:rPr>
        <w:t>գնանշման հարցման ընթացակարգի</w:t>
      </w:r>
      <w:r w:rsidR="006C3873"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6C3873" w:rsidRPr="00AF04FC">
        <w:rPr>
          <w:rFonts w:ascii="Arial" w:hAnsi="Arial" w:cs="Arial"/>
          <w:sz w:val="20"/>
          <w:szCs w:val="20"/>
          <w:lang w:val="es-ES"/>
        </w:rPr>
        <w:t>մասնակցելու</w:t>
      </w:r>
      <w:r w:rsidR="006C3873"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6C3873" w:rsidRPr="00AF04FC">
        <w:rPr>
          <w:rFonts w:ascii="Arial" w:hAnsi="Arial" w:cs="Arial"/>
          <w:sz w:val="20"/>
          <w:szCs w:val="20"/>
          <w:lang w:val="es-ES"/>
        </w:rPr>
        <w:t>շրջանակում</w:t>
      </w:r>
      <w:r w:rsidR="006C3873" w:rsidRPr="00AF04FC">
        <w:rPr>
          <w:rFonts w:ascii="Arial LatArm" w:hAnsi="Arial LatArm" w:cs="Arial"/>
          <w:sz w:val="20"/>
          <w:szCs w:val="20"/>
          <w:lang w:val="es-ES"/>
        </w:rPr>
        <w:t>`</w:t>
      </w:r>
      <w:r w:rsidR="006C3873" w:rsidRPr="00AF04FC">
        <w:rPr>
          <w:rFonts w:ascii="Arial LatArm" w:hAnsi="Arial LatArm" w:cs="Sylfaen"/>
          <w:sz w:val="22"/>
          <w:szCs w:val="22"/>
          <w:lang w:val="es-ES"/>
        </w:rPr>
        <w:t xml:space="preserve">  </w:t>
      </w:r>
    </w:p>
    <w:p w:rsidR="006C3873" w:rsidRPr="00AF04FC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LatArm" w:hAnsi="Arial LatArm" w:cs="Arial"/>
          <w:sz w:val="20"/>
          <w:szCs w:val="20"/>
          <w:lang w:val="es-ES"/>
        </w:rPr>
      </w:pPr>
      <w:r w:rsidRPr="00AF04FC">
        <w:rPr>
          <w:rFonts w:ascii="Arial" w:hAnsi="Arial" w:cs="Arial"/>
          <w:sz w:val="20"/>
          <w:szCs w:val="20"/>
          <w:lang w:val="es-ES"/>
        </w:rPr>
        <w:t>թույլ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չի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տվել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և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Pr="00AF04FC">
        <w:rPr>
          <w:rFonts w:ascii="Arial" w:hAnsi="Arial" w:cs="Arial"/>
          <w:sz w:val="20"/>
          <w:szCs w:val="20"/>
          <w:lang w:val="es-ES"/>
        </w:rPr>
        <w:t>կամ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Pr="00AF04FC">
        <w:rPr>
          <w:rFonts w:ascii="Arial" w:hAnsi="Arial" w:cs="Arial"/>
          <w:sz w:val="20"/>
          <w:szCs w:val="20"/>
          <w:lang w:val="es-ES"/>
        </w:rPr>
        <w:t>թույլ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չի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տալու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գերիշխող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դիրքի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չարաշահում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և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հակամրցակցային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համաձայնություն</w:t>
      </w:r>
      <w:r w:rsidRPr="00AF04FC">
        <w:rPr>
          <w:rFonts w:ascii="Arial LatArm" w:hAnsi="Arial LatArm" w:cs="Arial"/>
          <w:sz w:val="20"/>
          <w:szCs w:val="20"/>
          <w:lang w:val="es-ES"/>
        </w:rPr>
        <w:t>,</w:t>
      </w:r>
    </w:p>
    <w:p w:rsidR="006C3873" w:rsidRPr="00AF04FC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LatArm" w:hAnsi="Arial LatArm"/>
          <w:sz w:val="22"/>
          <w:szCs w:val="22"/>
          <w:lang w:val="es-ES"/>
        </w:rPr>
      </w:pPr>
      <w:r w:rsidRPr="00AF04FC">
        <w:rPr>
          <w:rFonts w:ascii="Arial" w:hAnsi="Arial" w:cs="Arial"/>
          <w:sz w:val="20"/>
          <w:szCs w:val="20"/>
          <w:lang w:val="es-ES"/>
        </w:rPr>
        <w:t>բացակայում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հրավերով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սահմանված</w:t>
      </w:r>
      <w:r w:rsidRPr="00AF04FC">
        <w:rPr>
          <w:rFonts w:ascii="Arial LatArm" w:hAnsi="Arial LatArm" w:cs="Arial"/>
          <w:sz w:val="20"/>
          <w:szCs w:val="20"/>
          <w:lang w:val="es-ES"/>
        </w:rPr>
        <w:t>`</w:t>
      </w:r>
      <w:r w:rsidRPr="00AF04FC">
        <w:rPr>
          <w:rFonts w:ascii="Arial LatArm" w:hAnsi="Arial LatArm"/>
          <w:sz w:val="22"/>
          <w:szCs w:val="22"/>
          <w:lang w:val="es-ES"/>
        </w:rPr>
        <w:t xml:space="preserve"> </w:t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</w:t>
      </w:r>
      <w:r w:rsidR="00975F7E"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="00975F7E"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lang w:val="es-ES"/>
        </w:rPr>
        <w:t>-</w:t>
      </w:r>
      <w:r w:rsidRPr="00AF04FC">
        <w:rPr>
          <w:rFonts w:ascii="Arial" w:hAnsi="Arial" w:cs="Arial"/>
          <w:sz w:val="20"/>
          <w:szCs w:val="20"/>
          <w:lang w:val="es-ES"/>
        </w:rPr>
        <w:t>ին</w:t>
      </w:r>
      <w:r w:rsidRPr="00AF04FC">
        <w:rPr>
          <w:rFonts w:ascii="Arial LatArm" w:hAnsi="Arial LatArm"/>
          <w:sz w:val="22"/>
          <w:szCs w:val="22"/>
          <w:lang w:val="es-ES"/>
        </w:rPr>
        <w:t xml:space="preserve"> </w:t>
      </w:r>
    </w:p>
    <w:p w:rsidR="006C3873" w:rsidRPr="00AF04FC" w:rsidRDefault="006C3873" w:rsidP="00975F7E">
      <w:pPr>
        <w:jc w:val="both"/>
        <w:rPr>
          <w:rFonts w:ascii="Arial LatArm" w:hAnsi="Arial LatArm" w:cs="Arial"/>
          <w:vertAlign w:val="superscript"/>
          <w:lang w:val="hy-AM"/>
        </w:rPr>
      </w:pPr>
      <w:r w:rsidRPr="00AF04FC">
        <w:rPr>
          <w:rFonts w:ascii="Arial LatArm" w:hAnsi="Arial LatArm"/>
          <w:vertAlign w:val="superscript"/>
          <w:lang w:val="es-ES"/>
        </w:rPr>
        <w:t xml:space="preserve"> </w:t>
      </w:r>
      <w:r w:rsidRPr="00AF04FC">
        <w:rPr>
          <w:rFonts w:ascii="Arial LatArm" w:hAnsi="Arial LatArm"/>
          <w:vertAlign w:val="superscript"/>
          <w:lang w:val="es-ES"/>
        </w:rPr>
        <w:tab/>
      </w:r>
      <w:r w:rsidRPr="00AF04FC">
        <w:rPr>
          <w:rFonts w:ascii="Arial LatArm" w:hAnsi="Arial LatArm"/>
          <w:vertAlign w:val="superscript"/>
          <w:lang w:val="es-ES"/>
        </w:rPr>
        <w:tab/>
      </w:r>
      <w:r w:rsidRPr="00AF04FC">
        <w:rPr>
          <w:rFonts w:ascii="Arial LatArm" w:hAnsi="Arial LatArm"/>
          <w:vertAlign w:val="superscript"/>
          <w:lang w:val="es-ES"/>
        </w:rPr>
        <w:tab/>
      </w:r>
      <w:r w:rsidRPr="00AF04FC">
        <w:rPr>
          <w:rFonts w:ascii="Arial LatArm" w:hAnsi="Arial LatArm"/>
          <w:vertAlign w:val="superscript"/>
          <w:lang w:val="es-ES"/>
        </w:rPr>
        <w:tab/>
      </w:r>
      <w:r w:rsidRPr="00AF04FC">
        <w:rPr>
          <w:rFonts w:ascii="Arial LatArm" w:hAnsi="Arial LatArm"/>
          <w:vertAlign w:val="superscript"/>
          <w:lang w:val="es-ES"/>
        </w:rPr>
        <w:tab/>
      </w:r>
      <w:r w:rsidRPr="00AF04FC">
        <w:rPr>
          <w:rFonts w:ascii="Arial LatArm" w:hAnsi="Arial LatArm"/>
          <w:vertAlign w:val="superscript"/>
          <w:lang w:val="es-ES"/>
        </w:rPr>
        <w:tab/>
      </w:r>
      <w:r w:rsidRPr="00AF04FC">
        <w:rPr>
          <w:rFonts w:ascii="Arial LatArm" w:hAnsi="Arial LatArm"/>
          <w:vertAlign w:val="superscript"/>
          <w:lang w:val="es-ES"/>
        </w:rPr>
        <w:tab/>
      </w:r>
      <w:r w:rsidRPr="00AF04FC">
        <w:rPr>
          <w:rFonts w:ascii="Arial LatArm" w:hAnsi="Arial LatArm"/>
          <w:vertAlign w:val="superscript"/>
          <w:lang w:val="es-ES"/>
        </w:rPr>
        <w:tab/>
      </w:r>
      <w:r w:rsidRPr="00AF04FC">
        <w:rPr>
          <w:rFonts w:ascii="Arial LatArm" w:hAnsi="Arial LatArm"/>
          <w:vertAlign w:val="superscript"/>
          <w:lang w:val="es-ES"/>
        </w:rPr>
        <w:tab/>
      </w:r>
      <w:r w:rsidRPr="00AF04FC">
        <w:rPr>
          <w:rFonts w:ascii="Arial LatArm" w:hAnsi="Arial LatArm"/>
          <w:vertAlign w:val="superscript"/>
          <w:lang w:val="es-ES"/>
        </w:rPr>
        <w:tab/>
        <w:t xml:space="preserve">      </w:t>
      </w:r>
      <w:r w:rsidRPr="00AF04FC">
        <w:rPr>
          <w:rFonts w:ascii="Arial" w:hAnsi="Arial" w:cs="Arial"/>
          <w:vertAlign w:val="superscript"/>
          <w:lang w:val="hy-AM"/>
        </w:rPr>
        <w:t>մասնակցի</w:t>
      </w:r>
      <w:r w:rsidRPr="00AF04FC">
        <w:rPr>
          <w:rFonts w:ascii="Arial LatArm" w:hAnsi="Arial LatArm" w:cs="Arial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  <w:r w:rsidRPr="00AF04FC">
        <w:rPr>
          <w:rFonts w:ascii="Arial LatArm" w:hAnsi="Arial LatArm" w:cs="Arial"/>
          <w:vertAlign w:val="superscript"/>
          <w:lang w:val="hy-AM"/>
        </w:rPr>
        <w:t xml:space="preserve"> </w:t>
      </w:r>
    </w:p>
    <w:p w:rsidR="006C3873" w:rsidRPr="00AF04FC" w:rsidRDefault="006C3873" w:rsidP="00975F7E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AF04FC">
        <w:rPr>
          <w:rFonts w:ascii="Arial" w:hAnsi="Arial" w:cs="Arial"/>
          <w:sz w:val="20"/>
          <w:szCs w:val="20"/>
          <w:lang w:val="es-ES"/>
        </w:rPr>
        <w:lastRenderedPageBreak/>
        <w:t>փոխկապակցված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անձանց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և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Pr="00AF04FC">
        <w:rPr>
          <w:rFonts w:ascii="Arial" w:hAnsi="Arial" w:cs="Arial"/>
          <w:sz w:val="20"/>
          <w:szCs w:val="20"/>
          <w:lang w:val="es-ES"/>
        </w:rPr>
        <w:t>կամ</w:t>
      </w:r>
      <w:r w:rsidRPr="00AF04FC">
        <w:rPr>
          <w:rFonts w:ascii="Arial LatArm" w:hAnsi="Arial LatArm" w:cs="Arial"/>
          <w:sz w:val="20"/>
          <w:szCs w:val="20"/>
          <w:lang w:val="es-ES"/>
        </w:rPr>
        <w:t>)</w:t>
      </w:r>
      <w:r w:rsidRPr="00AF04FC">
        <w:rPr>
          <w:rFonts w:ascii="Arial LatArm" w:hAnsi="Arial LatArm"/>
          <w:sz w:val="22"/>
          <w:szCs w:val="22"/>
          <w:lang w:val="es-ES"/>
        </w:rPr>
        <w:t xml:space="preserve"> </w:t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</w:t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 </w:t>
      </w:r>
      <w:r w:rsidRPr="00AF04FC">
        <w:rPr>
          <w:rFonts w:ascii="Arial LatArm" w:hAnsi="Arial LatArm" w:cs="Arial"/>
          <w:sz w:val="20"/>
          <w:szCs w:val="20"/>
          <w:lang w:val="es-ES"/>
        </w:rPr>
        <w:t>-</w:t>
      </w:r>
      <w:r w:rsidRPr="00AF04FC">
        <w:rPr>
          <w:rFonts w:ascii="Arial" w:hAnsi="Arial" w:cs="Arial"/>
          <w:sz w:val="20"/>
          <w:szCs w:val="20"/>
          <w:lang w:val="es-ES"/>
        </w:rPr>
        <w:t>ի</w:t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 xml:space="preserve">  </w:t>
      </w:r>
    </w:p>
    <w:p w:rsidR="006C3873" w:rsidRPr="00AF04FC" w:rsidRDefault="006C3873" w:rsidP="00975F7E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" w:hAnsi="Arial" w:cs="Arial"/>
          <w:vertAlign w:val="superscript"/>
          <w:lang w:val="hy-AM"/>
        </w:rPr>
        <w:t>մասնակցի</w:t>
      </w:r>
      <w:r w:rsidRPr="00AF04FC">
        <w:rPr>
          <w:rFonts w:ascii="Arial LatArm" w:hAnsi="Arial LatArm" w:cs="Arial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</w:p>
    <w:p w:rsidR="006C3873" w:rsidRPr="00AF04FC" w:rsidRDefault="006C3873" w:rsidP="00975F7E">
      <w:pPr>
        <w:jc w:val="both"/>
        <w:rPr>
          <w:rFonts w:ascii="Arial LatArm" w:hAnsi="Arial LatArm"/>
          <w:sz w:val="22"/>
          <w:szCs w:val="22"/>
          <w:u w:val="single"/>
          <w:lang w:val="es-ES"/>
        </w:rPr>
      </w:pPr>
      <w:r w:rsidRPr="00AF04FC">
        <w:rPr>
          <w:rFonts w:ascii="Arial" w:hAnsi="Arial" w:cs="Arial"/>
          <w:sz w:val="20"/>
          <w:szCs w:val="20"/>
          <w:lang w:val="es-ES"/>
        </w:rPr>
        <w:t>կողմից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հիմնադրված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կամ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ավելի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քան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հիսուն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տոկոս</w:t>
      </w:r>
      <w:r w:rsidRPr="00AF04FC">
        <w:rPr>
          <w:rFonts w:ascii="Arial LatArm" w:hAnsi="Arial LatArm"/>
          <w:sz w:val="22"/>
          <w:szCs w:val="22"/>
          <w:lang w:val="es-ES"/>
        </w:rPr>
        <w:t xml:space="preserve"> </w:t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</w:t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</w:r>
      <w:r w:rsidRPr="00AF04FC">
        <w:rPr>
          <w:rFonts w:ascii="Arial LatArm" w:hAnsi="Arial LatArm"/>
          <w:sz w:val="22"/>
          <w:szCs w:val="22"/>
          <w:u w:val="single"/>
          <w:lang w:val="es-ES"/>
        </w:rPr>
        <w:tab/>
        <w:t xml:space="preserve">                   </w:t>
      </w:r>
      <w:r w:rsidRPr="00AF04FC">
        <w:rPr>
          <w:rFonts w:ascii="Arial LatArm" w:hAnsi="Arial LatArm" w:cs="Arial"/>
          <w:sz w:val="20"/>
          <w:szCs w:val="20"/>
          <w:lang w:val="es-ES"/>
        </w:rPr>
        <w:t>-</w:t>
      </w:r>
      <w:r w:rsidRPr="00AF04FC">
        <w:rPr>
          <w:rFonts w:ascii="Arial" w:hAnsi="Arial" w:cs="Arial"/>
          <w:sz w:val="20"/>
          <w:szCs w:val="20"/>
          <w:lang w:val="es-ES"/>
        </w:rPr>
        <w:t>ին</w:t>
      </w:r>
    </w:p>
    <w:p w:rsidR="006C3873" w:rsidRPr="00AF04FC" w:rsidRDefault="006C3873" w:rsidP="00975F7E">
      <w:pPr>
        <w:jc w:val="both"/>
        <w:rPr>
          <w:rFonts w:ascii="Arial LatArm" w:hAnsi="Arial LatArm"/>
          <w:sz w:val="22"/>
          <w:szCs w:val="22"/>
          <w:lang w:val="es-ES"/>
        </w:rPr>
      </w:pPr>
      <w:r w:rsidRPr="00AF04FC">
        <w:rPr>
          <w:rFonts w:ascii="Arial LatArm" w:hAnsi="Arial LatArm" w:cs="Sylfaen"/>
          <w:vertAlign w:val="superscript"/>
          <w:lang w:val="es-ES"/>
        </w:rPr>
        <w:t xml:space="preserve">                                                                     </w:t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 LatArm" w:hAnsi="Arial LatArm" w:cs="Sylfaen"/>
          <w:vertAlign w:val="superscript"/>
          <w:lang w:val="es-ES"/>
        </w:rPr>
        <w:tab/>
      </w:r>
      <w:r w:rsidRPr="00AF04FC">
        <w:rPr>
          <w:rFonts w:ascii="Arial" w:hAnsi="Arial" w:cs="Arial"/>
          <w:vertAlign w:val="superscript"/>
          <w:lang w:val="hy-AM"/>
        </w:rPr>
        <w:t>մասնակցի</w:t>
      </w:r>
      <w:r w:rsidRPr="00AF04FC">
        <w:rPr>
          <w:rFonts w:ascii="Arial LatArm" w:hAnsi="Arial LatArm" w:cs="Arial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</w:p>
    <w:p w:rsidR="006C3873" w:rsidRPr="00AF04FC" w:rsidRDefault="006C3873" w:rsidP="00975F7E">
      <w:pPr>
        <w:jc w:val="both"/>
        <w:rPr>
          <w:rFonts w:ascii="Arial LatArm" w:hAnsi="Arial LatArm" w:cs="Arial"/>
          <w:sz w:val="20"/>
          <w:szCs w:val="20"/>
          <w:lang w:val="es-ES"/>
        </w:rPr>
      </w:pPr>
      <w:r w:rsidRPr="00AF04FC">
        <w:rPr>
          <w:rFonts w:ascii="Arial" w:hAnsi="Arial" w:cs="Arial"/>
          <w:sz w:val="20"/>
          <w:szCs w:val="20"/>
          <w:lang w:val="es-ES"/>
        </w:rPr>
        <w:t>պատկանող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բաժնեմաս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(</w:t>
      </w:r>
      <w:r w:rsidRPr="00AF04FC">
        <w:rPr>
          <w:rFonts w:ascii="Arial" w:hAnsi="Arial" w:cs="Arial"/>
          <w:sz w:val="20"/>
          <w:szCs w:val="20"/>
          <w:lang w:val="es-ES"/>
        </w:rPr>
        <w:t>փայաբաժին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) </w:t>
      </w:r>
      <w:r w:rsidRPr="00AF04FC">
        <w:rPr>
          <w:rFonts w:ascii="Arial" w:hAnsi="Arial" w:cs="Arial"/>
          <w:sz w:val="20"/>
          <w:szCs w:val="20"/>
          <w:lang w:val="es-ES"/>
        </w:rPr>
        <w:t>ունեցող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կազմակերպությունների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միաժամանակյա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մասնակցության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դեպք</w:t>
      </w:r>
      <w:r w:rsidRPr="00AF04FC">
        <w:rPr>
          <w:rFonts w:ascii="Arial LatArm" w:hAnsi="Arial LatArm" w:cs="Arial"/>
          <w:sz w:val="20"/>
          <w:szCs w:val="20"/>
          <w:lang w:val="es-ES"/>
        </w:rPr>
        <w:t>:</w:t>
      </w:r>
    </w:p>
    <w:p w:rsidR="006C3873" w:rsidRPr="00AF04FC" w:rsidRDefault="006C3873" w:rsidP="00975F7E">
      <w:pPr>
        <w:numPr>
          <w:ilvl w:val="0"/>
          <w:numId w:val="18"/>
        </w:numPr>
        <w:ind w:left="0" w:firstLine="720"/>
        <w:jc w:val="both"/>
        <w:rPr>
          <w:rFonts w:ascii="Arial LatArm" w:hAnsi="Arial LatArm" w:cs="Sylfaen"/>
          <w:sz w:val="20"/>
          <w:lang w:val="es-ES"/>
        </w:rPr>
      </w:pPr>
      <w:r w:rsidRPr="00AF04FC">
        <w:rPr>
          <w:rFonts w:ascii="Arial" w:hAnsi="Arial" w:cs="Arial"/>
          <w:sz w:val="20"/>
          <w:szCs w:val="20"/>
          <w:lang w:val="es-ES"/>
        </w:rPr>
        <w:t>ստորև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ներկայացնում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հայտը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ներկայացնելու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օրվա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դրությամբ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ա</w:t>
      </w:r>
      <w:r w:rsidRPr="00AF04FC">
        <w:rPr>
          <w:rFonts w:ascii="Arial" w:hAnsi="Arial" w:cs="Arial"/>
          <w:sz w:val="20"/>
        </w:rPr>
        <w:t>յն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ֆիզիկական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անձի</w:t>
      </w:r>
      <w:r w:rsidRPr="00AF04FC">
        <w:rPr>
          <w:rFonts w:ascii="Arial LatArm" w:hAnsi="Arial LatArm" w:cs="Sylfaen"/>
          <w:sz w:val="20"/>
          <w:lang w:val="es-ES"/>
        </w:rPr>
        <w:t xml:space="preserve"> (</w:t>
      </w:r>
      <w:r w:rsidRPr="00AF04FC">
        <w:rPr>
          <w:rFonts w:ascii="Arial" w:hAnsi="Arial" w:cs="Arial"/>
          <w:sz w:val="20"/>
        </w:rPr>
        <w:t>անձանց</w:t>
      </w:r>
      <w:r w:rsidRPr="00AF04FC">
        <w:rPr>
          <w:rFonts w:ascii="Arial LatArm" w:hAnsi="Arial LatArm" w:cs="Sylfaen"/>
          <w:sz w:val="20"/>
          <w:lang w:val="es-ES"/>
        </w:rPr>
        <w:t xml:space="preserve">) </w:t>
      </w:r>
      <w:r w:rsidRPr="00AF04FC">
        <w:rPr>
          <w:rFonts w:ascii="Arial" w:hAnsi="Arial" w:cs="Arial"/>
          <w:sz w:val="20"/>
        </w:rPr>
        <w:t>տվյալները</w:t>
      </w:r>
      <w:r w:rsidRPr="00AF04FC">
        <w:rPr>
          <w:rFonts w:ascii="Arial LatArm" w:hAnsi="Arial LatArm" w:cs="Sylfaen"/>
          <w:sz w:val="20"/>
          <w:lang w:val="es-ES"/>
        </w:rPr>
        <w:t xml:space="preserve">, </w:t>
      </w:r>
      <w:r w:rsidRPr="00AF04FC">
        <w:rPr>
          <w:rFonts w:ascii="Arial" w:hAnsi="Arial" w:cs="Arial"/>
          <w:sz w:val="20"/>
        </w:rPr>
        <w:t>ով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ուղղակի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կամ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անուղղակի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ունի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մասնակցի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կանոնադրական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կապիտալում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քվեարկող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բաժնետոմսերի</w:t>
      </w:r>
      <w:r w:rsidRPr="00AF04FC">
        <w:rPr>
          <w:rFonts w:ascii="Arial LatArm" w:hAnsi="Arial LatArm" w:cs="Sylfaen"/>
          <w:sz w:val="20"/>
          <w:lang w:val="es-ES"/>
        </w:rPr>
        <w:t xml:space="preserve"> (</w:t>
      </w:r>
      <w:r w:rsidRPr="00AF04FC">
        <w:rPr>
          <w:rFonts w:ascii="Arial" w:hAnsi="Arial" w:cs="Arial"/>
          <w:sz w:val="20"/>
        </w:rPr>
        <w:t>բաժնեմասերի</w:t>
      </w:r>
      <w:r w:rsidRPr="00AF04FC">
        <w:rPr>
          <w:rFonts w:ascii="Arial LatArm" w:hAnsi="Arial LatArm" w:cs="Sylfaen"/>
          <w:sz w:val="20"/>
          <w:lang w:val="es-ES"/>
        </w:rPr>
        <w:t xml:space="preserve">, </w:t>
      </w:r>
      <w:r w:rsidRPr="00AF04FC">
        <w:rPr>
          <w:rFonts w:ascii="Arial" w:hAnsi="Arial" w:cs="Arial"/>
          <w:sz w:val="20"/>
        </w:rPr>
        <w:t>փայերի</w:t>
      </w:r>
      <w:r w:rsidRPr="00AF04FC">
        <w:rPr>
          <w:rFonts w:ascii="Arial LatArm" w:hAnsi="Arial LatArm" w:cs="Sylfaen"/>
          <w:sz w:val="20"/>
          <w:lang w:val="es-ES"/>
        </w:rPr>
        <w:t xml:space="preserve">) </w:t>
      </w:r>
      <w:r w:rsidRPr="00AF04FC">
        <w:rPr>
          <w:rFonts w:ascii="Arial" w:hAnsi="Arial" w:cs="Arial"/>
          <w:sz w:val="20"/>
        </w:rPr>
        <w:t>ավել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քան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տաս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տոկոսը</w:t>
      </w:r>
      <w:r w:rsidRPr="00AF04FC">
        <w:rPr>
          <w:rFonts w:ascii="Arial LatArm" w:hAnsi="Arial LatArm" w:cs="Sylfaen"/>
          <w:sz w:val="20"/>
          <w:lang w:val="es-ES"/>
        </w:rPr>
        <w:t xml:space="preserve">, </w:t>
      </w:r>
      <w:r w:rsidRPr="00AF04FC">
        <w:rPr>
          <w:rFonts w:ascii="Arial" w:hAnsi="Arial" w:cs="Arial"/>
          <w:sz w:val="20"/>
        </w:rPr>
        <w:t>ներառյալ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ըստ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ներկայացնողի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բաժնետոմսերը</w:t>
      </w:r>
      <w:r w:rsidRPr="00AF04FC">
        <w:rPr>
          <w:rFonts w:ascii="Arial LatArm" w:hAnsi="Arial LatArm" w:cs="Sylfaen"/>
          <w:sz w:val="20"/>
          <w:lang w:val="es-ES"/>
        </w:rPr>
        <w:t xml:space="preserve">, </w:t>
      </w:r>
      <w:r w:rsidRPr="00AF04FC">
        <w:rPr>
          <w:rFonts w:ascii="Arial" w:hAnsi="Arial" w:cs="Arial"/>
          <w:sz w:val="20"/>
        </w:rPr>
        <w:t>կամ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այն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անձի</w:t>
      </w:r>
      <w:r w:rsidRPr="00AF04FC">
        <w:rPr>
          <w:rFonts w:ascii="Arial LatArm" w:hAnsi="Arial LatArm" w:cs="Sylfaen"/>
          <w:sz w:val="20"/>
          <w:lang w:val="es-ES"/>
        </w:rPr>
        <w:t xml:space="preserve"> (</w:t>
      </w:r>
      <w:r w:rsidRPr="00AF04FC">
        <w:rPr>
          <w:rFonts w:ascii="Arial" w:hAnsi="Arial" w:cs="Arial"/>
          <w:sz w:val="20"/>
        </w:rPr>
        <w:t>անձանց</w:t>
      </w:r>
      <w:r w:rsidRPr="00AF04FC">
        <w:rPr>
          <w:rFonts w:ascii="Arial LatArm" w:hAnsi="Arial LatArm" w:cs="Sylfaen"/>
          <w:sz w:val="20"/>
          <w:lang w:val="es-ES"/>
        </w:rPr>
        <w:t xml:space="preserve">) </w:t>
      </w:r>
      <w:r w:rsidRPr="00AF04FC">
        <w:rPr>
          <w:rFonts w:ascii="Arial" w:hAnsi="Arial" w:cs="Arial"/>
          <w:sz w:val="20"/>
        </w:rPr>
        <w:t>տվյալները</w:t>
      </w:r>
      <w:r w:rsidRPr="00AF04FC">
        <w:rPr>
          <w:rFonts w:ascii="Arial LatArm" w:hAnsi="Arial LatArm" w:cs="Sylfaen"/>
          <w:sz w:val="20"/>
          <w:lang w:val="es-ES"/>
        </w:rPr>
        <w:t xml:space="preserve">, </w:t>
      </w:r>
      <w:r w:rsidRPr="00AF04FC">
        <w:rPr>
          <w:rFonts w:ascii="Arial" w:hAnsi="Arial" w:cs="Arial"/>
          <w:sz w:val="20"/>
        </w:rPr>
        <w:t>ով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իրավունք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ունի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նշանակելու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կամ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ազատելու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մասնակցի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գործադիր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մարմնի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անդամներին</w:t>
      </w:r>
      <w:r w:rsidRPr="00AF04FC">
        <w:rPr>
          <w:rFonts w:ascii="Arial LatArm" w:hAnsi="Arial LatArm" w:cs="Sylfaen"/>
          <w:sz w:val="20"/>
          <w:lang w:val="es-ES"/>
        </w:rPr>
        <w:t xml:space="preserve">, </w:t>
      </w:r>
      <w:r w:rsidRPr="00AF04FC">
        <w:rPr>
          <w:rFonts w:ascii="Arial" w:hAnsi="Arial" w:cs="Arial"/>
          <w:sz w:val="20"/>
        </w:rPr>
        <w:t>կամ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ստանում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մասնակցի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կողմից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իրականացվող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ձեռնարկատիրական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կամ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այլ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գործունեության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արդյունքում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ստացված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շահույթի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տասնհինգ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տոկոսից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ավելին</w:t>
      </w:r>
      <w:r w:rsidRPr="00AF04FC">
        <w:rPr>
          <w:rFonts w:ascii="Arial LatArm" w:hAnsi="Arial LatArm" w:cs="Sylfaen"/>
          <w:sz w:val="20"/>
          <w:lang w:val="es-ES"/>
        </w:rPr>
        <w:t xml:space="preserve"> (</w:t>
      </w:r>
      <w:r w:rsidRPr="00AF04FC">
        <w:rPr>
          <w:rFonts w:ascii="Arial" w:hAnsi="Arial" w:cs="Arial"/>
          <w:sz w:val="20"/>
        </w:rPr>
        <w:t>իրական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</w:rPr>
        <w:t>շահառուներ</w:t>
      </w:r>
      <w:r w:rsidRPr="00AF04FC">
        <w:rPr>
          <w:rFonts w:ascii="Arial LatArm" w:hAnsi="Arial LatArm" w:cs="Sylfaen"/>
          <w:sz w:val="20"/>
          <w:lang w:val="es-ES"/>
        </w:rPr>
        <w:t xml:space="preserve">)** </w:t>
      </w:r>
      <w:r w:rsidRPr="00AF04FC">
        <w:rPr>
          <w:rFonts w:ascii="Arial" w:hAnsi="Arial" w:cs="Arial"/>
          <w:sz w:val="20"/>
          <w:lang w:val="es-ES"/>
        </w:rPr>
        <w:t>և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հավաստում</w:t>
      </w:r>
      <w:r w:rsidRPr="00AF04FC">
        <w:rPr>
          <w:rFonts w:ascii="Arial LatArm" w:hAnsi="Arial LatArm" w:cs="Sylfaen"/>
          <w:sz w:val="20"/>
          <w:lang w:val="es-ES"/>
        </w:rPr>
        <w:t xml:space="preserve">, </w:t>
      </w:r>
      <w:r w:rsidRPr="00AF04FC">
        <w:rPr>
          <w:rFonts w:ascii="Arial" w:hAnsi="Arial" w:cs="Arial"/>
          <w:sz w:val="20"/>
          <w:lang w:val="es-ES"/>
        </w:rPr>
        <w:t>որ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իրական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շահառուների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մասին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ներկայացված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տեղեկատվությունը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իրական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է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և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չի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պարունակում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ոչ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հավատի</w:t>
      </w:r>
      <w:r w:rsidRPr="00AF04FC">
        <w:rPr>
          <w:rFonts w:ascii="Arial LatArm" w:hAnsi="Arial LatArm" w:cs="Sylfaen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տեղեկություններ</w:t>
      </w:r>
      <w:r w:rsidRPr="00AF04FC">
        <w:rPr>
          <w:rFonts w:ascii="Arial LatArm" w:hAnsi="Arial LatArm" w:cs="Sylfaen"/>
          <w:sz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3960"/>
        <w:gridCol w:w="3370"/>
      </w:tblGrid>
      <w:tr w:rsidR="00CE3A99" w:rsidRPr="0027188D" w:rsidTr="00CE3A99">
        <w:trPr>
          <w:jc w:val="center"/>
        </w:trPr>
        <w:tc>
          <w:tcPr>
            <w:tcW w:w="2570" w:type="dxa"/>
            <w:vAlign w:val="center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8"/>
                <w:vertAlign w:val="superscript"/>
                <w:lang w:val="es-ES"/>
              </w:rPr>
            </w:pPr>
            <w:r w:rsidRPr="00AF04FC">
              <w:rPr>
                <w:rFonts w:ascii="Arial" w:hAnsi="Arial" w:cs="Arial"/>
                <w:sz w:val="28"/>
                <w:vertAlign w:val="superscript"/>
              </w:rPr>
              <w:t>Անունը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Ազգանունը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Հայրանունը</w:t>
            </w:r>
          </w:p>
        </w:tc>
        <w:tc>
          <w:tcPr>
            <w:tcW w:w="3960" w:type="dxa"/>
            <w:vAlign w:val="center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8"/>
                <w:vertAlign w:val="superscript"/>
                <w:lang w:val="es-ES"/>
              </w:rPr>
            </w:pPr>
            <w:r w:rsidRPr="00AF04FC">
              <w:rPr>
                <w:rFonts w:ascii="Arial" w:hAnsi="Arial" w:cs="Arial"/>
                <w:sz w:val="28"/>
                <w:vertAlign w:val="superscript"/>
              </w:rPr>
              <w:t>ՀՀ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քաղաքացիների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համար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`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նույնականացման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քարտի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կամ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անձնագրի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կամ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ՀՀ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օրենսդրությամբ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նախատեսված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անձը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հաստատող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փաստաթղթի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տեսակը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և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համարը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8"/>
                <w:vertAlign w:val="superscript"/>
                <w:lang w:val="es-ES"/>
              </w:rPr>
            </w:pPr>
            <w:r w:rsidRPr="00AF04FC">
              <w:rPr>
                <w:rFonts w:ascii="Arial" w:hAnsi="Arial" w:cs="Arial"/>
                <w:sz w:val="28"/>
                <w:vertAlign w:val="superscript"/>
              </w:rPr>
              <w:t>Օտարերկրյա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քաղաքացիների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համար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համապատասխան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երկրի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օրենսդրությամբ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նախատեսված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անձը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հաստատող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փաստաթղթի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տեսակը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և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8"/>
                <w:vertAlign w:val="superscript"/>
              </w:rPr>
              <w:t>համարը</w:t>
            </w:r>
            <w:r w:rsidRPr="00AF04FC">
              <w:rPr>
                <w:rFonts w:ascii="Arial LatArm" w:hAnsi="Arial LatArm"/>
                <w:sz w:val="28"/>
                <w:vertAlign w:val="superscript"/>
                <w:lang w:val="es-ES"/>
              </w:rPr>
              <w:t xml:space="preserve"> </w:t>
            </w:r>
          </w:p>
        </w:tc>
      </w:tr>
      <w:tr w:rsidR="00CE3A99" w:rsidRPr="0027188D" w:rsidTr="00CE3A99">
        <w:trPr>
          <w:jc w:val="center"/>
        </w:trPr>
        <w:tc>
          <w:tcPr>
            <w:tcW w:w="2570" w:type="dxa"/>
            <w:vAlign w:val="center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6"/>
                <w:vertAlign w:val="superscript"/>
                <w:lang w:val="hy-AM"/>
              </w:rPr>
            </w:pPr>
          </w:p>
        </w:tc>
        <w:tc>
          <w:tcPr>
            <w:tcW w:w="3960" w:type="dxa"/>
            <w:vAlign w:val="center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6"/>
                <w:vertAlign w:val="superscript"/>
                <w:lang w:val="es-ES"/>
              </w:rPr>
            </w:pPr>
          </w:p>
        </w:tc>
        <w:tc>
          <w:tcPr>
            <w:tcW w:w="3370" w:type="dxa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6"/>
                <w:vertAlign w:val="superscript"/>
                <w:lang w:val="es-ES"/>
              </w:rPr>
            </w:pPr>
          </w:p>
        </w:tc>
      </w:tr>
      <w:tr w:rsidR="00CE3A99" w:rsidRPr="0027188D" w:rsidTr="00CE3A99">
        <w:trPr>
          <w:jc w:val="center"/>
        </w:trPr>
        <w:tc>
          <w:tcPr>
            <w:tcW w:w="2570" w:type="dxa"/>
            <w:vAlign w:val="center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6"/>
                <w:vertAlign w:val="superscript"/>
                <w:lang w:val="es-ES"/>
              </w:rPr>
            </w:pPr>
          </w:p>
        </w:tc>
        <w:tc>
          <w:tcPr>
            <w:tcW w:w="3960" w:type="dxa"/>
            <w:vAlign w:val="center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6"/>
                <w:vertAlign w:val="superscript"/>
                <w:lang w:val="es-ES"/>
              </w:rPr>
            </w:pPr>
          </w:p>
        </w:tc>
        <w:tc>
          <w:tcPr>
            <w:tcW w:w="3370" w:type="dxa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6"/>
                <w:vertAlign w:val="superscript"/>
                <w:lang w:val="es-ES"/>
              </w:rPr>
            </w:pPr>
          </w:p>
        </w:tc>
      </w:tr>
      <w:tr w:rsidR="00CE3A99" w:rsidRPr="0027188D" w:rsidTr="00CE3A99">
        <w:trPr>
          <w:jc w:val="center"/>
        </w:trPr>
        <w:tc>
          <w:tcPr>
            <w:tcW w:w="2570" w:type="dxa"/>
            <w:vAlign w:val="center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6"/>
                <w:vertAlign w:val="superscript"/>
                <w:lang w:val="es-ES"/>
              </w:rPr>
            </w:pPr>
          </w:p>
        </w:tc>
        <w:tc>
          <w:tcPr>
            <w:tcW w:w="3960" w:type="dxa"/>
            <w:vAlign w:val="center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6"/>
                <w:vertAlign w:val="superscript"/>
                <w:lang w:val="es-ES"/>
              </w:rPr>
            </w:pPr>
          </w:p>
        </w:tc>
        <w:tc>
          <w:tcPr>
            <w:tcW w:w="3370" w:type="dxa"/>
          </w:tcPr>
          <w:p w:rsidR="00CE3A99" w:rsidRPr="00AF04FC" w:rsidRDefault="00CE3A99" w:rsidP="001635B8">
            <w:pPr>
              <w:pStyle w:val="31"/>
              <w:spacing w:line="240" w:lineRule="auto"/>
              <w:ind w:firstLine="0"/>
              <w:jc w:val="center"/>
              <w:rPr>
                <w:rFonts w:ascii="Arial LatArm" w:hAnsi="Arial LatArm"/>
                <w:sz w:val="26"/>
                <w:vertAlign w:val="superscript"/>
                <w:lang w:val="es-ES"/>
              </w:rPr>
            </w:pPr>
          </w:p>
        </w:tc>
      </w:tr>
    </w:tbl>
    <w:p w:rsidR="006C3873" w:rsidRPr="00AF04FC" w:rsidRDefault="006C3873" w:rsidP="006C3873">
      <w:pPr>
        <w:jc w:val="right"/>
        <w:rPr>
          <w:rFonts w:ascii="Arial LatArm" w:hAnsi="Arial LatArm"/>
          <w:sz w:val="10"/>
          <w:szCs w:val="10"/>
          <w:lang w:val="es-ES"/>
        </w:rPr>
      </w:pPr>
    </w:p>
    <w:p w:rsidR="00E97AB0" w:rsidRPr="00AF04FC" w:rsidRDefault="00E97AB0" w:rsidP="00CE3A99">
      <w:pPr>
        <w:ind w:firstLine="708"/>
        <w:jc w:val="both"/>
        <w:rPr>
          <w:rFonts w:ascii="Arial LatArm" w:hAnsi="Arial LatArm"/>
          <w:sz w:val="20"/>
          <w:lang w:val="es-ES"/>
        </w:rPr>
      </w:pPr>
      <w:r w:rsidRPr="00AF04FC">
        <w:rPr>
          <w:rFonts w:ascii="Arial" w:hAnsi="Arial" w:cs="Arial"/>
          <w:sz w:val="20"/>
          <w:lang w:val="es-ES"/>
        </w:rPr>
        <w:t>Կից</w:t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ներկայացվում</w:t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է</w:t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կողմից</w:t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առաջարկվող</w:t>
      </w:r>
      <w:r w:rsidRPr="00AF04FC">
        <w:rPr>
          <w:rFonts w:ascii="Arial LatArm" w:hAnsi="Arial LatArm"/>
          <w:sz w:val="20"/>
          <w:lang w:val="es-ES"/>
        </w:rPr>
        <w:t xml:space="preserve"> </w:t>
      </w:r>
    </w:p>
    <w:p w:rsidR="00E97AB0" w:rsidRPr="00AF04FC" w:rsidRDefault="00E97AB0" w:rsidP="00E97AB0">
      <w:pPr>
        <w:jc w:val="both"/>
        <w:rPr>
          <w:rFonts w:ascii="Arial LatArm" w:hAnsi="Arial LatArm"/>
          <w:sz w:val="22"/>
          <w:szCs w:val="22"/>
          <w:lang w:val="es-ES"/>
        </w:rPr>
      </w:pPr>
      <w:r w:rsidRPr="00AF04FC">
        <w:rPr>
          <w:rFonts w:ascii="Arial LatArm" w:hAnsi="Arial LatArm"/>
          <w:sz w:val="20"/>
          <w:lang w:val="es-ES"/>
        </w:rPr>
        <w:tab/>
      </w:r>
      <w:r w:rsidRPr="00AF04FC">
        <w:rPr>
          <w:rFonts w:ascii="Arial LatArm" w:hAnsi="Arial LatArm"/>
          <w:sz w:val="20"/>
          <w:lang w:val="es-ES"/>
        </w:rPr>
        <w:tab/>
      </w:r>
      <w:r w:rsidRPr="00AF04FC">
        <w:rPr>
          <w:rFonts w:ascii="Arial LatArm" w:hAnsi="Arial LatArm"/>
          <w:sz w:val="20"/>
          <w:lang w:val="es-ES"/>
        </w:rPr>
        <w:tab/>
      </w:r>
      <w:r w:rsidRPr="00AF04FC">
        <w:rPr>
          <w:rFonts w:ascii="Arial LatArm" w:hAnsi="Arial LatArm"/>
          <w:sz w:val="20"/>
          <w:lang w:val="es-ES"/>
        </w:rPr>
        <w:tab/>
      </w:r>
      <w:r w:rsidRPr="00AF04FC">
        <w:rPr>
          <w:rFonts w:ascii="Arial" w:hAnsi="Arial" w:cs="Arial"/>
          <w:vertAlign w:val="superscript"/>
          <w:lang w:val="hy-AM"/>
        </w:rPr>
        <w:t>մասնակցի</w:t>
      </w:r>
      <w:r w:rsidRPr="00AF04FC">
        <w:rPr>
          <w:rFonts w:ascii="Arial LatArm" w:hAnsi="Arial LatArm" w:cs="Arial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</w:p>
    <w:p w:rsidR="00E97AB0" w:rsidRPr="00AF04FC" w:rsidRDefault="00E97AB0" w:rsidP="00E968EF">
      <w:pPr>
        <w:jc w:val="both"/>
        <w:rPr>
          <w:rFonts w:ascii="Arial LatArm" w:hAnsi="Arial LatArm"/>
          <w:sz w:val="20"/>
          <w:lang w:val="es-ES"/>
        </w:rPr>
      </w:pPr>
      <w:r w:rsidRPr="00AF04FC">
        <w:rPr>
          <w:rFonts w:ascii="Arial" w:hAnsi="Arial" w:cs="Arial"/>
          <w:sz w:val="20"/>
          <w:lang w:val="es-ES"/>
        </w:rPr>
        <w:t>ապրանքի</w:t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ամբողջական</w:t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նկարագիրը՝</w:t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համաձայն</w:t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հավելվա</w:t>
      </w:r>
      <w:r w:rsidR="00E968EF" w:rsidRPr="00AF04FC">
        <w:rPr>
          <w:rFonts w:ascii="Arial" w:hAnsi="Arial" w:cs="Arial"/>
          <w:sz w:val="20"/>
          <w:lang w:val="es-ES"/>
        </w:rPr>
        <w:t>ծ</w:t>
      </w:r>
      <w:r w:rsidRPr="00AF04FC">
        <w:rPr>
          <w:rFonts w:ascii="Arial LatArm" w:hAnsi="Arial LatArm"/>
          <w:sz w:val="20"/>
          <w:lang w:val="es-ES"/>
        </w:rPr>
        <w:t xml:space="preserve"> 1.1-</w:t>
      </w:r>
      <w:r w:rsidRPr="00AF04FC">
        <w:rPr>
          <w:rFonts w:ascii="Arial" w:hAnsi="Arial" w:cs="Arial"/>
          <w:sz w:val="20"/>
          <w:lang w:val="es-ES"/>
        </w:rPr>
        <w:t>ի</w:t>
      </w:r>
      <w:r w:rsidRPr="00AF04FC">
        <w:rPr>
          <w:rFonts w:ascii="Arial LatArm" w:hAnsi="Arial LatArm"/>
          <w:sz w:val="20"/>
          <w:lang w:val="es-ES"/>
        </w:rPr>
        <w:t xml:space="preserve">: </w:t>
      </w:r>
    </w:p>
    <w:p w:rsidR="00E97AB0" w:rsidRPr="00AF04FC" w:rsidRDefault="00E97AB0" w:rsidP="00CE3A99">
      <w:pPr>
        <w:ind w:firstLine="708"/>
        <w:jc w:val="both"/>
        <w:rPr>
          <w:rFonts w:ascii="Arial LatArm" w:hAnsi="Arial LatArm"/>
          <w:sz w:val="20"/>
          <w:lang w:val="es-ES"/>
        </w:rPr>
      </w:pPr>
    </w:p>
    <w:p w:rsidR="00E97AB0" w:rsidRPr="00AF04FC" w:rsidRDefault="00E97AB0" w:rsidP="00CE3A99">
      <w:pPr>
        <w:ind w:firstLine="708"/>
        <w:jc w:val="both"/>
        <w:rPr>
          <w:rFonts w:ascii="Arial LatArm" w:hAnsi="Arial LatArm"/>
          <w:sz w:val="20"/>
          <w:lang w:val="es-ES"/>
        </w:rPr>
      </w:pPr>
    </w:p>
    <w:p w:rsidR="00B2572B" w:rsidRPr="00AF04FC" w:rsidRDefault="00B2572B" w:rsidP="00EF3662">
      <w:pPr>
        <w:jc w:val="both"/>
        <w:rPr>
          <w:rFonts w:ascii="Arial LatArm" w:hAnsi="Arial LatArm"/>
          <w:sz w:val="20"/>
          <w:lang w:val="es-ES"/>
        </w:rPr>
      </w:pPr>
    </w:p>
    <w:p w:rsidR="00B2572B" w:rsidRPr="00AF04FC" w:rsidRDefault="00B2572B" w:rsidP="00EF3662">
      <w:pPr>
        <w:jc w:val="both"/>
        <w:rPr>
          <w:rFonts w:ascii="Arial LatArm" w:hAnsi="Arial LatArm"/>
          <w:sz w:val="20"/>
          <w:lang w:val="es-ES"/>
        </w:rPr>
      </w:pPr>
    </w:p>
    <w:p w:rsidR="00B2572B" w:rsidRPr="00AF04FC" w:rsidRDefault="00B2572B" w:rsidP="00EF3662">
      <w:pPr>
        <w:jc w:val="both"/>
        <w:rPr>
          <w:rFonts w:ascii="Arial LatArm" w:hAnsi="Arial LatArm" w:cs="Arial"/>
          <w:sz w:val="20"/>
          <w:vertAlign w:val="superscript"/>
          <w:lang w:val="es-ES"/>
        </w:rPr>
      </w:pPr>
      <w:r w:rsidRPr="00AF04FC">
        <w:rPr>
          <w:rFonts w:ascii="Arial LatArm" w:hAnsi="Arial LatArm"/>
          <w:sz w:val="20"/>
          <w:lang w:val="es-ES"/>
        </w:rPr>
        <w:t xml:space="preserve">   </w:t>
      </w:r>
      <w:r w:rsidRPr="00AF04FC">
        <w:rPr>
          <w:rFonts w:ascii="Arial LatArm" w:hAnsi="Arial LatArm"/>
          <w:sz w:val="20"/>
          <w:lang w:val="hy-AM"/>
        </w:rPr>
        <w:t xml:space="preserve">___________________________________________________ </w:t>
      </w:r>
      <w:r w:rsidRPr="00AF04FC">
        <w:rPr>
          <w:rFonts w:ascii="Arial LatArm" w:hAnsi="Arial LatArm"/>
          <w:sz w:val="20"/>
          <w:lang w:val="hy-AM"/>
        </w:rPr>
        <w:tab/>
        <w:t xml:space="preserve">                _____________</w:t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u w:val="single"/>
          <w:lang w:val="es-ES"/>
        </w:rPr>
        <w:tab/>
      </w:r>
      <w:r w:rsidRPr="00AF04FC">
        <w:rPr>
          <w:rFonts w:ascii="Arial LatArm" w:hAnsi="Arial LatArm"/>
          <w:sz w:val="20"/>
          <w:lang w:val="es-ES"/>
        </w:rPr>
        <w:tab/>
      </w:r>
      <w:r w:rsidRPr="00AF04FC">
        <w:rPr>
          <w:rFonts w:ascii="Arial LatArm" w:hAnsi="Arial LatArm"/>
          <w:sz w:val="20"/>
          <w:lang w:val="es-ES"/>
        </w:rPr>
        <w:tab/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Մասնակցի</w:t>
      </w:r>
      <w:r w:rsidRPr="00AF04FC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անվանումը</w:t>
      </w:r>
      <w:r w:rsidRPr="00AF04FC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AF04FC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AF04FC">
        <w:rPr>
          <w:rFonts w:ascii="Arial" w:hAnsi="Arial" w:cs="Arial"/>
          <w:sz w:val="20"/>
          <w:vertAlign w:val="superscript"/>
          <w:lang w:val="hy-AM"/>
        </w:rPr>
        <w:t>ղեկավարի</w:t>
      </w:r>
      <w:r w:rsidRPr="00AF04FC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պաշտոնը</w:t>
      </w:r>
      <w:r w:rsidRPr="00AF04FC">
        <w:rPr>
          <w:rFonts w:ascii="Arial LatArm" w:hAnsi="Arial LatArm" w:cs="Arial"/>
          <w:sz w:val="20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sz w:val="20"/>
          <w:vertAlign w:val="superscript"/>
        </w:rPr>
        <w:t>ա</w:t>
      </w:r>
      <w:r w:rsidRPr="00AF04FC">
        <w:rPr>
          <w:rFonts w:ascii="Arial" w:hAnsi="Arial" w:cs="Arial"/>
          <w:sz w:val="20"/>
          <w:vertAlign w:val="superscript"/>
          <w:lang w:val="hy-AM"/>
        </w:rPr>
        <w:t>նուն</w:t>
      </w:r>
      <w:r w:rsidRPr="00AF04FC">
        <w:rPr>
          <w:rFonts w:ascii="Arial LatArm" w:hAnsi="Arial LatArm" w:cs="Arial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</w:rPr>
        <w:t>ա</w:t>
      </w:r>
      <w:r w:rsidRPr="00AF04FC">
        <w:rPr>
          <w:rFonts w:ascii="Arial" w:hAnsi="Arial" w:cs="Arial"/>
          <w:sz w:val="20"/>
          <w:vertAlign w:val="superscript"/>
          <w:lang w:val="hy-AM"/>
        </w:rPr>
        <w:t>զգանունը</w:t>
      </w:r>
      <w:r w:rsidRPr="00AF04FC">
        <w:rPr>
          <w:rFonts w:ascii="Arial LatArm" w:hAnsi="Arial LatArm" w:cs="Arial"/>
          <w:sz w:val="20"/>
          <w:vertAlign w:val="superscript"/>
          <w:lang w:val="hy-AM"/>
        </w:rPr>
        <w:t xml:space="preserve">)                                             </w:t>
      </w:r>
      <w:r w:rsidRPr="00AF04FC">
        <w:rPr>
          <w:rFonts w:ascii="Arial LatArm" w:hAnsi="Arial LatArm" w:cs="Arial"/>
          <w:sz w:val="20"/>
          <w:vertAlign w:val="superscript"/>
          <w:lang w:val="es-ES"/>
        </w:rPr>
        <w:t xml:space="preserve">               </w:t>
      </w:r>
      <w:r w:rsidRPr="00AF04FC">
        <w:rPr>
          <w:rFonts w:ascii="Arial" w:hAnsi="Arial" w:cs="Arial"/>
          <w:sz w:val="20"/>
          <w:vertAlign w:val="superscript"/>
          <w:lang w:val="hy-AM"/>
        </w:rPr>
        <w:t>ստորագրությունը</w:t>
      </w:r>
      <w:r w:rsidRPr="00AF04FC">
        <w:rPr>
          <w:rFonts w:ascii="Arial LatArm" w:hAnsi="Arial LatArm" w:cs="Arial"/>
          <w:sz w:val="20"/>
          <w:vertAlign w:val="superscript"/>
          <w:lang w:val="hy-AM"/>
        </w:rPr>
        <w:t>)</w:t>
      </w:r>
    </w:p>
    <w:p w:rsidR="00B2572B" w:rsidRPr="00AF04FC" w:rsidRDefault="00B2572B" w:rsidP="00EF3662">
      <w:pPr>
        <w:jc w:val="both"/>
        <w:rPr>
          <w:rFonts w:ascii="Arial LatArm" w:hAnsi="Arial LatArm" w:cs="Arial"/>
          <w:sz w:val="20"/>
          <w:vertAlign w:val="superscript"/>
          <w:lang w:val="es-ES"/>
        </w:rPr>
      </w:pPr>
    </w:p>
    <w:p w:rsidR="00B2572B" w:rsidRPr="00AF04FC" w:rsidRDefault="00B2572B" w:rsidP="00EF3662">
      <w:pPr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    </w:t>
      </w:r>
    </w:p>
    <w:p w:rsidR="00B2572B" w:rsidRPr="00AF04FC" w:rsidRDefault="00B2572B" w:rsidP="00EF3662">
      <w:pPr>
        <w:jc w:val="right"/>
        <w:rPr>
          <w:rFonts w:ascii="Arial LatArm" w:hAnsi="Arial LatArm" w:cs="Arial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Կ</w:t>
      </w:r>
      <w:r w:rsidRPr="00AF04FC">
        <w:rPr>
          <w:rFonts w:ascii="Arial LatArm" w:hAnsi="Arial LatArm" w:cs="Arial"/>
          <w:sz w:val="20"/>
          <w:lang w:val="hy-AM"/>
        </w:rPr>
        <w:t xml:space="preserve">. </w:t>
      </w:r>
      <w:r w:rsidRPr="00AF04FC">
        <w:rPr>
          <w:rFonts w:ascii="Arial" w:hAnsi="Arial" w:cs="Arial"/>
          <w:sz w:val="20"/>
          <w:lang w:val="hy-AM"/>
        </w:rPr>
        <w:t>Տ</w:t>
      </w:r>
      <w:r w:rsidRPr="00AF04FC">
        <w:rPr>
          <w:rFonts w:ascii="Arial LatArm" w:hAnsi="Arial LatArm" w:cs="Arial"/>
          <w:sz w:val="20"/>
          <w:lang w:val="hy-AM"/>
        </w:rPr>
        <w:t>.</w:t>
      </w:r>
      <w:r w:rsidRPr="00AF04FC">
        <w:rPr>
          <w:rStyle w:val="af5"/>
          <w:rFonts w:ascii="Arial LatArm" w:hAnsi="Arial LatArm" w:cs="Arial"/>
          <w:color w:val="FFFFFF"/>
          <w:sz w:val="20"/>
          <w:lang w:val="hy-AM"/>
        </w:rPr>
        <w:footnoteReference w:id="7"/>
      </w:r>
      <w:r w:rsidRPr="00AF04FC">
        <w:rPr>
          <w:rFonts w:ascii="Arial LatArm" w:hAnsi="Arial LatArm" w:cs="Arial"/>
          <w:sz w:val="20"/>
          <w:lang w:val="hy-AM"/>
        </w:rPr>
        <w:tab/>
      </w:r>
      <w:r w:rsidRPr="00AF04FC">
        <w:rPr>
          <w:rFonts w:ascii="Arial LatArm" w:hAnsi="Arial LatArm" w:cs="Arial"/>
          <w:sz w:val="20"/>
          <w:lang w:val="hy-AM"/>
        </w:rPr>
        <w:tab/>
        <w:t xml:space="preserve"> </w:t>
      </w:r>
    </w:p>
    <w:p w:rsidR="00B2572B" w:rsidRPr="00AF04FC" w:rsidRDefault="00B2572B" w:rsidP="00EF3662">
      <w:pPr>
        <w:pStyle w:val="31"/>
        <w:spacing w:line="240" w:lineRule="auto"/>
        <w:jc w:val="right"/>
        <w:rPr>
          <w:rFonts w:ascii="Arial LatArm" w:hAnsi="Arial LatArm"/>
          <w:b/>
          <w:lang w:val="hy-AM"/>
        </w:rPr>
      </w:pPr>
    </w:p>
    <w:p w:rsidR="00B2572B" w:rsidRPr="00AF04FC" w:rsidRDefault="00B2572B" w:rsidP="00EF3662">
      <w:pPr>
        <w:pStyle w:val="31"/>
        <w:spacing w:line="240" w:lineRule="auto"/>
        <w:jc w:val="right"/>
        <w:rPr>
          <w:rFonts w:ascii="Arial LatArm" w:hAnsi="Arial LatArm"/>
          <w:b/>
          <w:lang w:val="hy-AM"/>
        </w:rPr>
      </w:pPr>
    </w:p>
    <w:p w:rsidR="00CE3A99" w:rsidRPr="00AF04FC" w:rsidRDefault="00CE3A99" w:rsidP="00CE3A99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AF04FC">
        <w:rPr>
          <w:rFonts w:ascii="Arial LatArm" w:hAnsi="Arial LatArm" w:cs="Sylfaen"/>
          <w:b/>
          <w:lang w:val="hy-AM"/>
        </w:rPr>
        <w:br w:type="page"/>
      </w:r>
      <w:r w:rsidRPr="00AF04FC">
        <w:rPr>
          <w:rFonts w:ascii="Arial LatArm" w:hAnsi="Arial LatArm" w:cs="Sylfaen"/>
          <w:b/>
          <w:lang w:val="hy-AM"/>
        </w:rPr>
        <w:lastRenderedPageBreak/>
        <w:t xml:space="preserve"> </w:t>
      </w:r>
    </w:p>
    <w:p w:rsidR="000B1088" w:rsidRPr="00AF04FC" w:rsidRDefault="000B1088" w:rsidP="000B1088">
      <w:pPr>
        <w:pStyle w:val="3"/>
        <w:spacing w:line="240" w:lineRule="auto"/>
        <w:ind w:firstLine="567"/>
        <w:jc w:val="right"/>
        <w:rPr>
          <w:rFonts w:cs="Arial"/>
          <w:b/>
          <w:i w:val="0"/>
          <w:lang w:val="hy-AM"/>
        </w:rPr>
      </w:pPr>
      <w:r w:rsidRPr="00AF04FC">
        <w:rPr>
          <w:rFonts w:ascii="Arial" w:hAnsi="Arial" w:cs="Arial"/>
          <w:b/>
          <w:i w:val="0"/>
          <w:lang w:val="hy-AM"/>
        </w:rPr>
        <w:t>Հավելված</w:t>
      </w:r>
      <w:r w:rsidRPr="00AF04FC">
        <w:rPr>
          <w:rFonts w:cs="Arial"/>
          <w:b/>
          <w:i w:val="0"/>
          <w:lang w:val="hy-AM"/>
        </w:rPr>
        <w:t xml:space="preserve"> </w:t>
      </w:r>
      <w:r w:rsidR="00E968EF" w:rsidRPr="00AF04FC">
        <w:rPr>
          <w:rFonts w:cs="Arial"/>
          <w:b/>
          <w:i w:val="0"/>
          <w:lang w:val="hy-AM"/>
        </w:rPr>
        <w:t>1.1</w:t>
      </w:r>
    </w:p>
    <w:p w:rsidR="000B1088" w:rsidRPr="000730A7" w:rsidRDefault="00044976" w:rsidP="000B1088">
      <w:pPr>
        <w:pStyle w:val="31"/>
        <w:spacing w:line="240" w:lineRule="auto"/>
        <w:jc w:val="right"/>
        <w:rPr>
          <w:rFonts w:ascii="Arial LatArm" w:hAnsi="Arial LatArm" w:cs="Arial"/>
          <w:b/>
          <w:color w:val="FF0000"/>
          <w:lang w:val="hy-AM"/>
        </w:rPr>
      </w:pPr>
      <w:r w:rsidRPr="006C50D5">
        <w:rPr>
          <w:rFonts w:ascii="Sylfaen" w:hAnsi="Sylfaen"/>
          <w:i/>
          <w:lang w:val="hy-AM"/>
        </w:rPr>
        <w:t>ԱՄԱԳՄ</w:t>
      </w:r>
      <w:r w:rsidRPr="00F9486B">
        <w:rPr>
          <w:rFonts w:ascii="Sylfaen" w:hAnsi="Sylfaen"/>
          <w:i/>
          <w:lang w:val="af-ZA"/>
        </w:rPr>
        <w:t>_</w:t>
      </w:r>
      <w:r w:rsidRPr="006C50D5">
        <w:rPr>
          <w:rFonts w:ascii="Sylfaen" w:hAnsi="Sylfaen"/>
          <w:i/>
          <w:lang w:val="hy-AM"/>
        </w:rPr>
        <w:t>ԳՀԱՊՁԲ</w:t>
      </w:r>
      <w:r w:rsidRPr="00F9486B">
        <w:rPr>
          <w:rFonts w:ascii="Sylfaen" w:hAnsi="Sylfaen"/>
          <w:i/>
          <w:lang w:val="af-ZA"/>
        </w:rPr>
        <w:t xml:space="preserve"> </w:t>
      </w:r>
      <w:r w:rsidRPr="00C35D56">
        <w:rPr>
          <w:rFonts w:ascii="Arial" w:hAnsi="Arial" w:cs="Arial"/>
          <w:i/>
          <w:color w:val="FF0000"/>
          <w:lang w:val="af-ZA"/>
        </w:rPr>
        <w:t>-20/01</w:t>
      </w:r>
      <w:r w:rsidRPr="00AF04FC">
        <w:rPr>
          <w:i/>
          <w:u w:val="single"/>
          <w:lang w:val="af-ZA"/>
        </w:rPr>
        <w:t xml:space="preserve">        </w:t>
      </w:r>
      <w:r w:rsidR="000B1088" w:rsidRPr="000730A7">
        <w:rPr>
          <w:rFonts w:ascii="Arial" w:hAnsi="Arial" w:cs="Arial"/>
          <w:b/>
          <w:color w:val="FF0000"/>
          <w:lang w:val="hy-AM"/>
        </w:rPr>
        <w:t>ծածկագրով</w:t>
      </w:r>
    </w:p>
    <w:p w:rsidR="000B1088" w:rsidRPr="000730A7" w:rsidRDefault="00D43BB2" w:rsidP="000B1088">
      <w:pPr>
        <w:pStyle w:val="31"/>
        <w:spacing w:line="240" w:lineRule="auto"/>
        <w:jc w:val="right"/>
        <w:rPr>
          <w:rFonts w:ascii="Arial LatArm" w:hAnsi="Arial LatArm" w:cs="Arial"/>
          <w:b/>
          <w:color w:val="FF0000"/>
          <w:lang w:val="hy-AM"/>
        </w:rPr>
      </w:pPr>
      <w:r w:rsidRPr="000730A7">
        <w:rPr>
          <w:rFonts w:ascii="Arial" w:hAnsi="Arial" w:cs="Arial"/>
          <w:b/>
          <w:color w:val="FF0000"/>
          <w:lang w:val="hy-AM"/>
        </w:rPr>
        <w:t>Գնանշման հարցման ընթացակարգի</w:t>
      </w:r>
      <w:r w:rsidR="000B1088" w:rsidRPr="000730A7">
        <w:rPr>
          <w:rFonts w:ascii="Arial LatArm" w:hAnsi="Arial LatArm" w:cs="Arial"/>
          <w:b/>
          <w:color w:val="FF0000"/>
          <w:lang w:val="hy-AM"/>
        </w:rPr>
        <w:t xml:space="preserve"> </w:t>
      </w:r>
      <w:r w:rsidR="000B1088" w:rsidRPr="000730A7">
        <w:rPr>
          <w:rFonts w:ascii="Arial" w:hAnsi="Arial" w:cs="Arial"/>
          <w:b/>
          <w:color w:val="FF0000"/>
          <w:lang w:val="hy-AM"/>
        </w:rPr>
        <w:t>հրավերի</w:t>
      </w:r>
    </w:p>
    <w:p w:rsidR="000B1088" w:rsidRPr="000730A7" w:rsidRDefault="000B1088" w:rsidP="000B1088">
      <w:pPr>
        <w:ind w:left="-66"/>
        <w:jc w:val="center"/>
        <w:rPr>
          <w:rFonts w:ascii="Arial LatArm" w:hAnsi="Arial LatArm"/>
          <w:b/>
          <w:color w:val="FF0000"/>
          <w:lang w:val="hy-AM"/>
        </w:rPr>
      </w:pPr>
    </w:p>
    <w:p w:rsidR="000B1088" w:rsidRPr="00AF04FC" w:rsidRDefault="000B1088" w:rsidP="000B1088">
      <w:pPr>
        <w:pStyle w:val="3"/>
        <w:spacing w:line="240" w:lineRule="auto"/>
        <w:ind w:firstLine="567"/>
        <w:jc w:val="left"/>
        <w:rPr>
          <w:b/>
          <w:lang w:val="hy-AM"/>
        </w:rPr>
      </w:pPr>
    </w:p>
    <w:p w:rsidR="000B1088" w:rsidRPr="00AF04FC" w:rsidRDefault="000B1088" w:rsidP="000B1088">
      <w:pPr>
        <w:pStyle w:val="3"/>
        <w:spacing w:line="240" w:lineRule="auto"/>
        <w:ind w:firstLine="567"/>
        <w:rPr>
          <w:b/>
          <w:i w:val="0"/>
          <w:lang w:val="hy-AM"/>
        </w:rPr>
      </w:pPr>
      <w:r w:rsidRPr="00AF04FC">
        <w:rPr>
          <w:rFonts w:ascii="Arial" w:hAnsi="Arial" w:cs="Arial"/>
          <w:b/>
          <w:i w:val="0"/>
          <w:lang w:val="hy-AM"/>
        </w:rPr>
        <w:t>ՆԿԱՐԱԳԻՐ</w:t>
      </w:r>
    </w:p>
    <w:p w:rsidR="000B1088" w:rsidRPr="00AF04FC" w:rsidRDefault="000B1088" w:rsidP="000B1088">
      <w:pPr>
        <w:pStyle w:val="3"/>
        <w:spacing w:line="240" w:lineRule="auto"/>
        <w:ind w:firstLine="567"/>
        <w:rPr>
          <w:b/>
          <w:i w:val="0"/>
          <w:lang w:val="hy-AM"/>
        </w:rPr>
      </w:pPr>
      <w:r w:rsidRPr="00AF04FC">
        <w:rPr>
          <w:rFonts w:ascii="Arial" w:hAnsi="Arial" w:cs="Arial"/>
          <w:b/>
          <w:i w:val="0"/>
          <w:lang w:val="hy-AM"/>
        </w:rPr>
        <w:t>առաջարկվող</w:t>
      </w:r>
      <w:r w:rsidRPr="00AF04FC">
        <w:rPr>
          <w:b/>
          <w:i w:val="0"/>
          <w:lang w:val="hy-AM"/>
        </w:rPr>
        <w:t xml:space="preserve"> </w:t>
      </w:r>
      <w:r w:rsidRPr="00AF04FC">
        <w:rPr>
          <w:rFonts w:ascii="Arial" w:hAnsi="Arial" w:cs="Arial"/>
          <w:b/>
          <w:i w:val="0"/>
          <w:lang w:val="hy-AM"/>
        </w:rPr>
        <w:t>ապրանքի</w:t>
      </w:r>
      <w:r w:rsidRPr="00AF04FC">
        <w:rPr>
          <w:b/>
          <w:i w:val="0"/>
          <w:lang w:val="hy-AM"/>
        </w:rPr>
        <w:t xml:space="preserve"> </w:t>
      </w:r>
      <w:r w:rsidRPr="00AF04FC">
        <w:rPr>
          <w:rFonts w:ascii="Arial" w:hAnsi="Arial" w:cs="Arial"/>
          <w:b/>
          <w:i w:val="0"/>
          <w:lang w:val="hy-AM"/>
        </w:rPr>
        <w:t>ամբողջական</w:t>
      </w:r>
      <w:r w:rsidRPr="00AF04FC">
        <w:rPr>
          <w:b/>
          <w:i w:val="0"/>
          <w:lang w:val="hy-AM"/>
        </w:rPr>
        <w:t xml:space="preserve"> </w:t>
      </w:r>
    </w:p>
    <w:p w:rsidR="000B1088" w:rsidRPr="00AF04FC" w:rsidRDefault="000B1088" w:rsidP="000B1088">
      <w:pPr>
        <w:pStyle w:val="3"/>
        <w:spacing w:line="240" w:lineRule="auto"/>
        <w:ind w:firstLine="567"/>
        <w:rPr>
          <w:rFonts w:cs="Arial"/>
          <w:lang w:val="es-ES"/>
        </w:rPr>
      </w:pPr>
    </w:p>
    <w:p w:rsidR="000B1088" w:rsidRPr="00AF04FC" w:rsidRDefault="000B1088" w:rsidP="000B1088">
      <w:pPr>
        <w:ind w:firstLine="567"/>
        <w:jc w:val="both"/>
        <w:rPr>
          <w:rFonts w:ascii="Arial LatArm" w:hAnsi="Arial LatArm" w:cs="Arial"/>
          <w:sz w:val="20"/>
          <w:szCs w:val="20"/>
          <w:lang w:val="es-ES"/>
        </w:rPr>
      </w:pP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  <w:t xml:space="preserve">      </w:t>
      </w: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u w:val="single"/>
          <w:lang w:val="es-ES"/>
        </w:rPr>
        <w:tab/>
      </w:r>
      <w:r w:rsidRPr="00AF04FC">
        <w:rPr>
          <w:rFonts w:ascii="Arial LatArm" w:hAnsi="Arial LatArm" w:cs="Arial"/>
          <w:sz w:val="20"/>
          <w:szCs w:val="20"/>
          <w:lang w:val="es-ES"/>
        </w:rPr>
        <w:t>-</w:t>
      </w:r>
      <w:r w:rsidRPr="00AF04FC">
        <w:rPr>
          <w:rFonts w:ascii="Arial" w:hAnsi="Arial" w:cs="Arial"/>
          <w:sz w:val="20"/>
          <w:szCs w:val="20"/>
          <w:lang w:val="es-ES"/>
        </w:rPr>
        <w:t>ն</w:t>
      </w:r>
      <w:r w:rsidR="00222819"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A64093">
        <w:rPr>
          <w:rFonts w:ascii="Sylfaen" w:hAnsi="Sylfaen"/>
          <w:i/>
          <w:lang w:val="ru-RU"/>
        </w:rPr>
        <w:t>ԱՄԱԳՄ</w:t>
      </w:r>
      <w:r w:rsidR="00A64093" w:rsidRPr="00F9486B">
        <w:rPr>
          <w:rFonts w:ascii="Sylfaen" w:hAnsi="Sylfaen"/>
          <w:i/>
          <w:lang w:val="af-ZA"/>
        </w:rPr>
        <w:t>_</w:t>
      </w:r>
      <w:r w:rsidR="00A64093">
        <w:rPr>
          <w:rFonts w:ascii="Sylfaen" w:hAnsi="Sylfaen"/>
          <w:i/>
          <w:lang w:val="ru-RU"/>
        </w:rPr>
        <w:t>ԳՀԱՊՁԲ</w:t>
      </w:r>
      <w:r w:rsidR="00A64093" w:rsidRPr="00F9486B">
        <w:rPr>
          <w:rFonts w:ascii="Sylfaen" w:hAnsi="Sylfaen"/>
          <w:i/>
          <w:lang w:val="af-ZA"/>
        </w:rPr>
        <w:t xml:space="preserve"> </w:t>
      </w:r>
      <w:r w:rsidR="00A64093" w:rsidRPr="00C35D56">
        <w:rPr>
          <w:rFonts w:ascii="Arial" w:hAnsi="Arial" w:cs="Arial"/>
          <w:i/>
          <w:color w:val="FF0000"/>
          <w:lang w:val="af-ZA"/>
        </w:rPr>
        <w:t>-20/01</w:t>
      </w:r>
      <w:r w:rsidR="00A64093" w:rsidRPr="00AF04FC">
        <w:rPr>
          <w:i/>
          <w:u w:val="single"/>
          <w:lang w:val="af-ZA"/>
        </w:rPr>
        <w:t xml:space="preserve">        </w:t>
      </w:r>
    </w:p>
    <w:p w:rsidR="000B1088" w:rsidRPr="00AF04FC" w:rsidRDefault="000B1088" w:rsidP="000B1088">
      <w:pPr>
        <w:jc w:val="both"/>
        <w:rPr>
          <w:rFonts w:ascii="Arial LatArm" w:hAnsi="Arial LatArm" w:cs="Arial"/>
          <w:sz w:val="20"/>
          <w:szCs w:val="20"/>
          <w:u w:val="single"/>
          <w:lang w:val="es-ES"/>
        </w:rPr>
      </w:pPr>
      <w:r w:rsidRPr="00AF04FC">
        <w:rPr>
          <w:rFonts w:ascii="Arial LatArm" w:hAnsi="Arial LatArm"/>
          <w:sz w:val="20"/>
          <w:vertAlign w:val="superscript"/>
          <w:lang w:val="es-ES"/>
        </w:rPr>
        <w:t xml:space="preserve">                                                    </w:t>
      </w:r>
      <w:r w:rsidRPr="00AF04FC">
        <w:rPr>
          <w:rFonts w:ascii="Arial" w:hAnsi="Arial" w:cs="Arial"/>
          <w:sz w:val="20"/>
          <w:vertAlign w:val="superscript"/>
          <w:lang w:val="hy-AM"/>
        </w:rPr>
        <w:t>մասնակցի</w:t>
      </w:r>
      <w:r w:rsidRPr="00AF04FC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անվանումը</w:t>
      </w:r>
    </w:p>
    <w:p w:rsidR="000B1088" w:rsidRPr="00AF04FC" w:rsidRDefault="000B1088" w:rsidP="000B1088">
      <w:pPr>
        <w:jc w:val="both"/>
        <w:rPr>
          <w:rFonts w:ascii="Arial LatArm" w:hAnsi="Arial LatArm"/>
          <w:lang w:val="hy-AM"/>
        </w:rPr>
      </w:pPr>
      <w:r w:rsidRPr="00AF04FC">
        <w:rPr>
          <w:rFonts w:ascii="Arial" w:hAnsi="Arial" w:cs="Arial"/>
          <w:sz w:val="20"/>
          <w:szCs w:val="20"/>
          <w:lang w:val="es-ES"/>
        </w:rPr>
        <w:t>ծածկագրով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D43BB2">
        <w:rPr>
          <w:rFonts w:ascii="Arial" w:hAnsi="Arial" w:cs="Arial"/>
          <w:sz w:val="20"/>
          <w:szCs w:val="20"/>
          <w:lang w:val="ru-RU"/>
        </w:rPr>
        <w:t>գնանշման</w:t>
      </w:r>
      <w:r w:rsidR="00D43BB2" w:rsidRPr="00D43BB2">
        <w:rPr>
          <w:rFonts w:ascii="Arial" w:hAnsi="Arial" w:cs="Arial"/>
          <w:sz w:val="20"/>
          <w:szCs w:val="20"/>
          <w:lang w:val="es-ES"/>
        </w:rPr>
        <w:t xml:space="preserve"> </w:t>
      </w:r>
      <w:r w:rsidR="00D43BB2">
        <w:rPr>
          <w:rFonts w:ascii="Arial" w:hAnsi="Arial" w:cs="Arial"/>
          <w:sz w:val="20"/>
          <w:szCs w:val="20"/>
          <w:lang w:val="ru-RU"/>
        </w:rPr>
        <w:t>հարցման</w:t>
      </w:r>
      <w:r w:rsidR="00D43BB2" w:rsidRPr="00D43BB2">
        <w:rPr>
          <w:rFonts w:ascii="Arial" w:hAnsi="Arial" w:cs="Arial"/>
          <w:sz w:val="20"/>
          <w:szCs w:val="20"/>
          <w:lang w:val="es-ES"/>
        </w:rPr>
        <w:t xml:space="preserve"> </w:t>
      </w:r>
      <w:r w:rsidR="00D43BB2">
        <w:rPr>
          <w:rFonts w:ascii="Arial" w:hAnsi="Arial" w:cs="Arial"/>
          <w:sz w:val="20"/>
          <w:szCs w:val="20"/>
          <w:lang w:val="ru-RU"/>
        </w:rPr>
        <w:t>ընթացակարգի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շրջանակում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ըստ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չափաբաժինների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ստորև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ներկայացնում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իր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կողմից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առաջարկվող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ապրանքի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ամբողջական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նկարագիրը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</w:p>
    <w:p w:rsidR="000B1088" w:rsidRPr="00AF04FC" w:rsidRDefault="000B1088" w:rsidP="000B1088">
      <w:pPr>
        <w:pStyle w:val="3"/>
        <w:spacing w:line="240" w:lineRule="auto"/>
        <w:ind w:firstLine="567"/>
        <w:rPr>
          <w:rFonts w:cs="Arial"/>
          <w:lang w:val="es-ES"/>
        </w:rPr>
      </w:pPr>
    </w:p>
    <w:p w:rsidR="000B1088" w:rsidRPr="00AF04FC" w:rsidRDefault="000B1088" w:rsidP="000B1088">
      <w:pPr>
        <w:rPr>
          <w:rFonts w:ascii="Arial LatArm" w:hAnsi="Arial LatArm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460"/>
        <w:gridCol w:w="2003"/>
        <w:gridCol w:w="1757"/>
        <w:gridCol w:w="1530"/>
        <w:gridCol w:w="1800"/>
      </w:tblGrid>
      <w:tr w:rsidR="000B1088" w:rsidRPr="00AF04FC" w:rsidTr="007760A5">
        <w:tc>
          <w:tcPr>
            <w:tcW w:w="1368" w:type="dxa"/>
            <w:vMerge w:val="restart"/>
            <w:vAlign w:val="center"/>
          </w:tcPr>
          <w:p w:rsidR="000B1088" w:rsidRPr="00AF04FC" w:rsidRDefault="000B1088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Չափաբաժնի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համար</w:t>
            </w:r>
          </w:p>
        </w:tc>
        <w:tc>
          <w:tcPr>
            <w:tcW w:w="8550" w:type="dxa"/>
            <w:gridSpan w:val="5"/>
            <w:vAlign w:val="center"/>
          </w:tcPr>
          <w:p w:rsidR="000B1088" w:rsidRPr="00AF04FC" w:rsidRDefault="000B1088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Առաջարկվող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ապրանքի</w:t>
            </w:r>
          </w:p>
        </w:tc>
      </w:tr>
      <w:tr w:rsidR="00ED36CA" w:rsidRPr="00AF04FC" w:rsidTr="007760A5">
        <w:tc>
          <w:tcPr>
            <w:tcW w:w="1368" w:type="dxa"/>
            <w:vMerge/>
            <w:vAlign w:val="center"/>
          </w:tcPr>
          <w:p w:rsidR="00ED36CA" w:rsidRPr="00AF04FC" w:rsidRDefault="00ED36CA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</w:p>
        </w:tc>
        <w:tc>
          <w:tcPr>
            <w:tcW w:w="1460" w:type="dxa"/>
            <w:vAlign w:val="center"/>
          </w:tcPr>
          <w:p w:rsidR="00ED36CA" w:rsidRPr="00AF04FC" w:rsidRDefault="00E968EF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</w:rPr>
              <w:t>ֆ</w:t>
            </w:r>
            <w:r w:rsidR="00ED36CA" w:rsidRPr="00AF04FC">
              <w:rPr>
                <w:rFonts w:ascii="Arial" w:hAnsi="Arial" w:cs="Arial"/>
                <w:b/>
                <w:bCs/>
                <w:sz w:val="16"/>
                <w:szCs w:val="18"/>
                <w:lang w:val="hy-AM"/>
              </w:rPr>
              <w:t>իրմային</w:t>
            </w:r>
            <w:r w:rsidR="00ED36CA" w:rsidRPr="00AF04FC">
              <w:rPr>
                <w:rFonts w:ascii="Arial LatArm" w:hAnsi="Arial LatArm"/>
                <w:b/>
                <w:bCs/>
                <w:sz w:val="16"/>
                <w:szCs w:val="18"/>
                <w:lang w:val="hy-AM"/>
              </w:rPr>
              <w:t xml:space="preserve"> </w:t>
            </w:r>
            <w:r w:rsidR="00ED36CA" w:rsidRPr="00AF04FC">
              <w:rPr>
                <w:rFonts w:ascii="Arial" w:hAnsi="Arial" w:cs="Arial"/>
                <w:b/>
                <w:bCs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2003" w:type="dxa"/>
            <w:vAlign w:val="center"/>
          </w:tcPr>
          <w:p w:rsidR="00ED36CA" w:rsidRPr="00AF04FC" w:rsidRDefault="00ED36CA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ապրանքային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նշանը</w:t>
            </w:r>
          </w:p>
        </w:tc>
        <w:tc>
          <w:tcPr>
            <w:tcW w:w="1757" w:type="dxa"/>
            <w:vAlign w:val="center"/>
          </w:tcPr>
          <w:p w:rsidR="00ED36CA" w:rsidRPr="00AF04FC" w:rsidRDefault="00ED36CA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hy-AM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hy-AM"/>
              </w:rPr>
              <w:t>մակնիշը</w:t>
            </w:r>
          </w:p>
        </w:tc>
        <w:tc>
          <w:tcPr>
            <w:tcW w:w="1530" w:type="dxa"/>
            <w:vAlign w:val="center"/>
          </w:tcPr>
          <w:p w:rsidR="00ED36CA" w:rsidRPr="00AF04FC" w:rsidRDefault="00ED36CA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արտադրողի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800" w:type="dxa"/>
            <w:vAlign w:val="center"/>
          </w:tcPr>
          <w:p w:rsidR="00ED36CA" w:rsidRPr="00AF04FC" w:rsidRDefault="00ED36CA" w:rsidP="007760A5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տեխնիկական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բնութագրերը</w:t>
            </w:r>
          </w:p>
        </w:tc>
      </w:tr>
      <w:tr w:rsidR="00ED36CA" w:rsidRPr="00AF04FC" w:rsidTr="007760A5">
        <w:tc>
          <w:tcPr>
            <w:tcW w:w="1368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460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2003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757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530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800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</w:tr>
      <w:tr w:rsidR="00ED36CA" w:rsidRPr="00AF04FC" w:rsidTr="007760A5">
        <w:tc>
          <w:tcPr>
            <w:tcW w:w="1368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460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2003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757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530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800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</w:tr>
      <w:tr w:rsidR="00ED36CA" w:rsidRPr="00AF04FC" w:rsidTr="007760A5">
        <w:tc>
          <w:tcPr>
            <w:tcW w:w="1368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460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2003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757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530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  <w:tc>
          <w:tcPr>
            <w:tcW w:w="1800" w:type="dxa"/>
          </w:tcPr>
          <w:p w:rsidR="00ED36CA" w:rsidRPr="00AF04FC" w:rsidRDefault="00ED36CA" w:rsidP="007760A5">
            <w:pPr>
              <w:pStyle w:val="3"/>
              <w:spacing w:line="240" w:lineRule="auto"/>
              <w:jc w:val="left"/>
              <w:rPr>
                <w:b/>
                <w:lang w:val="hy-AM"/>
              </w:rPr>
            </w:pPr>
          </w:p>
        </w:tc>
      </w:tr>
    </w:tbl>
    <w:p w:rsidR="000B1088" w:rsidRPr="00AF04FC" w:rsidRDefault="000B1088" w:rsidP="000B1088">
      <w:pPr>
        <w:pStyle w:val="3"/>
        <w:spacing w:line="240" w:lineRule="auto"/>
        <w:ind w:firstLine="567"/>
        <w:jc w:val="left"/>
        <w:rPr>
          <w:b/>
          <w:lang w:val="en-US"/>
        </w:rPr>
      </w:pPr>
    </w:p>
    <w:p w:rsidR="000B1088" w:rsidRPr="00AF04FC" w:rsidRDefault="000B1088" w:rsidP="000B1088">
      <w:pPr>
        <w:pStyle w:val="3"/>
        <w:spacing w:line="240" w:lineRule="auto"/>
        <w:ind w:firstLine="567"/>
        <w:jc w:val="left"/>
        <w:rPr>
          <w:b/>
          <w:lang w:val="en-US"/>
        </w:rPr>
      </w:pPr>
    </w:p>
    <w:p w:rsidR="000B1088" w:rsidRPr="00AF04FC" w:rsidRDefault="000B1088" w:rsidP="000B1088">
      <w:pPr>
        <w:pStyle w:val="3"/>
        <w:spacing w:line="240" w:lineRule="auto"/>
        <w:ind w:firstLine="567"/>
        <w:jc w:val="left"/>
        <w:rPr>
          <w:b/>
          <w:lang w:val="en-US"/>
        </w:rPr>
      </w:pPr>
    </w:p>
    <w:p w:rsidR="000B1088" w:rsidRPr="00AF04FC" w:rsidRDefault="000B1088" w:rsidP="000B1088">
      <w:pPr>
        <w:pStyle w:val="3"/>
        <w:spacing w:line="240" w:lineRule="auto"/>
        <w:ind w:firstLine="567"/>
        <w:jc w:val="left"/>
        <w:rPr>
          <w:b/>
          <w:lang w:val="en-US"/>
        </w:rPr>
      </w:pPr>
    </w:p>
    <w:p w:rsidR="000B1088" w:rsidRPr="00AF04FC" w:rsidRDefault="000B1088" w:rsidP="000B1088">
      <w:pPr>
        <w:rPr>
          <w:rFonts w:ascii="Arial LatArm" w:hAnsi="Arial LatArm"/>
          <w:sz w:val="20"/>
          <w:lang w:val="es-ES"/>
        </w:rPr>
      </w:pPr>
    </w:p>
    <w:p w:rsidR="000B1088" w:rsidRPr="00AF04FC" w:rsidRDefault="000B1088" w:rsidP="000B1088">
      <w:pPr>
        <w:jc w:val="both"/>
        <w:rPr>
          <w:rFonts w:ascii="Arial LatArm" w:hAnsi="Arial LatArm"/>
          <w:sz w:val="20"/>
          <w:u w:val="single"/>
        </w:rPr>
      </w:pP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</w:r>
      <w:r w:rsidRPr="00AF04FC">
        <w:rPr>
          <w:rFonts w:ascii="Arial LatArm" w:hAnsi="Arial LatArm"/>
          <w:sz w:val="20"/>
          <w:u w:val="single"/>
        </w:rPr>
        <w:tab/>
        <w:t xml:space="preserve">    </w:t>
      </w:r>
    </w:p>
    <w:p w:rsidR="000B1088" w:rsidRPr="00AF04FC" w:rsidRDefault="000B1088" w:rsidP="000B1088">
      <w:pPr>
        <w:jc w:val="both"/>
        <w:rPr>
          <w:rFonts w:ascii="Arial LatArm" w:hAnsi="Arial LatArm"/>
          <w:sz w:val="20"/>
          <w:u w:val="single"/>
        </w:rPr>
      </w:pPr>
      <w:r w:rsidRPr="00AF04FC">
        <w:rPr>
          <w:rFonts w:ascii="Arial LatArm" w:hAnsi="Arial LatArm" w:cs="Sylfaen"/>
          <w:sz w:val="20"/>
          <w:vertAlign w:val="superscript"/>
        </w:rPr>
        <w:t xml:space="preserve">     </w:t>
      </w:r>
      <w:r w:rsidRPr="00AF04FC">
        <w:rPr>
          <w:rFonts w:ascii="Arial" w:hAnsi="Arial" w:cs="Arial"/>
          <w:sz w:val="20"/>
          <w:vertAlign w:val="superscript"/>
          <w:lang w:val="hy-AM"/>
        </w:rPr>
        <w:t>առաջին</w:t>
      </w:r>
      <w:r w:rsidRPr="00AF04FC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տեղը</w:t>
      </w:r>
      <w:r w:rsidRPr="00AF04FC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զբաղեցրած</w:t>
      </w:r>
      <w:r w:rsidRPr="00AF04FC">
        <w:rPr>
          <w:rFonts w:ascii="Arial LatArm" w:hAnsi="Arial LatArm" w:cs="Sylfaen"/>
          <w:sz w:val="20"/>
          <w:vertAlign w:val="superscript"/>
          <w:lang w:val="hy-AM"/>
        </w:rPr>
        <w:t xml:space="preserve">    </w:t>
      </w:r>
      <w:r w:rsidRPr="00AF04FC">
        <w:rPr>
          <w:rFonts w:ascii="Arial" w:hAnsi="Arial" w:cs="Arial"/>
          <w:sz w:val="20"/>
          <w:vertAlign w:val="superscript"/>
          <w:lang w:val="hy-AM"/>
        </w:rPr>
        <w:t>մասնակցի</w:t>
      </w:r>
      <w:r w:rsidRPr="00AF04FC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անվանումը</w:t>
      </w:r>
      <w:r w:rsidRPr="00AF04FC">
        <w:rPr>
          <w:rFonts w:ascii="Arial LatArm" w:hAnsi="Arial LatArm" w:cs="Sylfaen"/>
          <w:sz w:val="20"/>
          <w:vertAlign w:val="superscript"/>
          <w:lang w:val="hy-AM"/>
        </w:rPr>
        <w:t xml:space="preserve"> (</w:t>
      </w:r>
      <w:r w:rsidRPr="00AF04FC">
        <w:rPr>
          <w:rFonts w:ascii="Arial" w:hAnsi="Arial" w:cs="Arial"/>
          <w:sz w:val="20"/>
          <w:vertAlign w:val="superscript"/>
          <w:lang w:val="hy-AM"/>
        </w:rPr>
        <w:t>ղեկավարի</w:t>
      </w:r>
      <w:r w:rsidRPr="00AF04FC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պաշտոնը</w:t>
      </w:r>
      <w:r w:rsidRPr="00AF04FC">
        <w:rPr>
          <w:rFonts w:ascii="Arial LatArm" w:hAnsi="Arial LatArm" w:cs="Sylfaen"/>
          <w:sz w:val="20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sz w:val="20"/>
          <w:vertAlign w:val="superscript"/>
          <w:lang w:val="hy-AM"/>
        </w:rPr>
        <w:t>անուն</w:t>
      </w:r>
      <w:r w:rsidRPr="00AF04FC">
        <w:rPr>
          <w:rFonts w:ascii="Arial LatArm" w:hAnsi="Arial LatArm" w:cs="Sylfaen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ազգանունը</w:t>
      </w:r>
      <w:r w:rsidRPr="00AF04FC">
        <w:rPr>
          <w:rFonts w:ascii="Arial LatArm" w:hAnsi="Arial LatArm" w:cs="Sylfaen"/>
          <w:sz w:val="20"/>
          <w:vertAlign w:val="superscript"/>
          <w:lang w:val="hy-AM"/>
        </w:rPr>
        <w:t>)</w:t>
      </w:r>
      <w:r w:rsidRPr="00AF04FC">
        <w:rPr>
          <w:rFonts w:ascii="Arial LatArm" w:hAnsi="Arial LatArm" w:cs="Sylfaen"/>
          <w:sz w:val="20"/>
          <w:vertAlign w:val="superscript"/>
        </w:rPr>
        <w:t xml:space="preserve">  </w:t>
      </w:r>
      <w:r w:rsidRPr="00AF04FC">
        <w:rPr>
          <w:rFonts w:ascii="Arial LatArm" w:hAnsi="Arial LatArm" w:cs="Sylfaen"/>
          <w:sz w:val="20"/>
          <w:vertAlign w:val="superscript"/>
        </w:rPr>
        <w:tab/>
      </w:r>
      <w:r w:rsidRPr="00AF04FC">
        <w:rPr>
          <w:rFonts w:ascii="Arial LatArm" w:hAnsi="Arial LatArm" w:cs="Sylfaen"/>
          <w:sz w:val="20"/>
          <w:vertAlign w:val="superscript"/>
        </w:rPr>
        <w:tab/>
      </w:r>
      <w:r w:rsidRPr="00AF04FC">
        <w:rPr>
          <w:rFonts w:ascii="Arial LatArm" w:hAnsi="Arial LatArm" w:cs="Sylfaen"/>
          <w:vertAlign w:val="superscript"/>
        </w:rPr>
        <w:t xml:space="preserve">                           </w:t>
      </w:r>
      <w:r w:rsidRPr="00AF04FC">
        <w:rPr>
          <w:rFonts w:ascii="Arial" w:hAnsi="Arial" w:cs="Arial"/>
          <w:sz w:val="20"/>
          <w:vertAlign w:val="superscript"/>
          <w:lang w:val="hy-AM"/>
        </w:rPr>
        <w:t>ստորագրությո</w:t>
      </w:r>
      <w:r w:rsidRPr="00AF04FC">
        <w:rPr>
          <w:rFonts w:ascii="Arial" w:hAnsi="Arial" w:cs="Arial"/>
          <w:sz w:val="20"/>
          <w:vertAlign w:val="superscript"/>
        </w:rPr>
        <w:t>ւն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</w:p>
    <w:p w:rsidR="000B1088" w:rsidRPr="00AF04FC" w:rsidRDefault="000B1088" w:rsidP="000B1088">
      <w:pPr>
        <w:jc w:val="right"/>
        <w:rPr>
          <w:rFonts w:ascii="Arial LatArm" w:hAnsi="Arial LatArm" w:cs="Sylfaen"/>
          <w:sz w:val="20"/>
        </w:rPr>
      </w:pPr>
    </w:p>
    <w:p w:rsidR="000B1088" w:rsidRPr="00AF04FC" w:rsidRDefault="000B1088" w:rsidP="000B1088">
      <w:pPr>
        <w:jc w:val="right"/>
        <w:rPr>
          <w:rFonts w:ascii="Arial LatArm" w:hAnsi="Arial LatArm" w:cs="Sylfaen"/>
          <w:sz w:val="20"/>
        </w:rPr>
      </w:pPr>
    </w:p>
    <w:p w:rsidR="000B1088" w:rsidRPr="00AF04FC" w:rsidRDefault="000B1088" w:rsidP="000B1088">
      <w:pPr>
        <w:jc w:val="right"/>
        <w:rPr>
          <w:rFonts w:ascii="Arial LatArm" w:hAnsi="Arial LatArm" w:cs="Arial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Կ</w:t>
      </w:r>
      <w:r w:rsidRPr="00AF04FC">
        <w:rPr>
          <w:rFonts w:ascii="Arial LatArm" w:hAnsi="Arial LatArm" w:cs="Arial"/>
          <w:sz w:val="20"/>
          <w:lang w:val="hy-AM"/>
        </w:rPr>
        <w:t xml:space="preserve">. </w:t>
      </w:r>
      <w:r w:rsidRPr="00AF04FC">
        <w:rPr>
          <w:rFonts w:ascii="Arial" w:hAnsi="Arial" w:cs="Arial"/>
          <w:sz w:val="20"/>
          <w:lang w:val="hy-AM"/>
        </w:rPr>
        <w:t>Տ</w:t>
      </w:r>
      <w:r w:rsidRPr="00AF04FC">
        <w:rPr>
          <w:rFonts w:ascii="Arial LatArm" w:hAnsi="Arial LatArm" w:cs="Arial"/>
          <w:sz w:val="20"/>
          <w:lang w:val="hy-AM"/>
        </w:rPr>
        <w:t>.</w:t>
      </w:r>
      <w:r w:rsidRPr="00AF04FC">
        <w:rPr>
          <w:rFonts w:ascii="Arial LatArm" w:hAnsi="Arial LatArm" w:cs="Arial"/>
          <w:sz w:val="20"/>
          <w:lang w:val="hy-AM"/>
        </w:rPr>
        <w:tab/>
      </w:r>
      <w:r w:rsidRPr="00AF04FC">
        <w:rPr>
          <w:rFonts w:ascii="Arial LatArm" w:hAnsi="Arial LatArm" w:cs="Arial"/>
          <w:sz w:val="20"/>
          <w:lang w:val="hy-AM"/>
        </w:rPr>
        <w:tab/>
        <w:t xml:space="preserve"> </w:t>
      </w:r>
    </w:p>
    <w:p w:rsidR="000B1088" w:rsidRPr="00AF04FC" w:rsidRDefault="000B1088" w:rsidP="000B1088">
      <w:pPr>
        <w:jc w:val="right"/>
        <w:rPr>
          <w:rFonts w:ascii="Arial LatArm" w:hAnsi="Arial LatArm"/>
          <w:sz w:val="20"/>
          <w:lang w:val="hy-AM"/>
        </w:rPr>
      </w:pPr>
    </w:p>
    <w:p w:rsidR="000B1088" w:rsidRPr="00AF04FC" w:rsidRDefault="000B1088" w:rsidP="000B1088">
      <w:pPr>
        <w:jc w:val="right"/>
        <w:rPr>
          <w:rFonts w:ascii="Arial LatArm" w:hAnsi="Arial LatArm"/>
          <w:sz w:val="20"/>
          <w:lang w:val="hy-AM"/>
        </w:rPr>
      </w:pPr>
    </w:p>
    <w:p w:rsidR="001B7698" w:rsidRPr="00AF04FC" w:rsidRDefault="001B7698" w:rsidP="001B7698">
      <w:pPr>
        <w:pStyle w:val="af1"/>
        <w:rPr>
          <w:rFonts w:ascii="Arial LatArm" w:hAnsi="Arial LatArm"/>
          <w:i/>
          <w:sz w:val="16"/>
          <w:szCs w:val="16"/>
          <w:lang w:val="af-ZA"/>
        </w:rPr>
      </w:pPr>
      <w:r w:rsidRPr="00AF04FC">
        <w:rPr>
          <w:rFonts w:ascii="Arial LatArm" w:hAnsi="Arial LatArm"/>
          <w:i/>
          <w:sz w:val="16"/>
          <w:szCs w:val="16"/>
          <w:lang w:val="hy-AM"/>
        </w:rPr>
        <w:t>*</w:t>
      </w:r>
      <w:r w:rsidRPr="00AF04FC">
        <w:rPr>
          <w:rFonts w:ascii="Arial" w:hAnsi="Arial" w:cs="Arial"/>
          <w:i/>
          <w:sz w:val="16"/>
          <w:szCs w:val="16"/>
          <w:lang w:val="hy-AM"/>
        </w:rPr>
        <w:t>լրացվում</w:t>
      </w:r>
      <w:r w:rsidRPr="00AF04FC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է</w:t>
      </w:r>
      <w:r w:rsidRPr="00AF04FC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հանձնաժողովի</w:t>
      </w:r>
      <w:r w:rsidRPr="00AF04FC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քարտուղարի</w:t>
      </w:r>
      <w:r w:rsidRPr="00AF04FC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կողմից</w:t>
      </w:r>
      <w:r w:rsidRPr="00AF04FC">
        <w:rPr>
          <w:rFonts w:ascii="Arial LatArm" w:hAnsi="Arial LatArm"/>
          <w:i/>
          <w:sz w:val="16"/>
          <w:szCs w:val="16"/>
          <w:lang w:val="af-ZA"/>
        </w:rPr>
        <w:t xml:space="preserve">` </w:t>
      </w:r>
      <w:r w:rsidRPr="00AF04FC">
        <w:rPr>
          <w:rFonts w:ascii="Arial" w:hAnsi="Arial" w:cs="Arial"/>
          <w:i/>
          <w:sz w:val="16"/>
          <w:szCs w:val="16"/>
          <w:lang w:val="hy-AM"/>
        </w:rPr>
        <w:t>մինչև</w:t>
      </w:r>
      <w:r w:rsidRPr="00AF04FC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հրավերը</w:t>
      </w:r>
      <w:r w:rsidRPr="00AF04FC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տեղեկագրում</w:t>
      </w:r>
      <w:r w:rsidRPr="00AF04FC">
        <w:rPr>
          <w:rFonts w:ascii="Arial LatArm" w:hAnsi="Arial LatArm"/>
          <w:i/>
          <w:sz w:val="16"/>
          <w:szCs w:val="16"/>
          <w:lang w:val="af-ZA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հրապարակելը</w:t>
      </w:r>
      <w:r w:rsidRPr="00AF04FC">
        <w:rPr>
          <w:rFonts w:ascii="Arial LatArm" w:hAnsi="Arial LatArm"/>
          <w:i/>
          <w:sz w:val="16"/>
          <w:szCs w:val="16"/>
          <w:lang w:val="hy-AM"/>
        </w:rPr>
        <w:t>:</w:t>
      </w:r>
    </w:p>
    <w:p w:rsidR="00B2572B" w:rsidRPr="00AF04FC" w:rsidRDefault="000B1088" w:rsidP="000B1088">
      <w:pPr>
        <w:pStyle w:val="31"/>
        <w:spacing w:line="240" w:lineRule="auto"/>
        <w:ind w:firstLine="0"/>
        <w:jc w:val="right"/>
        <w:rPr>
          <w:rFonts w:ascii="Arial LatArm" w:hAnsi="Arial LatArm" w:cs="Arial"/>
          <w:b/>
          <w:lang w:val="hy-AM"/>
        </w:rPr>
      </w:pPr>
      <w:r w:rsidRPr="00AF04FC">
        <w:rPr>
          <w:rFonts w:ascii="Arial LatArm" w:hAnsi="Arial LatArm"/>
          <w:b/>
          <w:lang w:val="hy-AM"/>
        </w:rPr>
        <w:t xml:space="preserve"> </w:t>
      </w:r>
      <w:r w:rsidRPr="00AF04FC">
        <w:rPr>
          <w:rFonts w:ascii="Arial LatArm" w:hAnsi="Arial LatArm"/>
          <w:b/>
          <w:lang w:val="hy-AM"/>
        </w:rPr>
        <w:br w:type="page"/>
      </w:r>
      <w:r w:rsidR="00B2572B" w:rsidRPr="00AF04FC">
        <w:rPr>
          <w:rFonts w:ascii="Arial" w:hAnsi="Arial" w:cs="Arial"/>
          <w:b/>
          <w:lang w:val="hy-AM"/>
        </w:rPr>
        <w:lastRenderedPageBreak/>
        <w:t>Հավելված</w:t>
      </w:r>
      <w:r w:rsidR="00B2572B" w:rsidRPr="00AF04FC">
        <w:rPr>
          <w:rFonts w:ascii="Arial LatArm" w:hAnsi="Arial LatArm" w:cs="Arial"/>
          <w:b/>
          <w:lang w:val="hy-AM"/>
        </w:rPr>
        <w:t xml:space="preserve"> </w:t>
      </w:r>
      <w:r w:rsidR="00DA0240" w:rsidRPr="00AF04FC">
        <w:rPr>
          <w:rFonts w:ascii="Arial LatArm" w:hAnsi="Arial LatArm" w:cs="Arial"/>
          <w:b/>
          <w:lang w:val="hy-AM"/>
        </w:rPr>
        <w:t>2</w:t>
      </w:r>
    </w:p>
    <w:p w:rsidR="00B2572B" w:rsidRPr="000730A7" w:rsidRDefault="00A64093" w:rsidP="00EF3662">
      <w:pPr>
        <w:pStyle w:val="31"/>
        <w:spacing w:line="240" w:lineRule="auto"/>
        <w:jc w:val="right"/>
        <w:rPr>
          <w:rFonts w:ascii="Arial LatArm" w:hAnsi="Arial LatArm" w:cs="Arial"/>
          <w:b/>
          <w:color w:val="FF0000"/>
          <w:lang w:val="hy-AM"/>
        </w:rPr>
      </w:pPr>
      <w:r w:rsidRPr="006C50D5">
        <w:rPr>
          <w:rFonts w:ascii="Sylfaen" w:hAnsi="Sylfaen"/>
          <w:i/>
          <w:lang w:val="hy-AM"/>
        </w:rPr>
        <w:t>ԱՄԱԳՄ</w:t>
      </w:r>
      <w:r w:rsidRPr="00F9486B">
        <w:rPr>
          <w:rFonts w:ascii="Sylfaen" w:hAnsi="Sylfaen"/>
          <w:i/>
          <w:lang w:val="af-ZA"/>
        </w:rPr>
        <w:t>_</w:t>
      </w:r>
      <w:r w:rsidRPr="006C50D5">
        <w:rPr>
          <w:rFonts w:ascii="Sylfaen" w:hAnsi="Sylfaen"/>
          <w:i/>
          <w:lang w:val="hy-AM"/>
        </w:rPr>
        <w:t>ԳՀԱՊՁԲ</w:t>
      </w:r>
      <w:r w:rsidRPr="00F9486B">
        <w:rPr>
          <w:rFonts w:ascii="Sylfaen" w:hAnsi="Sylfaen"/>
          <w:i/>
          <w:lang w:val="af-ZA"/>
        </w:rPr>
        <w:t xml:space="preserve"> </w:t>
      </w:r>
      <w:r w:rsidRPr="00C35D56">
        <w:rPr>
          <w:rFonts w:ascii="Arial" w:hAnsi="Arial" w:cs="Arial"/>
          <w:i/>
          <w:color w:val="FF0000"/>
          <w:lang w:val="af-ZA"/>
        </w:rPr>
        <w:t>-20/01</w:t>
      </w:r>
      <w:r w:rsidRPr="00AF04FC">
        <w:rPr>
          <w:i/>
          <w:u w:val="single"/>
          <w:lang w:val="af-ZA"/>
        </w:rPr>
        <w:t xml:space="preserve">        </w:t>
      </w:r>
      <w:r w:rsidR="00B2572B" w:rsidRPr="000730A7">
        <w:rPr>
          <w:rFonts w:ascii="Arial" w:hAnsi="Arial" w:cs="Arial"/>
          <w:b/>
          <w:color w:val="FF0000"/>
          <w:lang w:val="hy-AM"/>
        </w:rPr>
        <w:t>ծածկագրով</w:t>
      </w:r>
    </w:p>
    <w:p w:rsidR="00B2572B" w:rsidRPr="000730A7" w:rsidRDefault="00D43BB2" w:rsidP="00EF3662">
      <w:pPr>
        <w:pStyle w:val="31"/>
        <w:spacing w:line="240" w:lineRule="auto"/>
        <w:jc w:val="right"/>
        <w:rPr>
          <w:rFonts w:ascii="Arial LatArm" w:hAnsi="Arial LatArm" w:cs="Arial"/>
          <w:b/>
          <w:color w:val="FF0000"/>
          <w:lang w:val="hy-AM"/>
        </w:rPr>
      </w:pPr>
      <w:r w:rsidRPr="000730A7">
        <w:rPr>
          <w:rFonts w:ascii="Arial" w:hAnsi="Arial" w:cs="Arial"/>
          <w:b/>
          <w:color w:val="FF0000"/>
          <w:lang w:val="hy-AM"/>
        </w:rPr>
        <w:t>Գնանշման հարցման ընթացակարգի</w:t>
      </w:r>
      <w:r w:rsidR="00B2572B" w:rsidRPr="000730A7">
        <w:rPr>
          <w:rFonts w:ascii="Arial LatArm" w:hAnsi="Arial LatArm" w:cs="Arial"/>
          <w:b/>
          <w:color w:val="FF0000"/>
          <w:lang w:val="hy-AM"/>
        </w:rPr>
        <w:t xml:space="preserve"> </w:t>
      </w:r>
      <w:r w:rsidR="00B2572B" w:rsidRPr="000730A7">
        <w:rPr>
          <w:rFonts w:ascii="Arial" w:hAnsi="Arial" w:cs="Arial"/>
          <w:b/>
          <w:color w:val="FF0000"/>
          <w:lang w:val="hy-AM"/>
        </w:rPr>
        <w:t>հրավերի</w:t>
      </w:r>
    </w:p>
    <w:p w:rsidR="00B2572B" w:rsidRPr="000730A7" w:rsidRDefault="00B2572B" w:rsidP="00EF3662">
      <w:pPr>
        <w:rPr>
          <w:rFonts w:ascii="Arial LatArm" w:hAnsi="Arial LatArm"/>
          <w:color w:val="FF0000"/>
          <w:lang w:val="hy-AM"/>
        </w:rPr>
      </w:pPr>
    </w:p>
    <w:p w:rsidR="00B2572B" w:rsidRPr="00AF04FC" w:rsidRDefault="00B2572B" w:rsidP="00EF3662">
      <w:pPr>
        <w:ind w:firstLine="567"/>
        <w:jc w:val="center"/>
        <w:rPr>
          <w:rFonts w:ascii="Arial LatArm" w:hAnsi="Arial LatArm"/>
          <w:sz w:val="20"/>
          <w:lang w:val="hy-AM"/>
        </w:rPr>
      </w:pPr>
    </w:p>
    <w:p w:rsidR="00B2572B" w:rsidRPr="00AF04FC" w:rsidRDefault="00B2572B" w:rsidP="00EF3662">
      <w:pPr>
        <w:ind w:left="-66"/>
        <w:jc w:val="center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" w:hAnsi="Arial" w:cs="Arial"/>
          <w:b/>
          <w:sz w:val="20"/>
          <w:lang w:val="hy-AM"/>
        </w:rPr>
        <w:t>Գ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Ն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Ա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Յ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Ի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Ն</w:t>
      </w:r>
      <w:r w:rsidRPr="00AF04FC">
        <w:rPr>
          <w:rFonts w:ascii="Arial LatArm" w:hAnsi="Arial LatArm"/>
          <w:b/>
          <w:sz w:val="20"/>
          <w:lang w:val="hy-AM"/>
        </w:rPr>
        <w:t xml:space="preserve">   </w:t>
      </w:r>
      <w:r w:rsidRPr="00AF04FC">
        <w:rPr>
          <w:rFonts w:ascii="Arial" w:hAnsi="Arial" w:cs="Arial"/>
          <w:b/>
          <w:sz w:val="20"/>
          <w:lang w:val="hy-AM"/>
        </w:rPr>
        <w:t>Ա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Ռ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Ա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Ջ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Ա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Ր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Կ</w:t>
      </w:r>
    </w:p>
    <w:p w:rsidR="00B2572B" w:rsidRPr="00AF04FC" w:rsidRDefault="00B2572B" w:rsidP="00EF3662">
      <w:pPr>
        <w:ind w:firstLine="567"/>
        <w:rPr>
          <w:rFonts w:ascii="Arial LatArm" w:hAnsi="Arial LatArm"/>
          <w:lang w:val="hy-AM"/>
        </w:rPr>
      </w:pPr>
    </w:p>
    <w:p w:rsidR="00B2572B" w:rsidRPr="00AF04FC" w:rsidRDefault="00B2572B" w:rsidP="00EF3662">
      <w:pPr>
        <w:ind w:firstLine="567"/>
        <w:jc w:val="both"/>
        <w:rPr>
          <w:rFonts w:ascii="Arial LatArm" w:hAnsi="Arial LatArm" w:cs="Arial"/>
          <w:lang w:val="hy-AM"/>
        </w:rPr>
      </w:pPr>
      <w:r w:rsidRPr="00AF04FC">
        <w:rPr>
          <w:rFonts w:ascii="Arial" w:hAnsi="Arial" w:cs="Arial"/>
          <w:sz w:val="20"/>
          <w:szCs w:val="20"/>
          <w:lang w:val="es-ES"/>
        </w:rPr>
        <w:t>Ուսումնասիրելով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A64093" w:rsidRPr="00A64093">
        <w:rPr>
          <w:rFonts w:ascii="Sylfaen" w:hAnsi="Sylfaen"/>
          <w:i/>
          <w:lang w:val="hy-AM"/>
        </w:rPr>
        <w:t>ԱՄԱԳՄ</w:t>
      </w:r>
      <w:r w:rsidR="00A64093" w:rsidRPr="00F9486B">
        <w:rPr>
          <w:rFonts w:ascii="Sylfaen" w:hAnsi="Sylfaen"/>
          <w:i/>
          <w:lang w:val="af-ZA"/>
        </w:rPr>
        <w:t>_</w:t>
      </w:r>
      <w:r w:rsidR="00A64093" w:rsidRPr="00A64093">
        <w:rPr>
          <w:rFonts w:ascii="Sylfaen" w:hAnsi="Sylfaen"/>
          <w:i/>
          <w:lang w:val="hy-AM"/>
        </w:rPr>
        <w:t>ԳՀԱՊՁԲ</w:t>
      </w:r>
      <w:r w:rsidR="00A64093" w:rsidRPr="00F9486B">
        <w:rPr>
          <w:rFonts w:ascii="Sylfaen" w:hAnsi="Sylfaen"/>
          <w:i/>
          <w:lang w:val="af-ZA"/>
        </w:rPr>
        <w:t xml:space="preserve"> </w:t>
      </w:r>
      <w:r w:rsidR="00A64093" w:rsidRPr="00C35D56">
        <w:rPr>
          <w:rFonts w:ascii="Arial" w:hAnsi="Arial" w:cs="Arial"/>
          <w:i/>
          <w:color w:val="FF0000"/>
          <w:lang w:val="af-ZA"/>
        </w:rPr>
        <w:t>-20/01</w:t>
      </w:r>
      <w:r w:rsidR="00A64093" w:rsidRPr="00AF04FC">
        <w:rPr>
          <w:i/>
          <w:u w:val="single"/>
          <w:lang w:val="af-ZA"/>
        </w:rPr>
        <w:t xml:space="preserve">        </w:t>
      </w:r>
      <w:r w:rsidR="00D43BB2" w:rsidRPr="00D43BB2">
        <w:rPr>
          <w:rFonts w:ascii="Arial LatArm" w:hAnsi="Arial LatArm" w:cs="Arial LatArm"/>
          <w:sz w:val="20"/>
          <w:szCs w:val="20"/>
          <w:lang w:val="es-ES"/>
        </w:rPr>
        <w:t xml:space="preserve">        </w:t>
      </w:r>
      <w:r w:rsidRPr="00AF04FC">
        <w:rPr>
          <w:rFonts w:ascii="Arial" w:hAnsi="Arial" w:cs="Arial"/>
          <w:sz w:val="20"/>
          <w:szCs w:val="20"/>
          <w:lang w:val="es-ES"/>
        </w:rPr>
        <w:t>ծածկագրով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="00D43BB2" w:rsidRPr="00D43BB2">
        <w:rPr>
          <w:rFonts w:ascii="Arial" w:hAnsi="Arial" w:cs="Arial"/>
          <w:sz w:val="20"/>
          <w:szCs w:val="20"/>
          <w:lang w:val="hy-AM"/>
        </w:rPr>
        <w:t>գնանշման հարցման ընթացակարգի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հրավերը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, </w:t>
      </w:r>
      <w:r w:rsidRPr="00AF04FC">
        <w:rPr>
          <w:rFonts w:ascii="Arial" w:hAnsi="Arial" w:cs="Arial"/>
          <w:sz w:val="20"/>
          <w:szCs w:val="20"/>
          <w:lang w:val="es-ES"/>
        </w:rPr>
        <w:t>այդ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թվում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կնքվելիք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 </w:t>
      </w:r>
      <w:r w:rsidRPr="00AF04FC">
        <w:rPr>
          <w:rFonts w:ascii="Arial" w:hAnsi="Arial" w:cs="Arial"/>
          <w:sz w:val="20"/>
          <w:szCs w:val="20"/>
          <w:lang w:val="es-ES"/>
        </w:rPr>
        <w:t>պայմանագրի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նախագիծը</w:t>
      </w:r>
      <w:r w:rsidRPr="00AF04FC">
        <w:rPr>
          <w:rFonts w:ascii="Arial LatArm" w:hAnsi="Arial LatArm" w:cs="Arial"/>
          <w:lang w:val="hy-AM"/>
        </w:rPr>
        <w:t xml:space="preserve">, </w:t>
      </w:r>
      <w:r w:rsidRPr="00AF04FC">
        <w:rPr>
          <w:rFonts w:ascii="Arial LatArm" w:hAnsi="Arial LatArm"/>
          <w:sz w:val="20"/>
          <w:u w:val="single"/>
          <w:lang w:val="hy-AM"/>
        </w:rPr>
        <w:t xml:space="preserve">                  </w:t>
      </w:r>
      <w:r w:rsidRPr="00AF04FC">
        <w:rPr>
          <w:rFonts w:ascii="Arial LatArm" w:hAnsi="Arial LatArm"/>
          <w:sz w:val="20"/>
          <w:u w:val="single"/>
          <w:lang w:val="hy-AM"/>
        </w:rPr>
        <w:tab/>
      </w:r>
      <w:r w:rsidRPr="00AF04FC">
        <w:rPr>
          <w:rFonts w:ascii="Arial LatArm" w:hAnsi="Arial LatArm"/>
          <w:sz w:val="20"/>
          <w:u w:val="single"/>
          <w:lang w:val="hy-AM"/>
        </w:rPr>
        <w:tab/>
      </w:r>
      <w:r w:rsidRPr="00AF04FC">
        <w:rPr>
          <w:rFonts w:ascii="Arial LatArm" w:hAnsi="Arial LatArm"/>
          <w:sz w:val="20"/>
          <w:u w:val="single"/>
          <w:lang w:val="hy-AM"/>
        </w:rPr>
        <w:tab/>
      </w:r>
      <w:r w:rsidRPr="00AF04FC">
        <w:rPr>
          <w:rFonts w:ascii="Arial LatArm" w:hAnsi="Arial LatArm"/>
          <w:sz w:val="20"/>
          <w:u w:val="single"/>
          <w:lang w:val="hy-AM"/>
        </w:rPr>
        <w:tab/>
        <w:t xml:space="preserve">     </w:t>
      </w:r>
      <w:r w:rsidRPr="00AF04FC">
        <w:rPr>
          <w:rFonts w:ascii="Arial LatArm" w:hAnsi="Arial LatArm"/>
          <w:sz w:val="20"/>
          <w:u w:val="single"/>
          <w:lang w:val="hy-AM"/>
        </w:rPr>
        <w:tab/>
      </w:r>
      <w:r w:rsidRPr="00AF04FC">
        <w:rPr>
          <w:rFonts w:ascii="Arial LatArm" w:hAnsi="Arial LatArm"/>
          <w:sz w:val="20"/>
          <w:u w:val="single"/>
          <w:lang w:val="hy-AM"/>
        </w:rPr>
        <w:tab/>
        <w:t xml:space="preserve">           </w:t>
      </w:r>
      <w:r w:rsidRPr="00AF04FC">
        <w:rPr>
          <w:rFonts w:ascii="Arial LatArm" w:hAnsi="Arial LatArm" w:cs="Arial"/>
          <w:sz w:val="20"/>
          <w:szCs w:val="20"/>
          <w:lang w:val="es-ES"/>
        </w:rPr>
        <w:t>-</w:t>
      </w:r>
      <w:r w:rsidRPr="00AF04FC">
        <w:rPr>
          <w:rFonts w:ascii="Arial" w:hAnsi="Arial" w:cs="Arial"/>
          <w:sz w:val="20"/>
          <w:szCs w:val="20"/>
          <w:lang w:val="es-ES"/>
        </w:rPr>
        <w:t>ն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առաջարկում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է</w:t>
      </w:r>
      <w:r w:rsidRPr="00AF04FC">
        <w:rPr>
          <w:rFonts w:ascii="Arial LatArm" w:hAnsi="Arial LatArm" w:cs="Arial"/>
          <w:lang w:val="hy-AM"/>
        </w:rPr>
        <w:t xml:space="preserve">   </w:t>
      </w:r>
    </w:p>
    <w:p w:rsidR="00B2572B" w:rsidRPr="00AF04FC" w:rsidRDefault="00B2572B" w:rsidP="00EF3662">
      <w:pPr>
        <w:ind w:firstLine="567"/>
        <w:jc w:val="both"/>
        <w:rPr>
          <w:rFonts w:ascii="Arial LatArm" w:hAnsi="Arial LatArm" w:cs="Arial"/>
        </w:rPr>
      </w:pPr>
      <w:bookmarkStart w:id="11" w:name="_Hlk23147299"/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                                                              </w:t>
      </w:r>
      <w:r w:rsidRPr="00AF04FC">
        <w:rPr>
          <w:rFonts w:ascii="Arial" w:hAnsi="Arial" w:cs="Arial"/>
          <w:vertAlign w:val="superscript"/>
          <w:lang w:val="hy-AM"/>
        </w:rPr>
        <w:t>մասնակցի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</w:p>
    <w:bookmarkEnd w:id="11"/>
    <w:p w:rsidR="00B2572B" w:rsidRPr="00AF04FC" w:rsidRDefault="00B2572B" w:rsidP="00EF3662">
      <w:pPr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es-ES"/>
        </w:rPr>
        <w:t>պայմանագիրը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կատարել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ներքոհիշյալ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ընդհանուր</w:t>
      </w:r>
      <w:r w:rsidRPr="00AF04FC">
        <w:rPr>
          <w:rFonts w:ascii="Arial LatArm" w:hAnsi="Arial LatArm" w:cs="Arial"/>
          <w:sz w:val="20"/>
          <w:szCs w:val="20"/>
          <w:lang w:val="es-ES"/>
        </w:rPr>
        <w:t xml:space="preserve"> </w:t>
      </w:r>
      <w:r w:rsidRPr="00AF04FC">
        <w:rPr>
          <w:rFonts w:ascii="Arial" w:hAnsi="Arial" w:cs="Arial"/>
          <w:sz w:val="20"/>
          <w:szCs w:val="20"/>
          <w:lang w:val="es-ES"/>
        </w:rPr>
        <w:t>գներով</w:t>
      </w:r>
      <w:r w:rsidRPr="00AF04FC">
        <w:rPr>
          <w:rFonts w:ascii="Arial LatArm" w:hAnsi="Arial LatArm" w:cs="Arial"/>
          <w:sz w:val="20"/>
          <w:szCs w:val="20"/>
          <w:lang w:val="es-ES"/>
        </w:rPr>
        <w:t>.</w:t>
      </w:r>
    </w:p>
    <w:p w:rsidR="00B2572B" w:rsidRPr="00AF04FC" w:rsidRDefault="00B2572B" w:rsidP="00EF3662">
      <w:pPr>
        <w:jc w:val="center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AF04FC">
        <w:rPr>
          <w:rFonts w:ascii="Arial" w:hAnsi="Arial" w:cs="Arial"/>
          <w:sz w:val="20"/>
          <w:lang w:val="es-ES"/>
        </w:rPr>
        <w:t>ՀՀ</w:t>
      </w:r>
      <w:r w:rsidRPr="00AF04FC">
        <w:rPr>
          <w:rFonts w:ascii="Arial LatArm" w:hAnsi="Arial LatArm"/>
          <w:sz w:val="20"/>
          <w:lang w:val="es-ES"/>
        </w:rPr>
        <w:t xml:space="preserve"> </w:t>
      </w:r>
      <w:r w:rsidRPr="00AF04FC">
        <w:rPr>
          <w:rFonts w:ascii="Arial" w:hAnsi="Arial" w:cs="Arial"/>
          <w:sz w:val="20"/>
          <w:lang w:val="es-ES"/>
        </w:rPr>
        <w:t>դրամ</w:t>
      </w:r>
    </w:p>
    <w:tbl>
      <w:tblPr>
        <w:tblW w:w="10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1191"/>
        <w:gridCol w:w="1063"/>
        <w:gridCol w:w="1057"/>
        <w:gridCol w:w="2360"/>
      </w:tblGrid>
      <w:tr w:rsidR="001557AE" w:rsidRPr="0027188D" w:rsidTr="001557AE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Չափա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-</w:t>
            </w:r>
          </w:p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6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բաժինների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համարները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Ապրանքի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անվանումը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Ինքնարժեք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Շահույթ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ԱԱՀ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**</w:t>
            </w:r>
          </w:p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Ընդհանուր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գինը</w:t>
            </w:r>
          </w:p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</w:pP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/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տառերով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և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թվերով</w:t>
            </w:r>
            <w:r w:rsidRPr="00AF04FC">
              <w:rPr>
                <w:rFonts w:ascii="Arial LatArm" w:hAnsi="Arial LatArm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1557AE" w:rsidRPr="00AF04FC" w:rsidTr="001557AE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i/>
                <w:sz w:val="16"/>
                <w:lang w:val="es-ES"/>
              </w:rPr>
            </w:pPr>
            <w:r w:rsidRPr="00AF04FC">
              <w:rPr>
                <w:rFonts w:ascii="Arial LatArm" w:hAnsi="Arial LatArm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i/>
                <w:sz w:val="16"/>
                <w:lang w:val="es-ES"/>
              </w:rPr>
            </w:pPr>
            <w:r w:rsidRPr="00AF04FC">
              <w:rPr>
                <w:rFonts w:ascii="Arial LatArm" w:hAnsi="Arial LatArm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AF04FC">
              <w:rPr>
                <w:rFonts w:ascii="Arial LatArm" w:hAnsi="Arial LatArm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AF04FC">
              <w:rPr>
                <w:rFonts w:ascii="Arial LatArm" w:hAnsi="Arial LatArm"/>
                <w:i/>
                <w:sz w:val="16"/>
                <w:lang w:val="es-ES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AF04FC">
              <w:rPr>
                <w:rFonts w:ascii="Arial LatArm" w:hAnsi="Arial LatArm"/>
                <w:b/>
                <w:i/>
                <w:sz w:val="16"/>
                <w:lang w:val="es-E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i/>
                <w:sz w:val="16"/>
                <w:lang w:val="es-ES"/>
              </w:rPr>
            </w:pPr>
            <w:r w:rsidRPr="00AF04FC">
              <w:rPr>
                <w:rFonts w:ascii="Arial LatArm" w:hAnsi="Arial LatArm"/>
                <w:b/>
                <w:i/>
                <w:sz w:val="16"/>
                <w:lang w:val="es-ES"/>
              </w:rPr>
              <w:t>6=3+4+5</w:t>
            </w:r>
          </w:p>
        </w:tc>
      </w:tr>
      <w:tr w:rsidR="001557AE" w:rsidRPr="0027188D" w:rsidTr="001557AE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AF04FC">
              <w:rPr>
                <w:rFonts w:ascii="Arial LatArm" w:hAnsi="Arial LatArm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>&lt;&lt;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Գնման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առարկայի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չափաբաժնի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անվանում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N1&gt;&gt;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1557AE" w:rsidRPr="0027188D" w:rsidTr="001557AE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AF04FC">
              <w:rPr>
                <w:rFonts w:ascii="Arial LatArm" w:hAnsi="Arial LatArm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>&lt;&lt;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Գնման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առարկայի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չափաբաժնի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անվանում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N2&gt;&gt;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rPr>
                <w:rFonts w:ascii="Arial LatArm" w:hAnsi="Arial LatArm"/>
                <w:lang w:val="es-ES"/>
              </w:rPr>
            </w:pPr>
          </w:p>
        </w:tc>
      </w:tr>
      <w:tr w:rsidR="001557AE" w:rsidRPr="0027188D" w:rsidTr="001557AE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AF04FC">
              <w:rPr>
                <w:rFonts w:ascii="Arial LatArm" w:hAnsi="Arial LatArm"/>
                <w:b/>
                <w:bCs/>
                <w:sz w:val="18"/>
                <w:lang w:val="es-ES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>&lt;&lt;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Գնման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առարկայի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չափաբաժնի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u w:val="single"/>
                <w:vertAlign w:val="subscript"/>
                <w:lang w:val="es-ES"/>
              </w:rPr>
              <w:t>անվանում</w:t>
            </w:r>
            <w:r w:rsidRPr="00AF04FC">
              <w:rPr>
                <w:rFonts w:ascii="Arial LatArm" w:hAnsi="Arial LatArm"/>
                <w:sz w:val="20"/>
                <w:u w:val="single"/>
                <w:vertAlign w:val="subscript"/>
                <w:lang w:val="es-ES"/>
              </w:rPr>
              <w:t xml:space="preserve"> N3&gt;&gt;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1557AE" w:rsidRPr="00AF04FC" w:rsidTr="001557AE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AF04FC">
              <w:rPr>
                <w:rFonts w:ascii="Arial LatArm" w:hAnsi="Arial LatArm"/>
                <w:b/>
                <w:bCs/>
                <w:sz w:val="18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 LatArm" w:hAnsi="Arial LatArm"/>
                <w:sz w:val="20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1557AE" w:rsidRPr="00AF04FC" w:rsidTr="001557AE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b/>
                <w:bCs/>
                <w:sz w:val="18"/>
                <w:lang w:val="es-ES"/>
              </w:rPr>
            </w:pPr>
            <w:r w:rsidRPr="00AF04FC">
              <w:rPr>
                <w:rFonts w:ascii="Arial LatArm" w:hAnsi="Arial LatArm"/>
                <w:b/>
                <w:sz w:val="18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7AE" w:rsidRPr="00AF04FC" w:rsidRDefault="001557AE" w:rsidP="00EF3662">
            <w:pPr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 LatArm" w:hAnsi="Arial LatArm"/>
                <w:sz w:val="20"/>
              </w:rPr>
              <w:t>...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7AE" w:rsidRPr="00AF04FC" w:rsidRDefault="001557AE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</w:tr>
    </w:tbl>
    <w:p w:rsidR="00B2572B" w:rsidRPr="00AF04FC" w:rsidRDefault="00B2572B" w:rsidP="00EF3662">
      <w:pPr>
        <w:rPr>
          <w:rFonts w:ascii="Arial LatArm" w:hAnsi="Arial LatArm"/>
          <w:sz w:val="18"/>
          <w:szCs w:val="18"/>
          <w:lang w:val="es-ES"/>
        </w:rPr>
      </w:pPr>
    </w:p>
    <w:p w:rsidR="00B2572B" w:rsidRPr="00AF04FC" w:rsidRDefault="00B2572B" w:rsidP="00EF3662">
      <w:pPr>
        <w:rPr>
          <w:rFonts w:ascii="Arial LatArm" w:hAnsi="Arial LatArm"/>
          <w:sz w:val="18"/>
          <w:szCs w:val="18"/>
          <w:lang w:val="es-ES"/>
        </w:rPr>
      </w:pPr>
    </w:p>
    <w:p w:rsidR="00B2572B" w:rsidRPr="00AF04FC" w:rsidRDefault="00B2572B" w:rsidP="00EF3662">
      <w:pPr>
        <w:rPr>
          <w:rFonts w:ascii="Arial LatArm" w:hAnsi="Arial LatArm"/>
          <w:sz w:val="18"/>
          <w:szCs w:val="18"/>
          <w:lang w:val="hy-AM"/>
        </w:rPr>
      </w:pPr>
    </w:p>
    <w:p w:rsidR="00B2572B" w:rsidRPr="00AF04FC" w:rsidRDefault="00B2572B" w:rsidP="00EF3662">
      <w:pPr>
        <w:ind w:left="720" w:firstLine="720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</w:rPr>
        <w:t xml:space="preserve">     </w:t>
      </w:r>
      <w:r w:rsidRPr="00AF04FC">
        <w:rPr>
          <w:rFonts w:ascii="Arial LatArm" w:hAnsi="Arial LatArm"/>
          <w:sz w:val="20"/>
          <w:lang w:val="hy-AM"/>
        </w:rPr>
        <w:t xml:space="preserve">___________________________________________ </w:t>
      </w:r>
      <w:r w:rsidRPr="00AF04FC">
        <w:rPr>
          <w:rFonts w:ascii="Arial LatArm" w:hAnsi="Arial LatArm"/>
          <w:sz w:val="20"/>
          <w:lang w:val="hy-AM"/>
        </w:rPr>
        <w:tab/>
        <w:t xml:space="preserve">                </w:t>
      </w:r>
      <w:r w:rsidRPr="00AF04FC">
        <w:rPr>
          <w:rFonts w:ascii="Arial LatArm" w:hAnsi="Arial LatArm"/>
          <w:sz w:val="20"/>
        </w:rPr>
        <w:t xml:space="preserve">       </w:t>
      </w:r>
      <w:r w:rsidRPr="00AF04FC">
        <w:rPr>
          <w:rFonts w:ascii="Arial LatArm" w:hAnsi="Arial LatArm"/>
          <w:sz w:val="20"/>
          <w:lang w:val="hy-AM"/>
        </w:rPr>
        <w:t xml:space="preserve">_____________ </w:t>
      </w:r>
    </w:p>
    <w:p w:rsidR="00B2572B" w:rsidRPr="00AF04FC" w:rsidRDefault="00B2572B" w:rsidP="00EF3662">
      <w:pPr>
        <w:jc w:val="both"/>
        <w:rPr>
          <w:rFonts w:ascii="Arial LatArm" w:hAnsi="Arial LatArm"/>
          <w:sz w:val="20"/>
          <w:vertAlign w:val="superscript"/>
          <w:lang w:val="hy-AM"/>
        </w:rPr>
      </w:pPr>
      <w:r w:rsidRPr="00AF04FC">
        <w:rPr>
          <w:rFonts w:ascii="Arial LatArm" w:hAnsi="Arial LatArm"/>
          <w:sz w:val="20"/>
          <w:vertAlign w:val="superscript"/>
          <w:lang w:val="hy-AM"/>
        </w:rPr>
        <w:t xml:space="preserve">                                                      </w:t>
      </w:r>
      <w:r w:rsidRPr="00AF04FC">
        <w:rPr>
          <w:rFonts w:ascii="Arial" w:hAnsi="Arial" w:cs="Arial"/>
          <w:sz w:val="20"/>
          <w:vertAlign w:val="superscript"/>
          <w:lang w:val="hy-AM"/>
        </w:rPr>
        <w:t>մասնակցի</w:t>
      </w:r>
      <w:r w:rsidRPr="00AF04FC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անվանումը</w:t>
      </w:r>
      <w:r w:rsidRPr="00AF04FC">
        <w:rPr>
          <w:rFonts w:ascii="Arial LatArm" w:hAnsi="Arial LatArm"/>
          <w:sz w:val="20"/>
          <w:vertAlign w:val="superscript"/>
          <w:lang w:val="hy-AM"/>
        </w:rPr>
        <w:t xml:space="preserve"> (</w:t>
      </w:r>
      <w:r w:rsidRPr="00AF04FC">
        <w:rPr>
          <w:rFonts w:ascii="Arial" w:hAnsi="Arial" w:cs="Arial"/>
          <w:sz w:val="20"/>
          <w:vertAlign w:val="superscript"/>
          <w:lang w:val="hy-AM"/>
        </w:rPr>
        <w:t>ղեկավարի</w:t>
      </w:r>
      <w:r w:rsidRPr="00AF04FC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պաշտոնը</w:t>
      </w:r>
      <w:r w:rsidRPr="00AF04FC">
        <w:rPr>
          <w:rFonts w:ascii="Arial LatArm" w:hAnsi="Arial LatArm"/>
          <w:sz w:val="20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sz w:val="20"/>
          <w:vertAlign w:val="superscript"/>
          <w:lang w:val="hy-AM"/>
        </w:rPr>
        <w:t>անուն</w:t>
      </w:r>
      <w:r w:rsidRPr="00AF04FC">
        <w:rPr>
          <w:rFonts w:ascii="Arial LatArm" w:hAnsi="Arial LatArm"/>
          <w:sz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vertAlign w:val="superscript"/>
          <w:lang w:val="hy-AM"/>
        </w:rPr>
        <w:t>ազգանունը</w:t>
      </w:r>
      <w:r w:rsidRPr="00AF04FC">
        <w:rPr>
          <w:rFonts w:ascii="Arial LatArm" w:hAnsi="Arial LatArm"/>
          <w:sz w:val="20"/>
          <w:vertAlign w:val="superscript"/>
          <w:lang w:val="hy-AM"/>
        </w:rPr>
        <w:t xml:space="preserve">)                                                       </w:t>
      </w:r>
      <w:r w:rsidRPr="00AF04FC">
        <w:rPr>
          <w:rFonts w:ascii="Arial" w:hAnsi="Arial" w:cs="Arial"/>
          <w:sz w:val="20"/>
          <w:vertAlign w:val="superscript"/>
          <w:lang w:val="hy-AM"/>
        </w:rPr>
        <w:t>ստորագրությունը</w:t>
      </w:r>
      <w:r w:rsidRPr="00AF04FC">
        <w:rPr>
          <w:rFonts w:ascii="Arial LatArm" w:hAnsi="Arial LatArm"/>
          <w:sz w:val="20"/>
          <w:vertAlign w:val="superscript"/>
          <w:lang w:val="hy-AM"/>
        </w:rPr>
        <w:tab/>
      </w:r>
    </w:p>
    <w:p w:rsidR="00B2572B" w:rsidRPr="00AF04FC" w:rsidRDefault="00B2572B" w:rsidP="00EF3662">
      <w:pPr>
        <w:jc w:val="right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    </w:t>
      </w:r>
    </w:p>
    <w:p w:rsidR="00B2572B" w:rsidRPr="00AF04FC" w:rsidRDefault="00B2572B" w:rsidP="00EF3662">
      <w:pPr>
        <w:jc w:val="right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Կ</w:t>
      </w:r>
      <w:r w:rsidRPr="00AF04FC">
        <w:rPr>
          <w:rFonts w:ascii="Arial LatArm" w:hAnsi="Arial LatArm"/>
          <w:sz w:val="20"/>
          <w:lang w:val="hy-AM"/>
        </w:rPr>
        <w:t xml:space="preserve">. </w:t>
      </w:r>
      <w:r w:rsidRPr="00AF04FC">
        <w:rPr>
          <w:rFonts w:ascii="Arial" w:hAnsi="Arial" w:cs="Arial"/>
          <w:sz w:val="20"/>
          <w:lang w:val="hy-AM"/>
        </w:rPr>
        <w:t>Տ</w:t>
      </w:r>
      <w:r w:rsidRPr="00AF04FC">
        <w:rPr>
          <w:rFonts w:ascii="Arial LatArm" w:hAnsi="Arial LatArm"/>
          <w:sz w:val="20"/>
          <w:lang w:val="hy-AM"/>
        </w:rPr>
        <w:t>.</w:t>
      </w:r>
      <w:r w:rsidRPr="00AF04FC">
        <w:rPr>
          <w:rStyle w:val="af5"/>
          <w:rFonts w:ascii="Arial LatArm" w:hAnsi="Arial LatArm"/>
          <w:color w:val="FFFFFF"/>
          <w:sz w:val="20"/>
          <w:lang w:val="hy-AM"/>
        </w:rPr>
        <w:footnoteReference w:id="8"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  <w:t xml:space="preserve"> </w:t>
      </w:r>
    </w:p>
    <w:p w:rsidR="00B2572B" w:rsidRPr="00AF04FC" w:rsidRDefault="00B2572B" w:rsidP="00EF3662">
      <w:pPr>
        <w:jc w:val="right"/>
        <w:rPr>
          <w:rFonts w:ascii="Arial LatArm" w:hAnsi="Arial LatArm"/>
          <w:sz w:val="20"/>
          <w:lang w:val="hy-AM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rPr>
          <w:rFonts w:ascii="Arial LatArm" w:hAnsi="Arial LatArm" w:cs="Sylfaen"/>
          <w:i/>
          <w:sz w:val="16"/>
          <w:szCs w:val="16"/>
          <w:lang w:val="hy-AM" w:eastAsia="ru-RU"/>
        </w:rPr>
      </w:pPr>
    </w:p>
    <w:p w:rsidR="00B2572B" w:rsidRPr="00AF04FC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hy-AM"/>
        </w:rPr>
      </w:pPr>
    </w:p>
    <w:p w:rsidR="00B2572B" w:rsidRPr="00AF04FC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hy-AM"/>
        </w:rPr>
      </w:pPr>
    </w:p>
    <w:p w:rsidR="00B2572B" w:rsidRPr="00AF04FC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hy-AM"/>
        </w:rPr>
      </w:pPr>
    </w:p>
    <w:p w:rsidR="00B2572B" w:rsidRPr="00AF04FC" w:rsidRDefault="00B2572B" w:rsidP="00EF3662">
      <w:pPr>
        <w:pStyle w:val="31"/>
        <w:spacing w:line="240" w:lineRule="auto"/>
        <w:jc w:val="right"/>
        <w:rPr>
          <w:rFonts w:ascii="Arial LatArm" w:hAnsi="Arial LatArm"/>
          <w:i/>
          <w:lang w:val="es-ES" w:eastAsia="ru-RU"/>
        </w:rPr>
      </w:pPr>
    </w:p>
    <w:p w:rsidR="000B1088" w:rsidRPr="00AF04FC" w:rsidDel="000B1088" w:rsidRDefault="00B2572B" w:rsidP="000B1088">
      <w:pPr>
        <w:pStyle w:val="31"/>
        <w:spacing w:line="240" w:lineRule="auto"/>
        <w:jc w:val="right"/>
        <w:rPr>
          <w:rFonts w:ascii="Arial LatArm" w:hAnsi="Arial LatArm"/>
          <w:i/>
          <w:lang w:val="es-ES" w:eastAsia="ru-RU"/>
        </w:rPr>
      </w:pPr>
      <w:r w:rsidRPr="00AF04FC">
        <w:rPr>
          <w:rFonts w:ascii="Arial LatArm" w:hAnsi="Arial LatArm"/>
          <w:i/>
          <w:lang w:val="es-ES" w:eastAsia="ru-RU"/>
        </w:rPr>
        <w:br w:type="page"/>
      </w:r>
    </w:p>
    <w:p w:rsidR="009C370D" w:rsidRPr="00AF04FC" w:rsidRDefault="009C370D" w:rsidP="009C370D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AF04FC">
        <w:rPr>
          <w:rFonts w:ascii="Arial" w:hAnsi="Arial" w:cs="Arial"/>
          <w:b/>
          <w:lang w:val="hy-AM"/>
        </w:rPr>
        <w:lastRenderedPageBreak/>
        <w:t>Հավելված</w:t>
      </w:r>
      <w:r w:rsidRPr="00AF04FC">
        <w:rPr>
          <w:rFonts w:ascii="Arial LatArm" w:hAnsi="Arial LatArm" w:cs="Arial"/>
          <w:b/>
          <w:lang w:val="hy-AM"/>
        </w:rPr>
        <w:t xml:space="preserve"> 4</w:t>
      </w:r>
    </w:p>
    <w:p w:rsidR="009C370D" w:rsidRPr="000730A7" w:rsidRDefault="00A64093" w:rsidP="009C370D">
      <w:pPr>
        <w:pStyle w:val="31"/>
        <w:spacing w:line="240" w:lineRule="auto"/>
        <w:jc w:val="right"/>
        <w:rPr>
          <w:rFonts w:ascii="Arial LatArm" w:hAnsi="Arial LatArm" w:cs="Arial"/>
          <w:b/>
          <w:color w:val="FF0000"/>
          <w:lang w:val="hy-AM"/>
        </w:rPr>
      </w:pPr>
      <w:r w:rsidRPr="006C50D5">
        <w:rPr>
          <w:rFonts w:ascii="Sylfaen" w:hAnsi="Sylfaen"/>
          <w:i/>
          <w:lang w:val="hy-AM"/>
        </w:rPr>
        <w:t>ԱՄԱԳՄ</w:t>
      </w:r>
      <w:r w:rsidRPr="00F9486B">
        <w:rPr>
          <w:rFonts w:ascii="Sylfaen" w:hAnsi="Sylfaen"/>
          <w:i/>
          <w:lang w:val="af-ZA"/>
        </w:rPr>
        <w:t>_</w:t>
      </w:r>
      <w:r w:rsidRPr="006C50D5">
        <w:rPr>
          <w:rFonts w:ascii="Sylfaen" w:hAnsi="Sylfaen"/>
          <w:i/>
          <w:lang w:val="hy-AM"/>
        </w:rPr>
        <w:t>ԳՀԱՊՁԲ</w:t>
      </w:r>
      <w:r w:rsidRPr="00F9486B">
        <w:rPr>
          <w:rFonts w:ascii="Sylfaen" w:hAnsi="Sylfaen"/>
          <w:i/>
          <w:lang w:val="af-ZA"/>
        </w:rPr>
        <w:t xml:space="preserve"> </w:t>
      </w:r>
      <w:r w:rsidRPr="00C35D56">
        <w:rPr>
          <w:rFonts w:ascii="Arial" w:hAnsi="Arial" w:cs="Arial"/>
          <w:i/>
          <w:color w:val="FF0000"/>
          <w:lang w:val="af-ZA"/>
        </w:rPr>
        <w:t>-20/01</w:t>
      </w:r>
      <w:r w:rsidRPr="00AF04FC">
        <w:rPr>
          <w:i/>
          <w:u w:val="single"/>
          <w:lang w:val="af-ZA"/>
        </w:rPr>
        <w:t xml:space="preserve">        </w:t>
      </w:r>
      <w:r w:rsidR="00D43BB2" w:rsidRPr="000730A7">
        <w:rPr>
          <w:rFonts w:ascii="Arial LatArm" w:hAnsi="Arial LatArm"/>
          <w:color w:val="FF0000"/>
          <w:sz w:val="24"/>
          <w:szCs w:val="24"/>
          <w:lang w:val="hy-AM"/>
        </w:rPr>
        <w:t xml:space="preserve">        </w:t>
      </w:r>
      <w:r w:rsidR="009C370D" w:rsidRPr="000730A7">
        <w:rPr>
          <w:rFonts w:ascii="Arial" w:hAnsi="Arial" w:cs="Arial"/>
          <w:b/>
          <w:color w:val="FF0000"/>
          <w:lang w:val="hy-AM"/>
        </w:rPr>
        <w:t>ծածկագրով</w:t>
      </w:r>
    </w:p>
    <w:p w:rsidR="009C370D" w:rsidRPr="000730A7" w:rsidRDefault="00D43BB2" w:rsidP="009C370D">
      <w:pPr>
        <w:pStyle w:val="31"/>
        <w:spacing w:line="240" w:lineRule="auto"/>
        <w:jc w:val="right"/>
        <w:rPr>
          <w:rFonts w:ascii="Arial LatArm" w:hAnsi="Arial LatArm" w:cs="Sylfaen"/>
          <w:b/>
          <w:color w:val="FF0000"/>
          <w:lang w:val="hy-AM"/>
        </w:rPr>
      </w:pPr>
      <w:r w:rsidRPr="006C50D5">
        <w:rPr>
          <w:rFonts w:ascii="Arial" w:hAnsi="Arial" w:cs="Arial"/>
          <w:b/>
          <w:color w:val="FF0000"/>
          <w:lang w:val="hy-AM"/>
        </w:rPr>
        <w:t>Գնանշման</w:t>
      </w:r>
      <w:r w:rsidRPr="000730A7">
        <w:rPr>
          <w:rFonts w:ascii="Arial" w:hAnsi="Arial" w:cs="Arial"/>
          <w:b/>
          <w:color w:val="FF0000"/>
          <w:lang w:val="es-ES"/>
        </w:rPr>
        <w:t xml:space="preserve"> </w:t>
      </w:r>
      <w:r w:rsidRPr="006C50D5">
        <w:rPr>
          <w:rFonts w:ascii="Arial" w:hAnsi="Arial" w:cs="Arial"/>
          <w:b/>
          <w:color w:val="FF0000"/>
          <w:lang w:val="hy-AM"/>
        </w:rPr>
        <w:t>հարցման</w:t>
      </w:r>
      <w:r w:rsidRPr="000730A7">
        <w:rPr>
          <w:rFonts w:ascii="Arial" w:hAnsi="Arial" w:cs="Arial"/>
          <w:b/>
          <w:color w:val="FF0000"/>
          <w:lang w:val="es-ES"/>
        </w:rPr>
        <w:t xml:space="preserve"> </w:t>
      </w:r>
      <w:r w:rsidRPr="006C50D5">
        <w:rPr>
          <w:rFonts w:ascii="Arial" w:hAnsi="Arial" w:cs="Arial"/>
          <w:b/>
          <w:color w:val="FF0000"/>
          <w:lang w:val="hy-AM"/>
        </w:rPr>
        <w:t>ընթացակարգի</w:t>
      </w:r>
      <w:r w:rsidR="009C370D" w:rsidRPr="000730A7">
        <w:rPr>
          <w:rFonts w:ascii="Arial LatArm" w:hAnsi="Arial LatArm" w:cs="Arial"/>
          <w:b/>
          <w:color w:val="FF0000"/>
          <w:lang w:val="hy-AM"/>
        </w:rPr>
        <w:t xml:space="preserve"> </w:t>
      </w:r>
      <w:r w:rsidR="009C370D" w:rsidRPr="000730A7">
        <w:rPr>
          <w:rFonts w:ascii="Arial" w:hAnsi="Arial" w:cs="Arial"/>
          <w:b/>
          <w:color w:val="FF0000"/>
          <w:lang w:val="hy-AM"/>
        </w:rPr>
        <w:t>հրավերի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center"/>
        <w:rPr>
          <w:rStyle w:val="af4"/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Style w:val="af4"/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AF04FC">
        <w:rPr>
          <w:rStyle w:val="af4"/>
          <w:rFonts w:ascii="Arial LatArm" w:hAnsi="Arial LatArm"/>
          <w:color w:val="000000"/>
          <w:sz w:val="20"/>
          <w:szCs w:val="20"/>
          <w:lang w:val="hy-AM"/>
        </w:rPr>
        <w:t xml:space="preserve"> N __________</w:t>
      </w:r>
    </w:p>
    <w:p w:rsidR="007A5E2D" w:rsidRPr="00AF04FC" w:rsidRDefault="007A5E2D" w:rsidP="00091EBC">
      <w:pPr>
        <w:pStyle w:val="af3"/>
        <w:shd w:val="clear" w:color="auto" w:fill="FFFFFF"/>
        <w:spacing w:before="0" w:beforeAutospacing="0" w:after="0" w:afterAutospacing="0"/>
        <w:ind w:firstLine="375"/>
        <w:jc w:val="center"/>
        <w:rPr>
          <w:rStyle w:val="af4"/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Style w:val="af4"/>
          <w:rFonts w:ascii="Arial LatArm" w:hAnsi="Arial LatArm"/>
          <w:color w:val="000000"/>
          <w:sz w:val="20"/>
          <w:szCs w:val="20"/>
          <w:lang w:val="hy-AM"/>
        </w:rPr>
        <w:t>(</w:t>
      </w:r>
      <w:r w:rsidRPr="00AF04FC">
        <w:rPr>
          <w:rStyle w:val="af4"/>
          <w:rFonts w:ascii="Arial" w:hAnsi="Arial" w:cs="Arial"/>
          <w:color w:val="000000"/>
          <w:sz w:val="20"/>
          <w:szCs w:val="20"/>
          <w:lang w:val="hy-AM"/>
        </w:rPr>
        <w:t>որակավորման</w:t>
      </w:r>
      <w:r w:rsidRPr="00AF04FC">
        <w:rPr>
          <w:rStyle w:val="af4"/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color w:val="000000"/>
          <w:sz w:val="20"/>
          <w:szCs w:val="20"/>
          <w:lang w:val="hy-AM"/>
        </w:rPr>
        <w:t>ապահովում</w:t>
      </w:r>
      <w:r w:rsidRPr="00AF04FC">
        <w:rPr>
          <w:rStyle w:val="af4"/>
          <w:rFonts w:ascii="Arial LatArm" w:hAnsi="Arial LatArm"/>
          <w:color w:val="000000"/>
          <w:sz w:val="20"/>
          <w:szCs w:val="20"/>
          <w:lang w:val="hy-AM"/>
        </w:rPr>
        <w:t>)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Style w:val="af4"/>
          <w:rFonts w:ascii="Arial LatArm" w:hAnsi="Arial LatArm"/>
          <w:lang w:val="hy-AM"/>
        </w:rPr>
      </w:pPr>
    </w:p>
    <w:p w:rsidR="00091EBC" w:rsidRPr="000730A7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Style w:val="af4"/>
          <w:rFonts w:ascii="Arial LatArm" w:hAnsi="Arial LatArm"/>
          <w:b w:val="0"/>
          <w:bCs w:val="0"/>
          <w:color w:val="FF0000"/>
          <w:sz w:val="20"/>
          <w:szCs w:val="20"/>
          <w:u w:val="single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  <w:t>1.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Սույն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երաշխիքը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հանդիսանում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է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A64093" w:rsidRPr="00143371">
        <w:rPr>
          <w:rStyle w:val="af4"/>
          <w:rFonts w:ascii="Calibri" w:hAnsi="Calibri"/>
          <w:b w:val="0"/>
          <w:bCs w:val="0"/>
          <w:sz w:val="20"/>
          <w:szCs w:val="20"/>
          <w:u w:val="single"/>
          <w:lang w:val="hy-AM"/>
        </w:rPr>
        <w:t>&lt;&lt;</w:t>
      </w:r>
      <w:r w:rsidR="00A64093" w:rsidRPr="00A64093">
        <w:rPr>
          <w:rStyle w:val="af4"/>
          <w:rFonts w:ascii="Sylfaen" w:hAnsi="Sylfaen"/>
          <w:b w:val="0"/>
          <w:bCs w:val="0"/>
          <w:sz w:val="20"/>
          <w:szCs w:val="20"/>
          <w:u w:val="single"/>
          <w:lang w:val="hy-AM"/>
        </w:rPr>
        <w:t xml:space="preserve">Արարատ գյուղի մանկապարտեզ  </w:t>
      </w:r>
      <w:r w:rsidR="00A64093" w:rsidRPr="00143371">
        <w:rPr>
          <w:rStyle w:val="af4"/>
          <w:rFonts w:ascii="Calibri" w:hAnsi="Calibri"/>
          <w:b w:val="0"/>
          <w:bCs w:val="0"/>
          <w:sz w:val="20"/>
          <w:szCs w:val="20"/>
          <w:u w:val="single"/>
          <w:lang w:val="hy-AM"/>
        </w:rPr>
        <w:t>&gt;&gt;</w:t>
      </w:r>
      <w:r w:rsidR="00A64093" w:rsidRPr="00A64093">
        <w:rPr>
          <w:rStyle w:val="af4"/>
          <w:rFonts w:ascii="Sylfaen" w:hAnsi="Sylfaen"/>
          <w:b w:val="0"/>
          <w:bCs w:val="0"/>
          <w:sz w:val="20"/>
          <w:szCs w:val="20"/>
          <w:u w:val="single"/>
          <w:lang w:val="hy-AM"/>
        </w:rPr>
        <w:t>ՀՈԱԿ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left="5664" w:firstLine="708"/>
        <w:rPr>
          <w:rStyle w:val="af4"/>
          <w:rFonts w:ascii="Arial LatArm" w:hAnsi="Arial LatArm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</w:t>
      </w:r>
      <w:r w:rsidRPr="00AF04FC">
        <w:rPr>
          <w:rFonts w:ascii="Arial" w:hAnsi="Arial" w:cs="Arial"/>
          <w:vertAlign w:val="superscript"/>
          <w:lang w:val="hy-AM"/>
        </w:rPr>
        <w:t>պատվիրատուի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</w:p>
    <w:p w:rsidR="00091EBC" w:rsidRPr="00AF04FC" w:rsidRDefault="00091EBC" w:rsidP="006E4901">
      <w:pPr>
        <w:pStyle w:val="af3"/>
        <w:shd w:val="clear" w:color="auto" w:fill="FFFFFF"/>
        <w:spacing w:before="0" w:beforeAutospacing="0" w:after="0" w:afterAutospacing="0"/>
        <w:rPr>
          <w:rFonts w:ascii="Arial LatArm" w:hAnsi="Arial LatArm" w:cs="Sylfaen"/>
          <w:vertAlign w:val="superscript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բենեֆիցիար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կողմից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A64093" w:rsidRPr="00A64093">
        <w:rPr>
          <w:rFonts w:ascii="Sylfaen" w:hAnsi="Sylfaen"/>
          <w:i/>
          <w:lang w:val="hy-AM"/>
        </w:rPr>
        <w:t>ԱՄԱԳՄ</w:t>
      </w:r>
      <w:r w:rsidR="00A64093" w:rsidRPr="00F9486B">
        <w:rPr>
          <w:rFonts w:ascii="Sylfaen" w:hAnsi="Sylfaen"/>
          <w:i/>
          <w:lang w:val="af-ZA"/>
        </w:rPr>
        <w:t>_</w:t>
      </w:r>
      <w:r w:rsidR="00A64093" w:rsidRPr="00A64093">
        <w:rPr>
          <w:rFonts w:ascii="Sylfaen" w:hAnsi="Sylfaen"/>
          <w:i/>
          <w:lang w:val="hy-AM"/>
        </w:rPr>
        <w:t>ԳՀԱՊՁԲ</w:t>
      </w:r>
      <w:r w:rsidR="00A64093" w:rsidRPr="00F9486B">
        <w:rPr>
          <w:rFonts w:ascii="Sylfaen" w:hAnsi="Sylfaen"/>
          <w:i/>
          <w:lang w:val="af-ZA"/>
        </w:rPr>
        <w:t xml:space="preserve"> </w:t>
      </w:r>
      <w:r w:rsidR="00A64093" w:rsidRPr="00C35D56">
        <w:rPr>
          <w:rFonts w:ascii="Arial" w:hAnsi="Arial" w:cs="Arial"/>
          <w:i/>
          <w:color w:val="FF0000"/>
          <w:lang w:val="af-ZA"/>
        </w:rPr>
        <w:t>-20/01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ծածկագրով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կազմակերպված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</w:t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" w:hAnsi="Arial" w:cs="Arial"/>
          <w:vertAlign w:val="superscript"/>
          <w:lang w:val="hy-AM"/>
        </w:rPr>
        <w:t>ընթացակարգի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ծածկագիրը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</w:p>
    <w:p w:rsidR="00F27778" w:rsidRPr="00AF04FC" w:rsidRDefault="00F27778" w:rsidP="006E4901">
      <w:pPr>
        <w:pStyle w:val="af3"/>
        <w:shd w:val="clear" w:color="auto" w:fill="FFFFFF"/>
        <w:spacing w:before="0" w:beforeAutospacing="0" w:after="0" w:afterAutospacing="0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կազմակերպված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091EBC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գնման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091EBC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ընթացակարգի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արդյունքում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</w:p>
    <w:p w:rsidR="00F27778" w:rsidRPr="00AF04FC" w:rsidRDefault="00F27778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 w:cs="Sylfaen"/>
          <w:vertAlign w:val="superscript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Fonts w:ascii="Arial" w:hAnsi="Arial" w:cs="Arial"/>
          <w:vertAlign w:val="superscript"/>
          <w:lang w:val="hy-AM"/>
        </w:rPr>
        <w:t>ընտրված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մասնակցի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</w:p>
    <w:p w:rsidR="00F27778" w:rsidRPr="00AF04FC" w:rsidRDefault="00091EBC" w:rsidP="006E4901">
      <w:pPr>
        <w:pStyle w:val="af3"/>
        <w:shd w:val="clear" w:color="auto" w:fill="FFFFFF"/>
        <w:spacing w:before="0" w:beforeAutospacing="0" w:after="0" w:afterAutospacing="0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պրիցիպալ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="00F27778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կողմից</w:t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F27778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կնքվելիք</w:t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7A5E2D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N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  <w:t xml:space="preserve">           </w:t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  <w:t xml:space="preserve">  </w:t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F27778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  <w:t xml:space="preserve">            </w:t>
      </w:r>
      <w:r w:rsidR="00E23921" w:rsidRPr="00AF04FC">
        <w:rPr>
          <w:rFonts w:ascii="Arial" w:hAnsi="Arial" w:cs="Arial"/>
          <w:vertAlign w:val="superscript"/>
          <w:lang w:val="hy-AM"/>
        </w:rPr>
        <w:t>կնքվելիք</w:t>
      </w:r>
      <w:r w:rsidR="00E23921"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="00E23921" w:rsidRPr="00AF04FC">
        <w:rPr>
          <w:rFonts w:ascii="Arial" w:hAnsi="Arial" w:cs="Arial"/>
          <w:vertAlign w:val="superscript"/>
          <w:lang w:val="hy-AM"/>
        </w:rPr>
        <w:t>պայմանագրի</w:t>
      </w:r>
      <w:r w:rsidR="00E23921"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="007A5E2D" w:rsidRPr="00AF04FC">
        <w:rPr>
          <w:rFonts w:ascii="Arial" w:hAnsi="Arial" w:cs="Arial"/>
          <w:vertAlign w:val="superscript"/>
          <w:lang w:val="hy-AM"/>
        </w:rPr>
        <w:t>համարը</w:t>
      </w:r>
    </w:p>
    <w:p w:rsidR="00091EBC" w:rsidRPr="00AF04FC" w:rsidRDefault="00F27778" w:rsidP="006E4901">
      <w:pPr>
        <w:pStyle w:val="af3"/>
        <w:shd w:val="clear" w:color="auto" w:fill="FFFFFF"/>
        <w:spacing w:before="0" w:beforeAutospacing="0" w:after="0" w:afterAutospacing="0"/>
        <w:jc w:val="both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պայմանագրով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նախատեսված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պարտավորությունների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կատարման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համար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անհրաժեշտ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որակավոր</w:t>
      </w:r>
      <w:r w:rsidR="006E4901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ման</w:t>
      </w:r>
      <w:r w:rsidR="006E4901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6E4901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ապահովում</w:t>
      </w:r>
      <w:r w:rsidR="006E4901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(</w:t>
      </w:r>
      <w:r w:rsidR="00091EBC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091EBC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երաշխավորված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091EBC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պարտավորություններ</w:t>
      </w:r>
      <w:r w:rsidR="007A5E2D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)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: 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708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2.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տվող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AF04FC">
        <w:rPr>
          <w:rFonts w:ascii="Arial" w:hAnsi="Arial" w:cs="Arial"/>
          <w:vertAlign w:val="superscript"/>
          <w:lang w:val="hy-AM"/>
        </w:rPr>
        <w:t>երաշխիքը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տվող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բանկի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</w:p>
    <w:p w:rsidR="00091EBC" w:rsidRPr="00AF04FC" w:rsidRDefault="00091EBC" w:rsidP="006E4901">
      <w:pPr>
        <w:pStyle w:val="af3"/>
        <w:shd w:val="clear" w:color="auto" w:fill="FFFFFF"/>
        <w:spacing w:before="0" w:beforeAutospacing="0" w:after="0" w:afterAutospacing="0"/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</w:pP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անձ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անվերապահորեն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պարտավորվում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է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բենեֆիցիարի՝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սույն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սահմանված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կարգով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և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ժամկետում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ներկայացված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պահանջով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պահանջ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բենեֆիցիարին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վճարել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6E4901"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  <w:t xml:space="preserve">  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left="7080" w:firstLine="708"/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</w:t>
      </w:r>
      <w:r w:rsidR="006E4901" w:rsidRPr="00AF04FC">
        <w:rPr>
          <w:rFonts w:ascii="Arial LatArm" w:hAnsi="Arial LatArm" w:cs="Sylfaen"/>
          <w:vertAlign w:val="superscript"/>
          <w:lang w:val="hy-AM"/>
        </w:rPr>
        <w:t xml:space="preserve">   </w:t>
      </w:r>
      <w:r w:rsidRPr="00AF04FC">
        <w:rPr>
          <w:rFonts w:ascii="Arial" w:hAnsi="Arial" w:cs="Arial"/>
          <w:vertAlign w:val="superscript"/>
          <w:lang w:val="hy-AM"/>
        </w:rPr>
        <w:t>գումարը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թվերով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և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տառերով</w:t>
      </w:r>
    </w:p>
    <w:p w:rsidR="00CC4F8A" w:rsidRPr="00225475" w:rsidRDefault="00091EBC" w:rsidP="00CC4F8A">
      <w:pPr>
        <w:jc w:val="center"/>
        <w:rPr>
          <w:rFonts w:ascii="Arial LatArm" w:hAnsi="Arial LatArm"/>
          <w:sz w:val="22"/>
          <w:szCs w:val="22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երաշխիքի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գումար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)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պահանջն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ստանալուց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տասը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աշխատանքային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օրվա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ընթացքում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:  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Վճարումը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կատարվում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է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բենեֆիցիարի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CC4F8A" w:rsidRPr="00FB1897">
        <w:rPr>
          <w:rFonts w:ascii="Arial LatArm" w:hAnsi="Arial LatArm"/>
          <w:sz w:val="22"/>
          <w:szCs w:val="22"/>
          <w:lang w:val="nb-NO"/>
        </w:rPr>
        <w:t>220399690076000</w:t>
      </w:r>
      <w:r w:rsidR="00CC4F8A" w:rsidRPr="00225475">
        <w:rPr>
          <w:rFonts w:ascii="Arial LatArm" w:hAnsi="Arial LatArm"/>
          <w:sz w:val="22"/>
          <w:szCs w:val="22"/>
          <w:lang w:val="hy-AM"/>
        </w:rPr>
        <w:br/>
      </w:r>
      <w:r w:rsidR="00CC4F8A" w:rsidRPr="006C50D5">
        <w:rPr>
          <w:rFonts w:ascii="Sylfaen" w:hAnsi="Sylfaen" w:cs="Arial"/>
          <w:sz w:val="22"/>
          <w:szCs w:val="22"/>
          <w:lang w:val="hy-AM"/>
        </w:rPr>
        <w:t>ԱԿԲԱ</w:t>
      </w:r>
      <w:r w:rsidR="00CC4F8A" w:rsidRPr="00FB1897">
        <w:rPr>
          <w:rFonts w:ascii="Sylfaen" w:hAnsi="Sylfaen" w:cs="Arial"/>
          <w:sz w:val="22"/>
          <w:szCs w:val="22"/>
          <w:lang w:val="nb-NO"/>
        </w:rPr>
        <w:t xml:space="preserve"> </w:t>
      </w:r>
      <w:r w:rsidR="00CC4F8A" w:rsidRPr="006C50D5">
        <w:rPr>
          <w:rFonts w:ascii="Sylfaen" w:hAnsi="Sylfaen" w:cs="Arial"/>
          <w:sz w:val="22"/>
          <w:szCs w:val="22"/>
          <w:lang w:val="hy-AM"/>
        </w:rPr>
        <w:t>ԿՐԵԴԻՏ</w:t>
      </w:r>
      <w:r w:rsidR="00CC4F8A" w:rsidRPr="00FB1897">
        <w:rPr>
          <w:rFonts w:ascii="Sylfaen" w:hAnsi="Sylfaen" w:cs="Arial"/>
          <w:sz w:val="22"/>
          <w:szCs w:val="22"/>
          <w:lang w:val="nb-NO"/>
        </w:rPr>
        <w:t xml:space="preserve"> </w:t>
      </w:r>
      <w:r w:rsidR="00CC4F8A" w:rsidRPr="006C50D5">
        <w:rPr>
          <w:rFonts w:ascii="Sylfaen" w:hAnsi="Sylfaen" w:cs="Arial"/>
          <w:sz w:val="22"/>
          <w:szCs w:val="22"/>
          <w:lang w:val="hy-AM"/>
        </w:rPr>
        <w:t>ԱԳՐԻԿՈԼ</w:t>
      </w:r>
    </w:p>
    <w:p w:rsidR="00CC4F8A" w:rsidRPr="00AF04FC" w:rsidRDefault="00CC4F8A" w:rsidP="00CC4F8A">
      <w:pPr>
        <w:rPr>
          <w:rFonts w:ascii="Arial LatArm" w:hAnsi="Arial LatArm"/>
          <w:lang w:val="hy-AM"/>
        </w:rPr>
      </w:pPr>
    </w:p>
    <w:p w:rsidR="006E4901" w:rsidRPr="00AF04FC" w:rsidRDefault="00091EBC" w:rsidP="006E4901">
      <w:pPr>
        <w:pStyle w:val="af3"/>
        <w:shd w:val="clear" w:color="auto" w:fill="FFFFFF"/>
        <w:spacing w:before="0" w:beforeAutospacing="0" w:after="0" w:afterAutospacing="0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հաշվեհամարին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6E4901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փոխանցման</w:t>
      </w:r>
      <w:r w:rsidR="006E4901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6E4901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միջոցով</w:t>
      </w:r>
      <w:r w:rsidR="006E4901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:</w:t>
      </w:r>
    </w:p>
    <w:p w:rsidR="006E4901" w:rsidRPr="00AF04FC" w:rsidRDefault="006E4901" w:rsidP="006E4901">
      <w:pPr>
        <w:pStyle w:val="af3"/>
        <w:shd w:val="clear" w:color="auto" w:fill="FFFFFF"/>
        <w:spacing w:before="0" w:beforeAutospacing="0" w:after="0" w:afterAutospacing="0"/>
        <w:ind w:left="708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                                                              </w:t>
      </w:r>
      <w:r w:rsidRPr="00AF04FC">
        <w:rPr>
          <w:rFonts w:ascii="Arial" w:hAnsi="Arial" w:cs="Arial"/>
          <w:vertAlign w:val="superscript"/>
          <w:lang w:val="hy-AM"/>
        </w:rPr>
        <w:t>հաշվեհամարը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 </w:t>
      </w:r>
    </w:p>
    <w:p w:rsidR="00091EBC" w:rsidRPr="00AF04FC" w:rsidRDefault="00091EBC" w:rsidP="00A558B9">
      <w:pPr>
        <w:pStyle w:val="af3"/>
        <w:shd w:val="clear" w:color="auto" w:fill="FFFFFF"/>
        <w:spacing w:before="0" w:beforeAutospacing="0" w:after="0" w:afterAutospacing="0"/>
        <w:ind w:firstLine="708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3.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անհետկանչելի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A558B9">
      <w:pPr>
        <w:pStyle w:val="af3"/>
        <w:shd w:val="clear" w:color="auto" w:fill="FFFFFF"/>
        <w:spacing w:before="0" w:beforeAutospacing="0" w:after="0" w:afterAutospacing="0"/>
        <w:ind w:firstLine="708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4.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բխող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գումարի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վճարումը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իրավունքը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փոխանցվել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գրավոր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դեպքում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A558B9" w:rsidRPr="00AF04FC" w:rsidRDefault="00091EBC" w:rsidP="00A558B9">
      <w:pPr>
        <w:pStyle w:val="af3"/>
        <w:shd w:val="clear" w:color="auto" w:fill="FFFFFF"/>
        <w:spacing w:before="0" w:beforeAutospacing="0" w:after="0" w:afterAutospacing="0"/>
        <w:ind w:firstLine="708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5.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պրիցիպալի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միջև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7A5E2D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N </w:t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A558B9"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</w:p>
    <w:p w:rsidR="00A558B9" w:rsidRPr="00AF04FC" w:rsidRDefault="00A558B9" w:rsidP="00A558B9">
      <w:pPr>
        <w:pStyle w:val="af3"/>
        <w:shd w:val="clear" w:color="auto" w:fill="FFFFFF"/>
        <w:spacing w:before="0" w:beforeAutospacing="0" w:after="0" w:afterAutospacing="0"/>
        <w:ind w:left="4956" w:firstLine="708"/>
        <w:rPr>
          <w:rFonts w:ascii="Arial LatArm" w:hAnsi="Arial LatArm" w:cs="Sylfaen"/>
          <w:vertAlign w:val="superscript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  </w:t>
      </w:r>
      <w:bookmarkStart w:id="13" w:name="_Hlk23156026"/>
      <w:r w:rsidRPr="00AF04FC">
        <w:rPr>
          <w:rFonts w:ascii="Arial" w:hAnsi="Arial" w:cs="Arial"/>
          <w:vertAlign w:val="superscript"/>
          <w:lang w:val="hy-AM"/>
        </w:rPr>
        <w:t>կնքվելիք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պայմանագրի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="007A5E2D" w:rsidRPr="00AF04FC">
        <w:rPr>
          <w:rFonts w:ascii="Arial" w:hAnsi="Arial" w:cs="Arial"/>
          <w:vertAlign w:val="superscript"/>
          <w:lang w:val="hy-AM"/>
        </w:rPr>
        <w:t>համարը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bookmarkEnd w:id="13"/>
    </w:p>
    <w:p w:rsidR="00A558B9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ծածկագրով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կնքված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պայմանագիրն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ուժի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մեջ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մտնելու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օրվանից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մինչև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պայմանագրի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կատարման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արդյունքը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ամբողջական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ընդունվելու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օրվան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հաջորդող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քսաներորդ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7B3D9D" w:rsidRPr="00AF04FC">
        <w:rPr>
          <w:rFonts w:ascii="Arial" w:hAnsi="Arial" w:cs="Arial"/>
          <w:color w:val="000000"/>
          <w:sz w:val="20"/>
          <w:szCs w:val="20"/>
          <w:lang w:val="hy-AM"/>
        </w:rPr>
        <w:t>աշխատանքային</w:t>
      </w:r>
      <w:r w:rsidR="007B3D9D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7B3D9D" w:rsidRPr="00AF04FC">
        <w:rPr>
          <w:rFonts w:ascii="Arial" w:hAnsi="Arial" w:cs="Arial"/>
          <w:color w:val="000000"/>
          <w:sz w:val="20"/>
          <w:szCs w:val="20"/>
          <w:lang w:val="hy-AM"/>
        </w:rPr>
        <w:t>օրը</w:t>
      </w:r>
      <w:r w:rsidR="007B3D9D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A558B9" w:rsidRPr="00AF04FC">
        <w:rPr>
          <w:rFonts w:ascii="Arial" w:hAnsi="Arial" w:cs="Arial"/>
          <w:color w:val="000000"/>
          <w:sz w:val="20"/>
          <w:szCs w:val="20"/>
          <w:lang w:val="hy-AM"/>
        </w:rPr>
        <w:t>ներառյալ</w:t>
      </w:r>
      <w:r w:rsidR="00A558B9"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6.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ներկայացնում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գրավոր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ձևով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: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հետևյալ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փաստաթղթերը՝</w:t>
      </w:r>
    </w:p>
    <w:p w:rsidR="007B3D9D" w:rsidRPr="00AF04FC" w:rsidRDefault="007B3D9D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1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="007A5E2D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N </w:t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24041A"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ծածկագրով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կնքված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պայմանագրի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ներառյալ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նաև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դրանում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</w:p>
    <w:p w:rsidR="007B3D9D" w:rsidRPr="00AF04FC" w:rsidRDefault="007B3D9D" w:rsidP="007B3D9D">
      <w:pPr>
        <w:pStyle w:val="af3"/>
        <w:shd w:val="clear" w:color="auto" w:fill="FFFFFF"/>
        <w:spacing w:before="0" w:beforeAutospacing="0" w:after="0" w:afterAutospacing="0"/>
        <w:rPr>
          <w:rFonts w:ascii="Arial LatArm" w:hAnsi="Arial LatArm" w:cs="Sylfaen"/>
          <w:vertAlign w:val="superscript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</w:t>
      </w:r>
      <w:r w:rsidR="0024041A" w:rsidRPr="00AF04FC">
        <w:rPr>
          <w:rFonts w:ascii="Arial LatArm" w:hAnsi="Arial LatArm" w:cs="Sylfaen"/>
          <w:vertAlign w:val="superscript"/>
          <w:lang w:val="hy-AM"/>
        </w:rPr>
        <w:t xml:space="preserve">       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 </w:t>
      </w:r>
      <w:r w:rsidRPr="00AF04FC">
        <w:rPr>
          <w:rFonts w:ascii="Arial" w:hAnsi="Arial" w:cs="Arial"/>
          <w:vertAlign w:val="superscript"/>
          <w:lang w:val="hy-AM"/>
        </w:rPr>
        <w:t>կնքվելիք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պայմանագրի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="007A5E2D" w:rsidRPr="00AF04FC">
        <w:rPr>
          <w:rFonts w:ascii="Arial" w:hAnsi="Arial" w:cs="Arial"/>
          <w:vertAlign w:val="superscript"/>
          <w:lang w:val="hy-AM"/>
        </w:rPr>
        <w:t>համարը</w:t>
      </w:r>
    </w:p>
    <w:p w:rsidR="00091EBC" w:rsidRPr="00AF04FC" w:rsidRDefault="007B3D9D" w:rsidP="007B3D9D">
      <w:pPr>
        <w:pStyle w:val="af3"/>
        <w:shd w:val="clear" w:color="auto" w:fill="FFFFFF"/>
        <w:spacing w:before="0" w:beforeAutospacing="0" w:after="0" w:afterAutospacing="0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կատարված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փոփոխությունների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լրացուցիչ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համաձայնագրերի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պատճենները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7B3D9D" w:rsidRPr="00AF04FC" w:rsidRDefault="007B3D9D" w:rsidP="007B3D9D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2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պայմանագիրը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միակողմանի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լուծելու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hyperlink r:id="rId11" w:history="1">
        <w:r w:rsidRPr="00AF04FC">
          <w:rPr>
            <w:rStyle w:val="a9"/>
            <w:rFonts w:ascii="Arial LatArm" w:hAnsi="Arial LatArm"/>
            <w:sz w:val="20"/>
            <w:szCs w:val="20"/>
            <w:lang w:val="hy-AM"/>
          </w:rPr>
          <w:t>www.procurement.am</w:t>
        </w:r>
      </w:hyperlink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հասցով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տեղեկագրում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հրապարակած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ծանուցումը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091EBC" w:rsidRPr="00AF04FC" w:rsidRDefault="007B3D9D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3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)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7.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ստանալու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հետո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առավելագույնը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հինգ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աշխատանքային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օրվա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ընթացքում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քննարկում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փաստաթղթերը՝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պայմաններին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դրանց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համապատասխանությունը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պարզելու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54575E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8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մերժում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>`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1)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չեն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համապատասխանում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պայմաններին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2)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ներկայացվել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սահմանված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ժամկետի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ավարտից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հետո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54575E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lastRenderedPageBreak/>
        <w:t>9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մերժելու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որոշում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ընդունելու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դեպքում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անհապաղ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բայց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ոչ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ուշ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քան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նույն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աշխատանքային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օրը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մերժման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տեղեկացնում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1</w:t>
      </w:r>
      <w:r w:rsidR="0054575E" w:rsidRPr="00AF04FC">
        <w:rPr>
          <w:rFonts w:ascii="Arial LatArm" w:hAnsi="Arial LatArm"/>
          <w:color w:val="000000"/>
          <w:sz w:val="20"/>
          <w:szCs w:val="20"/>
          <w:lang w:val="hy-AM"/>
        </w:rPr>
        <w:t>0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նկատմամբ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կիրառվում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քաղաքացիական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օրենսգրքի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համապատասխան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դրույթները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1</w:t>
      </w:r>
      <w:r w:rsidR="0054575E" w:rsidRPr="00AF04FC">
        <w:rPr>
          <w:rFonts w:ascii="Arial LatArm" w:hAnsi="Arial LatArm"/>
          <w:color w:val="000000"/>
          <w:sz w:val="20"/>
          <w:szCs w:val="20"/>
          <w:lang w:val="hy-AM"/>
        </w:rPr>
        <w:t>1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կապակցությամբ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ծագող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վեճերը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ենթակա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լուծման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օրենսդրությամբ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սահմանված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կարգով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u w:val="single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Գործադիր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C459C" w:rsidRPr="00AF04FC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="006C459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C459C" w:rsidRPr="00AF04FC">
        <w:rPr>
          <w:rFonts w:ascii="Arial" w:hAnsi="Arial" w:cs="Arial"/>
          <w:color w:val="000000"/>
          <w:sz w:val="20"/>
          <w:szCs w:val="20"/>
          <w:lang w:val="hy-AM"/>
        </w:rPr>
        <w:t>ղեկավար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rPr>
          <w:rFonts w:ascii="Arial LatArm" w:hAnsi="Arial LatArm" w:cs="Sylfaen"/>
          <w:vertAlign w:val="superscript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                                 </w:t>
      </w:r>
      <w:r w:rsidRPr="00AF04FC">
        <w:rPr>
          <w:rFonts w:ascii="Arial" w:hAnsi="Arial" w:cs="Arial"/>
          <w:vertAlign w:val="superscript"/>
          <w:lang w:val="hy-AM"/>
        </w:rPr>
        <w:t>ամիսը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vertAlign w:val="superscript"/>
          <w:lang w:val="hy-AM"/>
        </w:rPr>
        <w:t>ամսաթիվը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vertAlign w:val="superscript"/>
          <w:lang w:val="hy-AM"/>
        </w:rPr>
        <w:t>տարեթիվը</w:t>
      </w:r>
    </w:p>
    <w:p w:rsidR="007862B1" w:rsidRPr="00AF04FC" w:rsidRDefault="009C370D" w:rsidP="007862B1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AF04FC">
        <w:rPr>
          <w:rFonts w:ascii="Arial LatArm" w:hAnsi="Arial LatArm"/>
          <w:b/>
          <w:lang w:val="hy-AM"/>
        </w:rPr>
        <w:br w:type="page"/>
      </w:r>
      <w:r w:rsidR="007862B1" w:rsidRPr="00AF04FC">
        <w:rPr>
          <w:rFonts w:ascii="Arial" w:hAnsi="Arial" w:cs="Arial"/>
          <w:b/>
          <w:lang w:val="hy-AM"/>
        </w:rPr>
        <w:lastRenderedPageBreak/>
        <w:t>Հավելված</w:t>
      </w:r>
      <w:r w:rsidR="007862B1" w:rsidRPr="00AF04FC">
        <w:rPr>
          <w:rFonts w:ascii="Arial LatArm" w:hAnsi="Arial LatArm" w:cs="Arial"/>
          <w:b/>
          <w:lang w:val="hy-AM"/>
        </w:rPr>
        <w:t xml:space="preserve"> 4.1</w:t>
      </w:r>
    </w:p>
    <w:p w:rsidR="007862B1" w:rsidRPr="00AF04FC" w:rsidRDefault="001C41FC" w:rsidP="007862B1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6C50D5">
        <w:rPr>
          <w:rFonts w:ascii="Sylfaen" w:hAnsi="Sylfaen"/>
          <w:i/>
          <w:lang w:val="hy-AM"/>
        </w:rPr>
        <w:t>ԱՄԱԳՄ</w:t>
      </w:r>
      <w:r w:rsidRPr="00F9486B">
        <w:rPr>
          <w:rFonts w:ascii="Sylfaen" w:hAnsi="Sylfaen"/>
          <w:i/>
          <w:lang w:val="af-ZA"/>
        </w:rPr>
        <w:t>_</w:t>
      </w:r>
      <w:r w:rsidRPr="006C50D5">
        <w:rPr>
          <w:rFonts w:ascii="Sylfaen" w:hAnsi="Sylfaen"/>
          <w:i/>
          <w:lang w:val="hy-AM"/>
        </w:rPr>
        <w:t>ԳՀԱՊՁԲ</w:t>
      </w:r>
      <w:r w:rsidRPr="00F9486B">
        <w:rPr>
          <w:rFonts w:ascii="Sylfaen" w:hAnsi="Sylfaen"/>
          <w:i/>
          <w:lang w:val="af-ZA"/>
        </w:rPr>
        <w:t xml:space="preserve"> </w:t>
      </w:r>
      <w:r w:rsidRPr="00C35D56">
        <w:rPr>
          <w:rFonts w:ascii="Arial" w:hAnsi="Arial" w:cs="Arial"/>
          <w:i/>
          <w:color w:val="FF0000"/>
          <w:lang w:val="af-ZA"/>
        </w:rPr>
        <w:t>-20/01</w:t>
      </w:r>
      <w:r w:rsidRPr="00AF04FC">
        <w:rPr>
          <w:i/>
          <w:u w:val="single"/>
          <w:lang w:val="af-ZA"/>
        </w:rPr>
        <w:t xml:space="preserve"> </w:t>
      </w:r>
      <w:r w:rsidR="007862B1" w:rsidRPr="00AF04FC">
        <w:rPr>
          <w:rFonts w:ascii="Arial" w:hAnsi="Arial" w:cs="Arial"/>
          <w:b/>
          <w:lang w:val="hy-AM"/>
        </w:rPr>
        <w:t>ծածկագրով</w:t>
      </w:r>
    </w:p>
    <w:p w:rsidR="007862B1" w:rsidRPr="000730A7" w:rsidRDefault="00D43BB2" w:rsidP="007862B1">
      <w:pPr>
        <w:pStyle w:val="31"/>
        <w:spacing w:line="240" w:lineRule="auto"/>
        <w:jc w:val="right"/>
        <w:rPr>
          <w:rFonts w:ascii="Arial LatArm" w:hAnsi="Arial LatArm" w:cs="Sylfaen"/>
          <w:b/>
          <w:color w:val="FF0000"/>
          <w:lang w:val="hy-AM"/>
        </w:rPr>
      </w:pPr>
      <w:r w:rsidRPr="000730A7">
        <w:rPr>
          <w:rFonts w:ascii="Arial" w:hAnsi="Arial" w:cs="Arial"/>
          <w:b/>
          <w:color w:val="FF0000"/>
          <w:lang w:val="hy-AM"/>
        </w:rPr>
        <w:t>Գնանշման հարցման ընթացակարգի</w:t>
      </w:r>
      <w:r w:rsidR="007862B1" w:rsidRPr="000730A7">
        <w:rPr>
          <w:rFonts w:ascii="Arial LatArm" w:hAnsi="Arial LatArm" w:cs="Arial"/>
          <w:b/>
          <w:color w:val="FF0000"/>
          <w:lang w:val="hy-AM"/>
        </w:rPr>
        <w:t xml:space="preserve"> </w:t>
      </w:r>
      <w:r w:rsidR="007862B1" w:rsidRPr="000730A7">
        <w:rPr>
          <w:rFonts w:ascii="Arial" w:hAnsi="Arial" w:cs="Arial"/>
          <w:b/>
          <w:color w:val="FF0000"/>
          <w:lang w:val="hy-AM"/>
        </w:rPr>
        <w:t>հրավերի</w:t>
      </w:r>
    </w:p>
    <w:p w:rsidR="007862B1" w:rsidRPr="00AF04FC" w:rsidRDefault="007862B1" w:rsidP="007862B1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:rsidR="007862B1" w:rsidRPr="00AF04FC" w:rsidRDefault="007862B1" w:rsidP="007862B1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b/>
          <w:sz w:val="18"/>
          <w:szCs w:val="18"/>
          <w:lang w:val="hy-AM"/>
        </w:rPr>
        <w:t xml:space="preserve">       </w:t>
      </w:r>
      <w:r w:rsidRPr="00AF04FC">
        <w:rPr>
          <w:rFonts w:ascii="Arial" w:hAnsi="Arial" w:cs="Arial"/>
          <w:b/>
          <w:sz w:val="20"/>
          <w:szCs w:val="20"/>
          <w:lang w:val="hy-AM"/>
        </w:rPr>
        <w:t>ՏՈւԺԱՆՔԻ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ՄԱՍԻՆ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ՀԱՄԱՁԱՅՆԱԳԻՐ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</w:p>
    <w:p w:rsidR="00631658" w:rsidRPr="00AF04FC" w:rsidRDefault="00631658" w:rsidP="007862B1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b/>
          <w:sz w:val="18"/>
          <w:szCs w:val="18"/>
          <w:lang w:val="hy-AM"/>
        </w:rPr>
        <w:t xml:space="preserve">         (</w:t>
      </w:r>
      <w:r w:rsidR="001C7C1A" w:rsidRPr="00AF04FC">
        <w:rPr>
          <w:rFonts w:ascii="Arial" w:hAnsi="Arial" w:cs="Arial"/>
          <w:b/>
          <w:sz w:val="18"/>
          <w:szCs w:val="18"/>
          <w:lang w:val="hy-AM"/>
        </w:rPr>
        <w:t>որակավորման</w:t>
      </w:r>
      <w:r w:rsidR="001C7C1A" w:rsidRPr="00AF04FC">
        <w:rPr>
          <w:rFonts w:ascii="Arial LatArm" w:hAnsi="Arial LatArm" w:cs="GHEA Grapalat"/>
          <w:b/>
          <w:sz w:val="18"/>
          <w:szCs w:val="18"/>
          <w:lang w:val="hy-AM"/>
        </w:rPr>
        <w:t xml:space="preserve"> </w:t>
      </w:r>
      <w:r w:rsidRPr="00AF04FC">
        <w:rPr>
          <w:rFonts w:ascii="Arial" w:hAnsi="Arial" w:cs="Arial"/>
          <w:b/>
          <w:sz w:val="18"/>
          <w:szCs w:val="18"/>
          <w:lang w:val="hy-AM"/>
        </w:rPr>
        <w:t>ապահովում</w:t>
      </w:r>
      <w:r w:rsidRPr="00AF04FC">
        <w:rPr>
          <w:rFonts w:ascii="Arial LatArm" w:hAnsi="Arial LatArm" w:cs="GHEA Grapalat"/>
          <w:b/>
          <w:sz w:val="18"/>
          <w:szCs w:val="18"/>
          <w:lang w:val="hy-AM"/>
        </w:rPr>
        <w:t>)</w:t>
      </w:r>
    </w:p>
    <w:p w:rsidR="007862B1" w:rsidRPr="00AF04FC" w:rsidRDefault="007862B1" w:rsidP="007862B1">
      <w:pPr>
        <w:rPr>
          <w:rFonts w:ascii="Arial LatArm" w:hAnsi="Arial LatArm" w:cs="GHEA Grapalat"/>
          <w:b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          </w:t>
      </w:r>
    </w:p>
    <w:p w:rsidR="007862B1" w:rsidRPr="00AF04FC" w:rsidRDefault="007862B1" w:rsidP="007862B1">
      <w:pPr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   </w:t>
      </w:r>
      <w:r w:rsidR="001C41FC" w:rsidRPr="006C50D5">
        <w:rPr>
          <w:rFonts w:ascii="Arial LatArm" w:hAnsi="Arial LatArm" w:cs="GHEA Grapalat"/>
          <w:sz w:val="20"/>
          <w:szCs w:val="20"/>
          <w:lang w:val="hy-AM"/>
        </w:rPr>
        <w:tab/>
      </w:r>
      <w:r w:rsidR="001C41FC" w:rsidRPr="006C50D5">
        <w:rPr>
          <w:rFonts w:ascii="Sylfaen" w:hAnsi="Sylfaen" w:cs="GHEA Grapalat"/>
          <w:sz w:val="20"/>
          <w:szCs w:val="20"/>
          <w:lang w:val="hy-AM"/>
        </w:rPr>
        <w:t>գ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.</w:t>
      </w:r>
      <w:r w:rsidR="001C41FC" w:rsidRPr="006C50D5">
        <w:rPr>
          <w:rFonts w:ascii="Sylfaen" w:hAnsi="Sylfaen" w:cs="GHEA Grapalat"/>
          <w:sz w:val="20"/>
          <w:szCs w:val="20"/>
          <w:lang w:val="hy-AM"/>
        </w:rPr>
        <w:t>Արարատ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  <w:t xml:space="preserve">            </w:t>
      </w:r>
      <w:r w:rsidRPr="00AF04FC">
        <w:rPr>
          <w:rFonts w:ascii="Arial LatArm" w:hAnsi="Arial LatArm"/>
          <w:sz w:val="20"/>
          <w:szCs w:val="20"/>
          <w:lang w:val="hy-AM"/>
        </w:rPr>
        <w:t>«</w:t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 xml:space="preserve">          </w:t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20   </w:t>
      </w:r>
      <w:r w:rsidRPr="00AF04FC">
        <w:rPr>
          <w:rFonts w:ascii="Arial" w:hAnsi="Arial" w:cs="Arial"/>
          <w:sz w:val="20"/>
          <w:szCs w:val="20"/>
          <w:lang w:val="hy-AM"/>
        </w:rPr>
        <w:t>թ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.**</w:t>
      </w:r>
    </w:p>
    <w:p w:rsidR="007862B1" w:rsidRPr="00AF04FC" w:rsidRDefault="007862B1" w:rsidP="007862B1">
      <w:pPr>
        <w:rPr>
          <w:rFonts w:ascii="Arial LatArm" w:hAnsi="Arial LatArm" w:cs="GHEA Grapalat"/>
          <w:sz w:val="20"/>
          <w:szCs w:val="20"/>
          <w:lang w:val="hy-AM"/>
        </w:rPr>
      </w:pPr>
    </w:p>
    <w:p w:rsidR="007862B1" w:rsidRPr="00AF04FC" w:rsidRDefault="007862B1" w:rsidP="007862B1">
      <w:pPr>
        <w:jc w:val="both"/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դեմս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տնօրեն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</w:p>
    <w:p w:rsidR="007862B1" w:rsidRPr="00AF04FC" w:rsidRDefault="007862B1" w:rsidP="007862B1">
      <w:pPr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անվանումը</w:t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  <w:t xml:space="preserve">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տնօրենի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անուն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ազգանունը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անձնագրային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տվյալները</w:t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որը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գործում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կանոնադրության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հիման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վրա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` (</w:t>
      </w:r>
      <w:r w:rsidRPr="00AF04FC">
        <w:rPr>
          <w:rFonts w:ascii="Arial" w:hAnsi="Arial" w:cs="Arial"/>
          <w:sz w:val="20"/>
          <w:szCs w:val="20"/>
          <w:lang w:val="hy-AM"/>
        </w:rPr>
        <w:t>այսուհետև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Ընկերություն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), </w:t>
      </w:r>
      <w:r w:rsidRPr="00AF04FC">
        <w:rPr>
          <w:rFonts w:ascii="Arial" w:hAnsi="Arial" w:cs="Arial"/>
          <w:sz w:val="20"/>
          <w:szCs w:val="20"/>
          <w:lang w:val="hy-AM"/>
        </w:rPr>
        <w:t>սույնով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միակողմանի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սահմանում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հետևյալ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տուժանքի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վճարման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համաձայնությունը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.</w:t>
      </w:r>
    </w:p>
    <w:p w:rsidR="007862B1" w:rsidRPr="00AF04FC" w:rsidRDefault="007862B1" w:rsidP="007862B1">
      <w:pPr>
        <w:ind w:firstLine="708"/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:rsidR="007862B1" w:rsidRPr="00AF04FC" w:rsidRDefault="007862B1" w:rsidP="007862B1">
      <w:pPr>
        <w:numPr>
          <w:ilvl w:val="0"/>
          <w:numId w:val="6"/>
        </w:numPr>
        <w:jc w:val="center"/>
        <w:rPr>
          <w:rFonts w:ascii="Arial LatArm" w:hAnsi="Arial LatArm" w:cs="GHEA Grapalat"/>
          <w:b/>
          <w:bCs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Հ</w:t>
      </w:r>
      <w:r w:rsidRPr="00AF04FC">
        <w:rPr>
          <w:rFonts w:ascii="Arial" w:hAnsi="Arial" w:cs="Arial"/>
          <w:b/>
          <w:sz w:val="20"/>
          <w:szCs w:val="20"/>
        </w:rPr>
        <w:t>ամաձայնության</w:t>
      </w:r>
      <w:r w:rsidRPr="00AF04FC">
        <w:rPr>
          <w:rFonts w:ascii="Arial LatArm" w:hAnsi="Arial LatArm" w:cs="GHEA Grapalat"/>
          <w:b/>
          <w:sz w:val="20"/>
          <w:szCs w:val="20"/>
        </w:rPr>
        <w:t xml:space="preserve"> </w:t>
      </w:r>
      <w:r w:rsidRPr="00AF04FC">
        <w:rPr>
          <w:rFonts w:ascii="Arial" w:hAnsi="Arial" w:cs="Arial"/>
          <w:b/>
          <w:sz w:val="20"/>
          <w:szCs w:val="20"/>
        </w:rPr>
        <w:t>առարկան</w:t>
      </w:r>
    </w:p>
    <w:p w:rsidR="007862B1" w:rsidRPr="00AF04FC" w:rsidRDefault="007862B1" w:rsidP="007862B1">
      <w:pPr>
        <w:jc w:val="both"/>
        <w:rPr>
          <w:rFonts w:ascii="Arial LatArm" w:hAnsi="Arial LatArm" w:cs="GHEA Grapalat"/>
          <w:b/>
          <w:bCs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ab/>
      </w:r>
      <w:r w:rsidRPr="00AF04FC">
        <w:rPr>
          <w:rFonts w:ascii="Arial LatArm" w:hAnsi="Arial LatArm" w:cs="GHEA Grapalat"/>
          <w:sz w:val="20"/>
          <w:szCs w:val="20"/>
          <w:lang w:val="pt-BR"/>
        </w:rPr>
        <w:tab/>
        <w:t xml:space="preserve">                               </w:t>
      </w:r>
    </w:p>
    <w:p w:rsidR="007862B1" w:rsidRPr="00AF04FC" w:rsidRDefault="007862B1" w:rsidP="007862B1">
      <w:pPr>
        <w:numPr>
          <w:ilvl w:val="1"/>
          <w:numId w:val="7"/>
        </w:numPr>
        <w:ind w:left="0"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" w:hAnsi="Arial" w:cs="Arial"/>
          <w:sz w:val="20"/>
          <w:szCs w:val="20"/>
          <w:lang w:val="pt-BR"/>
        </w:rPr>
        <w:t>Ընկերությունը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մասնակցում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է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="001C41FC">
        <w:rPr>
          <w:rFonts w:ascii="Sylfaen" w:hAnsi="Sylfaen" w:cs="GHEA Grapalat"/>
          <w:sz w:val="20"/>
          <w:szCs w:val="20"/>
          <w:u w:val="single"/>
          <w:lang w:val="pt-BR"/>
        </w:rPr>
        <w:t>Արարատ գյուղի մանկապարտեղ ՀՈԱԿ-ի</w:t>
      </w:r>
      <w:r w:rsidRPr="00AF04FC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Pr="00AF04FC">
        <w:rPr>
          <w:rFonts w:ascii="Arial LatArm" w:hAnsi="Arial LatArm" w:cs="GHEA Grapalat"/>
          <w:sz w:val="20"/>
          <w:szCs w:val="20"/>
          <w:lang w:val="pt-BR"/>
        </w:rPr>
        <w:t>*  (</w:t>
      </w:r>
      <w:r w:rsidRPr="00AF04FC">
        <w:rPr>
          <w:rFonts w:ascii="Arial" w:hAnsi="Arial" w:cs="Arial"/>
          <w:sz w:val="20"/>
          <w:szCs w:val="20"/>
          <w:lang w:val="pt-BR"/>
        </w:rPr>
        <w:t>այսուհետ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AF04FC">
        <w:rPr>
          <w:rFonts w:ascii="Arial" w:hAnsi="Arial" w:cs="Arial"/>
          <w:sz w:val="20"/>
          <w:szCs w:val="20"/>
          <w:lang w:val="pt-BR"/>
        </w:rPr>
        <w:t>Պատվիրատու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Pr="00AF04FC">
        <w:rPr>
          <w:rFonts w:ascii="Arial" w:hAnsi="Arial" w:cs="Arial"/>
          <w:sz w:val="20"/>
          <w:szCs w:val="20"/>
          <w:lang w:val="pt-BR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</w:p>
    <w:p w:rsidR="007862B1" w:rsidRPr="00AF04FC" w:rsidRDefault="007862B1" w:rsidP="007862B1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                                                         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պատվիրատուի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անվանումը</w:t>
      </w:r>
    </w:p>
    <w:p w:rsidR="007862B1" w:rsidRPr="00AF04FC" w:rsidRDefault="007862B1" w:rsidP="007862B1">
      <w:pPr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" w:hAnsi="Arial" w:cs="Arial"/>
          <w:sz w:val="20"/>
          <w:szCs w:val="20"/>
          <w:lang w:val="pt-BR"/>
        </w:rPr>
        <w:t>կազմակերպված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AF04FC">
        <w:rPr>
          <w:rFonts w:ascii="Arial LatArm" w:hAnsi="Arial LatArm" w:cs="GHEA Grapalat"/>
          <w:sz w:val="20"/>
          <w:szCs w:val="20"/>
          <w:u w:val="single"/>
          <w:lang w:val="pt-BR"/>
        </w:rPr>
        <w:t xml:space="preserve"> </w:t>
      </w:r>
      <w:r w:rsidRPr="00AF04FC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="001C41FC">
        <w:rPr>
          <w:rFonts w:ascii="Sylfaen" w:hAnsi="Sylfaen"/>
          <w:i/>
          <w:lang w:val="ru-RU"/>
        </w:rPr>
        <w:t>ԱՄԱԳՄ</w:t>
      </w:r>
      <w:r w:rsidR="001C41FC" w:rsidRPr="00F9486B">
        <w:rPr>
          <w:rFonts w:ascii="Sylfaen" w:hAnsi="Sylfaen"/>
          <w:i/>
          <w:lang w:val="af-ZA"/>
        </w:rPr>
        <w:t>_</w:t>
      </w:r>
      <w:r w:rsidR="001C41FC">
        <w:rPr>
          <w:rFonts w:ascii="Sylfaen" w:hAnsi="Sylfaen"/>
          <w:i/>
          <w:lang w:val="ru-RU"/>
        </w:rPr>
        <w:t>ԳՀԱՊՁԲ</w:t>
      </w:r>
      <w:r w:rsidR="001C41FC" w:rsidRPr="00F9486B">
        <w:rPr>
          <w:rFonts w:ascii="Sylfaen" w:hAnsi="Sylfaen"/>
          <w:i/>
          <w:lang w:val="af-ZA"/>
        </w:rPr>
        <w:t xml:space="preserve"> </w:t>
      </w:r>
      <w:r w:rsidR="001C41FC" w:rsidRPr="00C35D56">
        <w:rPr>
          <w:rFonts w:ascii="Arial" w:hAnsi="Arial" w:cs="Arial"/>
          <w:i/>
          <w:color w:val="FF0000"/>
          <w:lang w:val="af-ZA"/>
        </w:rPr>
        <w:t>-20/01</w:t>
      </w:r>
      <w:r w:rsidR="001C41FC" w:rsidRPr="00AF04FC">
        <w:rPr>
          <w:i/>
          <w:u w:val="single"/>
          <w:lang w:val="af-ZA"/>
        </w:rPr>
        <w:t xml:space="preserve"> 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* </w:t>
      </w:r>
      <w:r w:rsidRPr="00AF04FC">
        <w:rPr>
          <w:rFonts w:ascii="Arial" w:hAnsi="Arial" w:cs="Arial"/>
          <w:sz w:val="20"/>
          <w:szCs w:val="20"/>
          <w:lang w:val="pt-BR"/>
        </w:rPr>
        <w:t>ծածկագրով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գնման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ընթացակարգին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>:</w:t>
      </w:r>
    </w:p>
    <w:p w:rsidR="007862B1" w:rsidRPr="00AF04FC" w:rsidRDefault="007862B1" w:rsidP="007862B1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ընթացակարգի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ծածկագիրը</w:t>
      </w:r>
    </w:p>
    <w:p w:rsidR="007862B1" w:rsidRPr="00AF04FC" w:rsidRDefault="006E35C3" w:rsidP="006E35C3">
      <w:pPr>
        <w:ind w:firstLine="360"/>
        <w:jc w:val="both"/>
        <w:rPr>
          <w:rFonts w:ascii="Arial LatArm" w:hAnsi="Arial LatArm" w:cs="GHEA Grapalat"/>
          <w:color w:val="5B9BD5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>1.</w:t>
      </w:r>
      <w:r w:rsidR="000149F3" w:rsidRPr="00AF04FC">
        <w:rPr>
          <w:rFonts w:ascii="Arial LatArm" w:hAnsi="Arial LatArm" w:cs="GHEA Grapalat"/>
          <w:sz w:val="20"/>
          <w:szCs w:val="20"/>
          <w:lang w:val="pt-BR"/>
        </w:rPr>
        <w:t>2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Որպես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գնման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ընթացակարգի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արդյունքում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ընտրված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մասնակից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AF04FC">
        <w:rPr>
          <w:rFonts w:ascii="Arial" w:hAnsi="Arial" w:cs="Arial"/>
          <w:sz w:val="20"/>
          <w:szCs w:val="20"/>
          <w:lang w:val="pt-BR"/>
        </w:rPr>
        <w:t>կնքվելիք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պայմանագրով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նախատեսված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պարտավորությունների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կատարման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համար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անհրաժեշտ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որակավորման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ապահովում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Ընկերությունը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Պատվիրատուին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է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ներկայացնում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սույն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տուժանքի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համաձայնագիրը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և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կից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վճարման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պահանջագիրը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լրացված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և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հաստատված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Ընկերության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կողմից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: </w:t>
      </w:r>
    </w:p>
    <w:p w:rsidR="007862B1" w:rsidRPr="00AF04FC" w:rsidRDefault="000149F3" w:rsidP="000149F3">
      <w:pPr>
        <w:ind w:firstLine="360"/>
        <w:jc w:val="both"/>
        <w:rPr>
          <w:rFonts w:ascii="Arial LatArm" w:hAnsi="Arial LatArm" w:cs="GHEA Grapalat"/>
          <w:color w:val="000000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color w:val="000000"/>
          <w:sz w:val="20"/>
          <w:szCs w:val="20"/>
          <w:lang w:val="pt-BR"/>
        </w:rPr>
        <w:t xml:space="preserve">1.3 </w:t>
      </w:r>
      <w:r w:rsidR="007862B1" w:rsidRPr="00AF04FC">
        <w:rPr>
          <w:rFonts w:ascii="Arial" w:hAnsi="Arial" w:cs="Arial"/>
          <w:color w:val="000000"/>
          <w:sz w:val="20"/>
          <w:szCs w:val="20"/>
          <w:lang w:val="pt-BR"/>
        </w:rPr>
        <w:t>Ընկերությունը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pt-BR"/>
        </w:rPr>
        <w:t>տուժանքի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pt-BR"/>
        </w:rPr>
        <w:t>համաձայնագ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ր</w:t>
      </w:r>
      <w:r w:rsidR="007862B1" w:rsidRPr="00AF04FC">
        <w:rPr>
          <w:rFonts w:ascii="Arial" w:hAnsi="Arial" w:cs="Arial"/>
          <w:color w:val="000000"/>
          <w:sz w:val="20"/>
          <w:szCs w:val="20"/>
          <w:lang w:val="pt-BR"/>
        </w:rPr>
        <w:t>ի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ն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ներկայացվող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վճարման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E35C3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(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այսուհետ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Պահանջագիր</w:t>
      </w:r>
      <w:r w:rsidR="006E35C3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)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ստորագրմամբ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անհետկանչելիորեն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համաձայնվում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="007862B1" w:rsidRPr="00AF04FC">
        <w:rPr>
          <w:rFonts w:ascii="Arial" w:hAnsi="Arial" w:cs="Arial"/>
          <w:color w:val="000000"/>
          <w:sz w:val="20"/>
          <w:szCs w:val="20"/>
          <w:lang w:val="hy-AM"/>
        </w:rPr>
        <w:t>որ</w:t>
      </w:r>
      <w:r w:rsidR="006E35C3" w:rsidRPr="00AF04FC">
        <w:rPr>
          <w:rFonts w:ascii="Arial" w:hAnsi="Arial" w:cs="Arial"/>
          <w:color w:val="000000"/>
          <w:sz w:val="20"/>
          <w:szCs w:val="20"/>
          <w:lang w:val="hy-AM"/>
        </w:rPr>
        <w:t>՝</w:t>
      </w:r>
      <w:r w:rsidR="007862B1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</w:p>
    <w:p w:rsidR="007862B1" w:rsidRPr="00AF04FC" w:rsidRDefault="007862B1" w:rsidP="007862B1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ստորագրմամբ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Ընկերությունը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տալիս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հավաստումը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 LatArm" w:hAnsi="Arial LatArm" w:cs="Arial LatArm"/>
          <w:color w:val="000000"/>
          <w:sz w:val="20"/>
          <w:szCs w:val="20"/>
          <w:lang w:val="hy-AM"/>
        </w:rPr>
        <w:t>«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Վճարման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պայմանները</w:t>
      </w:r>
      <w:r w:rsidRPr="00AF04FC">
        <w:rPr>
          <w:rFonts w:ascii="Arial LatArm" w:hAnsi="Arial LatArm" w:cs="Arial LatArm"/>
          <w:color w:val="000000"/>
          <w:sz w:val="20"/>
          <w:szCs w:val="20"/>
          <w:lang w:val="hy-AM"/>
        </w:rPr>
        <w:t>»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դաշտում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Pr="00AF04FC">
        <w:rPr>
          <w:rFonts w:ascii="Arial LatArm" w:hAnsi="Arial LatArm" w:cs="Arial LatArm"/>
          <w:color w:val="000000"/>
          <w:sz w:val="20"/>
          <w:szCs w:val="20"/>
          <w:lang w:val="hy-AM"/>
        </w:rPr>
        <w:t>«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ակցեպտավորված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վճարման</w:t>
      </w:r>
      <w:r w:rsidRPr="00AF04FC">
        <w:rPr>
          <w:rFonts w:ascii="Arial LatArm" w:hAnsi="Arial LatArm" w:cs="Arial LatArm"/>
          <w:color w:val="000000"/>
          <w:sz w:val="20"/>
          <w:szCs w:val="20"/>
          <w:lang w:val="hy-AM"/>
        </w:rPr>
        <w:t>»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դեպքում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նշված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գումարի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գանձման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կապված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Ընկերությանը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սպասարկող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/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/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` /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այսուհետ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/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ստացված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չի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ներկայացնում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Ընկերությանը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լրացուցիչ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համաձայնություն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ստանալու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քանի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վրա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արդեն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դրվել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ստորագրությունը՝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ակցեպտավորման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նպատակով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: </w:t>
      </w:r>
    </w:p>
    <w:p w:rsidR="007862B1" w:rsidRPr="00AF04FC" w:rsidRDefault="007862B1" w:rsidP="007862B1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հիմք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հանդիսանում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Պահանջագրով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նշված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ամբողջ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գումարը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pt-BR"/>
        </w:rPr>
        <w:t>Ընկերության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հաշվից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գանձելու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համար՝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առանց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լրացուցիչ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ակցեպտավորման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: </w:t>
      </w:r>
    </w:p>
    <w:p w:rsidR="007862B1" w:rsidRPr="00AF04FC" w:rsidRDefault="007862B1" w:rsidP="007862B1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 </w:t>
      </w:r>
      <w:r w:rsidRPr="00AF04FC">
        <w:rPr>
          <w:rFonts w:ascii="Arial" w:hAnsi="Arial" w:cs="Arial"/>
          <w:color w:val="000000"/>
          <w:sz w:val="20"/>
          <w:szCs w:val="20"/>
          <w:lang w:val="pt-BR"/>
        </w:rPr>
        <w:t>Ընկերությունը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չի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գրավոր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եղանակով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Բանկին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կարգադրել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վրա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կանչելու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:rsidR="007862B1" w:rsidRPr="00AF04FC" w:rsidRDefault="007862B1" w:rsidP="007862B1">
      <w:pPr>
        <w:ind w:left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pt-BR"/>
        </w:rPr>
        <w:t>Ընկերությունը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հավաստում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ակցեպտավորել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տուժանքի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ամբողջ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գումարով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:rsidR="007862B1" w:rsidRPr="00AF04FC" w:rsidRDefault="007862B1" w:rsidP="007862B1">
      <w:pPr>
        <w:ind w:firstLine="426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ե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Ընկերությունը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սույնով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Բանկը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որևէ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պատասխանատվություն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չի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կրում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Պատվիրատուի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ներկայացված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վճարման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իրավաչափության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վավերականության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ներկայացման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ժամկետների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կատարումն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ապահովելու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Բանկի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իրականացվող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գործողությունների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: </w:t>
      </w:r>
    </w:p>
    <w:p w:rsidR="007862B1" w:rsidRPr="00AF04FC" w:rsidRDefault="000149F3" w:rsidP="000149F3">
      <w:pPr>
        <w:ind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>1.4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Ընկերության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կողմից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գնման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ընթացակարգի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արդյունքում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կնքված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պայմանագիրը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չկատարելու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կամ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ոչ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պատշաճ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կատարելու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դեպքում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6E35C3" w:rsidRPr="00AF04FC">
        <w:rPr>
          <w:rFonts w:ascii="Arial" w:hAnsi="Arial" w:cs="Arial"/>
          <w:sz w:val="20"/>
          <w:szCs w:val="20"/>
          <w:lang w:val="pt-BR"/>
        </w:rPr>
        <w:t>եթե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AF04FC">
        <w:rPr>
          <w:rFonts w:ascii="Arial" w:hAnsi="Arial" w:cs="Arial"/>
          <w:sz w:val="20"/>
          <w:szCs w:val="20"/>
          <w:lang w:val="pt-BR"/>
        </w:rPr>
        <w:t>այն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AF04FC">
        <w:rPr>
          <w:rFonts w:ascii="Arial" w:hAnsi="Arial" w:cs="Arial"/>
          <w:sz w:val="20"/>
          <w:szCs w:val="20"/>
          <w:lang w:val="pt-BR"/>
        </w:rPr>
        <w:t>հանգեցնում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AF04FC">
        <w:rPr>
          <w:rFonts w:ascii="Arial" w:hAnsi="Arial" w:cs="Arial"/>
          <w:sz w:val="20"/>
          <w:szCs w:val="20"/>
          <w:lang w:val="pt-BR"/>
        </w:rPr>
        <w:t>է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AF04FC">
        <w:rPr>
          <w:rFonts w:ascii="Arial" w:hAnsi="Arial" w:cs="Arial"/>
          <w:sz w:val="20"/>
          <w:szCs w:val="20"/>
          <w:lang w:val="pt-BR"/>
        </w:rPr>
        <w:t>Պատվիրատուի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AF04FC">
        <w:rPr>
          <w:rFonts w:ascii="Arial" w:hAnsi="Arial" w:cs="Arial"/>
          <w:sz w:val="20"/>
          <w:szCs w:val="20"/>
          <w:lang w:val="pt-BR"/>
        </w:rPr>
        <w:t>կողմից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AF04FC">
        <w:rPr>
          <w:rFonts w:ascii="Arial" w:hAnsi="Arial" w:cs="Arial"/>
          <w:sz w:val="20"/>
          <w:szCs w:val="20"/>
          <w:lang w:val="pt-BR"/>
        </w:rPr>
        <w:t>պայմանագրի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AF04FC">
        <w:rPr>
          <w:rFonts w:ascii="Arial" w:hAnsi="Arial" w:cs="Arial"/>
          <w:sz w:val="20"/>
          <w:szCs w:val="20"/>
          <w:lang w:val="pt-BR"/>
        </w:rPr>
        <w:t>միակողմանի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6E35C3" w:rsidRPr="00AF04FC">
        <w:rPr>
          <w:rFonts w:ascii="Arial" w:hAnsi="Arial" w:cs="Arial"/>
          <w:sz w:val="20"/>
          <w:szCs w:val="20"/>
          <w:lang w:val="pt-BR"/>
        </w:rPr>
        <w:t>լուծման</w:t>
      </w:r>
      <w:r w:rsidR="006E35C3" w:rsidRPr="00AF04FC">
        <w:rPr>
          <w:rFonts w:ascii="Arial LatArm" w:hAnsi="Arial LatArm" w:cs="GHEA Grapalat"/>
          <w:sz w:val="20"/>
          <w:szCs w:val="20"/>
          <w:lang w:val="pt-BR"/>
        </w:rPr>
        <w:t>,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Պատվիրատուն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սույն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տուժանքի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համաձայնագիրը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և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կից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բնօրինակներով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ներկայացնում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է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Բանկին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այդ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մասին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գրավոր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տեղեկացնելով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Ընկերությանը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: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Սույն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տուժանքի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համաձայնագիրը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և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կից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էլեկտրոնային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թվային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ստորագրությամբ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հաստատված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լինելու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դեպքում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դրանք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Բանկին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են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ներկայացվում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էլեկտրոնային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կրիչներով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ինչպես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նաև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դրանցից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արտատպված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թղթային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տարբերակներով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>:</w:t>
      </w:r>
    </w:p>
    <w:p w:rsidR="007862B1" w:rsidRPr="00AF04FC" w:rsidRDefault="007862B1" w:rsidP="000149F3">
      <w:pPr>
        <w:numPr>
          <w:ilvl w:val="1"/>
          <w:numId w:val="25"/>
        </w:numPr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Պատվիրատուն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բանկին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ներկայացնել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լրացուցիչ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:rsidR="007862B1" w:rsidRPr="00AF04FC" w:rsidRDefault="000149F3" w:rsidP="000149F3">
      <w:pPr>
        <w:ind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1.6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Բանկի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Պ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ահանջագրում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նշված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գումարի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վճարման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հետևանքով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առաջացած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ռիսկերի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(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Ընկերության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կրած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վնասների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և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բացասական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lastRenderedPageBreak/>
        <w:t>հետևանքների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համար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Բանկը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որևէ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պատասխանատվություն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չի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կրում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>: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Բանկը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պարտավոր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չէ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ստուգելու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պայմանագրի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պայմանները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խախտելու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փաստերը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>:</w:t>
      </w:r>
    </w:p>
    <w:p w:rsidR="007862B1" w:rsidRPr="00AF04FC" w:rsidRDefault="000149F3" w:rsidP="000149F3">
      <w:pPr>
        <w:ind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1.7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Այն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դեպքում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>,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երբ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հաշվի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միջոցները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չեն</w:t>
      </w:r>
      <w:r w:rsidR="007862B1"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բավարարում</w:t>
      </w:r>
      <w:r w:rsidR="007862B1" w:rsidRPr="00AF04FC">
        <w:rPr>
          <w:rFonts w:ascii="Arial" w:hAnsi="Arial" w:cs="Arial"/>
          <w:sz w:val="20"/>
          <w:szCs w:val="20"/>
        </w:rPr>
        <w:t>՝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Վճարող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բանկը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վճարման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պահանջագիրը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ստանալուց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հետո՝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2 (</w:t>
      </w:r>
      <w:r w:rsidR="007862B1" w:rsidRPr="00AF04FC">
        <w:rPr>
          <w:rFonts w:ascii="Arial" w:hAnsi="Arial" w:cs="Arial"/>
          <w:sz w:val="20"/>
          <w:szCs w:val="20"/>
        </w:rPr>
        <w:t>երկու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="007862B1" w:rsidRPr="00AF04FC">
        <w:rPr>
          <w:rFonts w:ascii="Arial" w:hAnsi="Arial" w:cs="Arial"/>
          <w:sz w:val="20"/>
          <w:szCs w:val="20"/>
        </w:rPr>
        <w:t>աշխատանքային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օրվա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ընթացքում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պետք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է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տեղեկացնի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Պատվիրատուին՝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գրավոր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</w:rPr>
        <w:t>ձևով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>:</w:t>
      </w:r>
    </w:p>
    <w:p w:rsidR="007862B1" w:rsidRPr="00AF04FC" w:rsidRDefault="000149F3" w:rsidP="000149F3">
      <w:pPr>
        <w:ind w:firstLine="360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1.8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Սույն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համաձայնագիրը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և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կից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hy-AM"/>
        </w:rPr>
        <w:t>Պ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ահանջագիրը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Բանկ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ներկայացնելուց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հետո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Բանկից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անկախ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պատճառներով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տասն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աշխատանքային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օրվա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ընթացքում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Պատվիրատուին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գումարը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չվճարվելու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դեպքում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Պատվիրատուն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չվճարման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հետ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կապված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Ընկերության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մասին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տեղեկությունները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փոխանցում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է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&lt;&lt;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ԱՔՌԱ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Քրեդիթ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Ռեփորթինգ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&gt;&gt;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ՓԲԸ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(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Վարկային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862B1" w:rsidRPr="00AF04FC">
        <w:rPr>
          <w:rFonts w:ascii="Arial" w:hAnsi="Arial" w:cs="Arial"/>
          <w:sz w:val="20"/>
          <w:szCs w:val="20"/>
          <w:lang w:val="pt-BR"/>
        </w:rPr>
        <w:t>բյուրո</w:t>
      </w:r>
      <w:r w:rsidR="007862B1" w:rsidRPr="00AF04FC">
        <w:rPr>
          <w:rFonts w:ascii="Arial LatArm" w:hAnsi="Arial LatArm" w:cs="GHEA Grapalat"/>
          <w:sz w:val="20"/>
          <w:szCs w:val="20"/>
          <w:lang w:val="pt-BR"/>
        </w:rPr>
        <w:t>):</w:t>
      </w:r>
    </w:p>
    <w:p w:rsidR="007862B1" w:rsidRPr="00AF04FC" w:rsidRDefault="007862B1" w:rsidP="007862B1">
      <w:pPr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:rsidR="007862B1" w:rsidRPr="00AF04FC" w:rsidRDefault="007862B1" w:rsidP="007862B1">
      <w:pPr>
        <w:numPr>
          <w:ilvl w:val="0"/>
          <w:numId w:val="6"/>
        </w:numPr>
        <w:jc w:val="center"/>
        <w:rPr>
          <w:rFonts w:ascii="Arial LatArm" w:hAnsi="Arial LatArm" w:cs="GHEA Grapalat"/>
          <w:b/>
          <w:bCs/>
          <w:sz w:val="20"/>
          <w:szCs w:val="20"/>
        </w:rPr>
      </w:pPr>
      <w:r w:rsidRPr="00AF04FC">
        <w:rPr>
          <w:rFonts w:ascii="Arial" w:hAnsi="Arial" w:cs="Arial"/>
          <w:b/>
          <w:bCs/>
          <w:sz w:val="20"/>
          <w:szCs w:val="20"/>
        </w:rPr>
        <w:t>Այլ</w:t>
      </w:r>
      <w:r w:rsidRPr="00AF04FC">
        <w:rPr>
          <w:rFonts w:ascii="Arial LatArm" w:hAnsi="Arial LatArm" w:cs="GHEA Grapalat"/>
          <w:b/>
          <w:bCs/>
          <w:sz w:val="20"/>
          <w:szCs w:val="20"/>
        </w:rPr>
        <w:t xml:space="preserve"> </w:t>
      </w:r>
      <w:r w:rsidRPr="00AF04FC">
        <w:rPr>
          <w:rFonts w:ascii="Arial" w:hAnsi="Arial" w:cs="Arial"/>
          <w:b/>
          <w:bCs/>
          <w:sz w:val="20"/>
          <w:szCs w:val="20"/>
        </w:rPr>
        <w:t>պայմաններ</w:t>
      </w:r>
    </w:p>
    <w:p w:rsidR="007862B1" w:rsidRPr="00AF04FC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</w:rPr>
        <w:t xml:space="preserve">2.1 </w:t>
      </w:r>
      <w:r w:rsidRPr="00AF04FC">
        <w:rPr>
          <w:rFonts w:ascii="Arial" w:hAnsi="Arial" w:cs="Arial"/>
          <w:sz w:val="20"/>
          <w:szCs w:val="20"/>
        </w:rPr>
        <w:t>Սույն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անհետկանչելի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,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ուժի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մեջ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մտնում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կողմից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վավերացման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պահից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ուժի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մեջ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մինչև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Պատվիրատուի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կողմից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կնքված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պայմանագրի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կատարման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արդյունքը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ամբողջական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ընդունվելու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օրվան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հաջորդող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քսաներորդ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աշխատանքային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օրը</w:t>
      </w:r>
      <w:r w:rsidR="00595213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595213" w:rsidRPr="00AF04FC">
        <w:rPr>
          <w:rFonts w:ascii="Arial" w:hAnsi="Arial" w:cs="Arial"/>
          <w:sz w:val="20"/>
          <w:szCs w:val="20"/>
        </w:rPr>
        <w:t>ներառյալ</w:t>
      </w:r>
      <w:r w:rsidRPr="00AF04FC">
        <w:rPr>
          <w:rFonts w:ascii="Arial" w:hAnsi="Arial" w:cs="Arial"/>
          <w:sz w:val="20"/>
          <w:szCs w:val="20"/>
        </w:rPr>
        <w:t>։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</w:p>
    <w:p w:rsidR="007862B1" w:rsidRPr="00AF04FC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>2.2.</w:t>
      </w:r>
      <w:r w:rsidRPr="00AF04FC">
        <w:rPr>
          <w:rFonts w:ascii="Arial" w:hAnsi="Arial" w:cs="Arial"/>
          <w:sz w:val="20"/>
          <w:szCs w:val="20"/>
          <w:lang w:val="hy-AM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Պատվիրատուի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Բանկին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ներկայացնելով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` </w:t>
      </w:r>
    </w:p>
    <w:p w:rsidR="007862B1" w:rsidRPr="00AF04FC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2.2.1. </w:t>
      </w:r>
      <w:r w:rsidRPr="00AF04FC">
        <w:rPr>
          <w:rFonts w:ascii="Arial" w:hAnsi="Arial" w:cs="Arial"/>
          <w:sz w:val="20"/>
          <w:szCs w:val="20"/>
          <w:lang w:val="hy-AM"/>
        </w:rPr>
        <w:t>Պատվիրատուի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հավաստվում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Ընկերությունը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թույլ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տվել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պայմանագրային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պարտավորությունների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խախտում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իսկ</w:t>
      </w:r>
    </w:p>
    <w:p w:rsidR="007862B1" w:rsidRPr="00AF04FC" w:rsidDel="00A13215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2.2.2.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հավաստվում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տուժանքի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պատշաճ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ստորագրված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իրավասու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անձի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:</w:t>
      </w:r>
    </w:p>
    <w:p w:rsidR="007862B1" w:rsidRPr="00AF04FC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2.3 </w:t>
      </w:r>
      <w:r w:rsidRPr="00AF04FC">
        <w:rPr>
          <w:rFonts w:ascii="Arial" w:hAnsi="Arial" w:cs="Arial"/>
          <w:sz w:val="20"/>
          <w:szCs w:val="20"/>
          <w:lang w:val="hy-AM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Համաձայնագրի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կապակցությամբ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ծագած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վեճերը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լուծվում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բանակցությունների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միջոցով։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Համաձայնություն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ձեռք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չբերելու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դեպքում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վեճերը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լուծվում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դատական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կարգով։</w:t>
      </w:r>
    </w:p>
    <w:p w:rsidR="007862B1" w:rsidRPr="00AF04FC" w:rsidRDefault="007862B1" w:rsidP="007862B1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:rsidR="007862B1" w:rsidRPr="00AF04FC" w:rsidRDefault="007862B1" w:rsidP="007862B1">
      <w:pPr>
        <w:ind w:firstLine="567"/>
        <w:jc w:val="center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3. </w:t>
      </w:r>
      <w:r w:rsidRPr="00AF04FC">
        <w:rPr>
          <w:rFonts w:ascii="Arial" w:hAnsi="Arial" w:cs="Arial"/>
          <w:b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հասցեն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b/>
          <w:sz w:val="20"/>
          <w:szCs w:val="20"/>
          <w:lang w:val="hy-AM"/>
        </w:rPr>
        <w:t>բանկային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վավերապայմանները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>`</w:t>
      </w:r>
    </w:p>
    <w:p w:rsidR="007862B1" w:rsidRPr="00AF04FC" w:rsidRDefault="007862B1" w:rsidP="007862B1">
      <w:pPr>
        <w:jc w:val="both"/>
        <w:rPr>
          <w:rFonts w:ascii="Arial LatArm" w:hAnsi="Arial LatArm" w:cs="GHEA Grapalat"/>
          <w:sz w:val="20"/>
          <w:szCs w:val="20"/>
          <w:u w:val="single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</w:p>
    <w:p w:rsidR="007862B1" w:rsidRPr="00AF04FC" w:rsidRDefault="007862B1" w:rsidP="007862B1">
      <w:pPr>
        <w:jc w:val="both"/>
        <w:rPr>
          <w:rFonts w:ascii="Arial LatArm" w:hAnsi="Arial LatArm"/>
          <w:sz w:val="18"/>
          <w:szCs w:val="18"/>
          <w:vertAlign w:val="superscript"/>
          <w:lang w:val="hy-AM"/>
        </w:rPr>
      </w:pPr>
      <w:r w:rsidRPr="00AF04FC">
        <w:rPr>
          <w:rFonts w:ascii="Arial LatArm" w:hAnsi="Arial LatArm"/>
          <w:sz w:val="18"/>
          <w:szCs w:val="18"/>
          <w:vertAlign w:val="superscript"/>
          <w:lang w:val="hy-AM"/>
        </w:rPr>
        <w:t xml:space="preserve">                               </w:t>
      </w:r>
      <w:r w:rsidRPr="00AF04FC">
        <w:rPr>
          <w:rFonts w:ascii="Arial" w:hAnsi="Arial" w:cs="Arial"/>
          <w:sz w:val="18"/>
          <w:szCs w:val="18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18"/>
          <w:szCs w:val="18"/>
          <w:vertAlign w:val="superscript"/>
          <w:lang w:val="hy-AM"/>
        </w:rPr>
        <w:t>անվանումը</w:t>
      </w:r>
    </w:p>
    <w:p w:rsidR="007862B1" w:rsidRPr="00AF04FC" w:rsidRDefault="007862B1" w:rsidP="007862B1">
      <w:pPr>
        <w:jc w:val="both"/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</w:pPr>
      <w:r w:rsidRPr="00AF04FC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</w:p>
    <w:p w:rsidR="007862B1" w:rsidRPr="00AF04FC" w:rsidRDefault="007862B1" w:rsidP="007862B1">
      <w:pPr>
        <w:jc w:val="both"/>
        <w:rPr>
          <w:rFonts w:ascii="Arial LatArm" w:hAnsi="Arial LatArm"/>
          <w:sz w:val="18"/>
          <w:szCs w:val="18"/>
          <w:vertAlign w:val="superscript"/>
          <w:lang w:val="hy-AM"/>
        </w:rPr>
      </w:pPr>
      <w:r w:rsidRPr="00AF04FC">
        <w:rPr>
          <w:rFonts w:ascii="Arial LatArm" w:hAnsi="Arial LatArm"/>
          <w:sz w:val="18"/>
          <w:szCs w:val="18"/>
          <w:vertAlign w:val="superscript"/>
          <w:lang w:val="hy-AM"/>
        </w:rPr>
        <w:t xml:space="preserve">                              </w:t>
      </w:r>
      <w:r w:rsidRPr="00AF04FC">
        <w:rPr>
          <w:rFonts w:ascii="Arial" w:hAnsi="Arial" w:cs="Arial"/>
          <w:sz w:val="18"/>
          <w:szCs w:val="18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18"/>
          <w:szCs w:val="18"/>
          <w:vertAlign w:val="superscript"/>
          <w:lang w:val="hy-AM"/>
        </w:rPr>
        <w:t>հասցեն</w:t>
      </w:r>
    </w:p>
    <w:p w:rsidR="007862B1" w:rsidRPr="00AF04FC" w:rsidRDefault="007862B1" w:rsidP="007862B1">
      <w:pPr>
        <w:jc w:val="both"/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</w:pP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</w:p>
    <w:p w:rsidR="007862B1" w:rsidRPr="00AF04FC" w:rsidRDefault="007862B1" w:rsidP="007862B1">
      <w:pPr>
        <w:jc w:val="both"/>
        <w:rPr>
          <w:rFonts w:ascii="Arial LatArm" w:hAnsi="Arial LatArm"/>
          <w:sz w:val="18"/>
          <w:szCs w:val="18"/>
          <w:vertAlign w:val="superscript"/>
          <w:lang w:val="hy-AM"/>
        </w:rPr>
      </w:pPr>
      <w:r w:rsidRPr="00AF04FC">
        <w:rPr>
          <w:rFonts w:ascii="Arial LatArm" w:hAnsi="Arial LatArm"/>
          <w:sz w:val="18"/>
          <w:szCs w:val="18"/>
          <w:vertAlign w:val="superscript"/>
          <w:lang w:val="hy-AM"/>
        </w:rPr>
        <w:t xml:space="preserve">              </w:t>
      </w:r>
      <w:r w:rsidRPr="00AF04FC">
        <w:rPr>
          <w:rFonts w:ascii="Arial" w:hAnsi="Arial" w:cs="Arial"/>
          <w:sz w:val="18"/>
          <w:szCs w:val="18"/>
          <w:vertAlign w:val="superscript"/>
          <w:lang w:val="hy-AM"/>
        </w:rPr>
        <w:t>ընկերությանը</w:t>
      </w:r>
      <w:r w:rsidRPr="00AF04FC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18"/>
          <w:szCs w:val="18"/>
          <w:vertAlign w:val="superscript"/>
          <w:lang w:val="hy-AM"/>
        </w:rPr>
        <w:t>սպասարկող</w:t>
      </w:r>
      <w:r w:rsidRPr="00AF04FC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18"/>
          <w:szCs w:val="18"/>
          <w:vertAlign w:val="superscript"/>
          <w:lang w:val="hy-AM"/>
        </w:rPr>
        <w:t>բանկի</w:t>
      </w:r>
      <w:r w:rsidRPr="00AF04FC">
        <w:rPr>
          <w:rFonts w:ascii="Arial LatArm" w:hAnsi="Arial LatArm"/>
          <w:sz w:val="18"/>
          <w:szCs w:val="18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18"/>
          <w:szCs w:val="18"/>
          <w:vertAlign w:val="superscript"/>
          <w:lang w:val="hy-AM"/>
        </w:rPr>
        <w:t>անվանումը</w:t>
      </w:r>
    </w:p>
    <w:p w:rsidR="007862B1" w:rsidRPr="00AF04FC" w:rsidRDefault="007862B1" w:rsidP="007862B1">
      <w:pPr>
        <w:jc w:val="both"/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</w:pP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  <w:tab/>
      </w:r>
    </w:p>
    <w:p w:rsidR="006E35C3" w:rsidRPr="00AF04FC" w:rsidRDefault="006E35C3" w:rsidP="007862B1">
      <w:pPr>
        <w:jc w:val="both"/>
        <w:rPr>
          <w:rFonts w:ascii="Arial LatArm" w:hAnsi="Arial LatArm"/>
          <w:sz w:val="18"/>
          <w:szCs w:val="18"/>
          <w:u w:val="single"/>
          <w:vertAlign w:val="superscript"/>
          <w:lang w:val="hy-AM"/>
        </w:rPr>
      </w:pPr>
    </w:p>
    <w:p w:rsidR="00334B2F" w:rsidRPr="00AF04FC" w:rsidRDefault="00334B2F" w:rsidP="00334B2F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Կ</w:t>
      </w:r>
      <w:r w:rsidRPr="00AF04FC">
        <w:rPr>
          <w:rFonts w:ascii="Arial LatArm" w:hAnsi="Arial LatArm"/>
          <w:sz w:val="20"/>
          <w:szCs w:val="20"/>
          <w:lang w:val="hy-AM"/>
        </w:rPr>
        <w:t>.</w:t>
      </w:r>
      <w:r w:rsidRPr="00AF04FC">
        <w:rPr>
          <w:rFonts w:ascii="Arial" w:hAnsi="Arial" w:cs="Arial"/>
          <w:sz w:val="20"/>
          <w:szCs w:val="20"/>
          <w:lang w:val="hy-AM"/>
        </w:rPr>
        <w:t>Տ</w:t>
      </w:r>
    </w:p>
    <w:p w:rsidR="00334B2F" w:rsidRPr="00AF04FC" w:rsidRDefault="00334B2F" w:rsidP="00334B2F">
      <w:pPr>
        <w:jc w:val="both"/>
        <w:rPr>
          <w:rFonts w:ascii="Arial LatArm" w:hAnsi="Arial LatArm"/>
          <w:sz w:val="20"/>
          <w:szCs w:val="20"/>
          <w:lang w:val="hy-AM"/>
        </w:rPr>
      </w:pPr>
    </w:p>
    <w:p w:rsidR="00334B2F" w:rsidRPr="00AF04FC" w:rsidRDefault="00334B2F" w:rsidP="00334B2F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Օր</w:t>
      </w:r>
      <w:r w:rsidRPr="00AF04FC">
        <w:rPr>
          <w:rFonts w:ascii="Arial LatArm" w:hAnsi="Arial LatArm"/>
          <w:sz w:val="20"/>
          <w:szCs w:val="20"/>
          <w:lang w:val="hy-AM"/>
        </w:rPr>
        <w:t>/</w:t>
      </w:r>
      <w:r w:rsidRPr="00AF04FC">
        <w:rPr>
          <w:rFonts w:ascii="Arial" w:hAnsi="Arial" w:cs="Arial"/>
          <w:sz w:val="20"/>
          <w:szCs w:val="20"/>
          <w:lang w:val="hy-AM"/>
        </w:rPr>
        <w:t>ամիս</w:t>
      </w:r>
      <w:r w:rsidRPr="00AF04FC">
        <w:rPr>
          <w:rFonts w:ascii="Arial LatArm" w:hAnsi="Arial LatArm"/>
          <w:sz w:val="20"/>
          <w:szCs w:val="20"/>
          <w:lang w:val="hy-AM"/>
        </w:rPr>
        <w:t>/</w:t>
      </w:r>
      <w:r w:rsidRPr="00AF04FC">
        <w:rPr>
          <w:rFonts w:ascii="Arial" w:hAnsi="Arial" w:cs="Arial"/>
          <w:sz w:val="20"/>
          <w:szCs w:val="20"/>
          <w:lang w:val="hy-AM"/>
        </w:rPr>
        <w:t>տարի</w:t>
      </w:r>
    </w:p>
    <w:p w:rsidR="006E35C3" w:rsidRPr="00AF04FC" w:rsidRDefault="006E35C3" w:rsidP="007862B1">
      <w:pPr>
        <w:jc w:val="both"/>
        <w:rPr>
          <w:rFonts w:ascii="Arial LatArm" w:hAnsi="Arial LatArm"/>
          <w:sz w:val="18"/>
          <w:szCs w:val="18"/>
          <w:vertAlign w:val="superscript"/>
          <w:lang w:val="hy-AM"/>
        </w:rPr>
      </w:pPr>
    </w:p>
    <w:p w:rsidR="007862B1" w:rsidRPr="00AF04FC" w:rsidRDefault="007862B1" w:rsidP="007862B1">
      <w:pPr>
        <w:jc w:val="both"/>
        <w:rPr>
          <w:rFonts w:ascii="Arial LatArm" w:hAnsi="Arial LatArm" w:cs="GHEA Grapalat"/>
          <w:i/>
          <w:sz w:val="18"/>
          <w:szCs w:val="18"/>
          <w:lang w:val="hy-AM"/>
        </w:rPr>
      </w:pPr>
    </w:p>
    <w:p w:rsidR="006E35C3" w:rsidRPr="00AF04FC" w:rsidRDefault="006E35C3" w:rsidP="006E35C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i/>
          <w:sz w:val="16"/>
          <w:szCs w:val="16"/>
          <w:lang w:val="hy-AM"/>
        </w:rPr>
      </w:pPr>
      <w:r w:rsidRPr="00AF04FC">
        <w:rPr>
          <w:rFonts w:ascii="Arial LatArm" w:hAnsi="Arial LatArm" w:cs="Sylfaen"/>
          <w:i/>
          <w:sz w:val="16"/>
          <w:szCs w:val="16"/>
          <w:lang w:val="hy-AM"/>
        </w:rPr>
        <w:t xml:space="preserve">* </w:t>
      </w:r>
      <w:r w:rsidRPr="00AF04FC">
        <w:rPr>
          <w:rFonts w:ascii="Arial" w:hAnsi="Arial" w:cs="Arial"/>
          <w:i/>
          <w:sz w:val="16"/>
          <w:szCs w:val="16"/>
          <w:lang w:val="hy-AM"/>
        </w:rPr>
        <w:t>լրացվում</w:t>
      </w:r>
      <w:r w:rsidRPr="00AF04FC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է</w:t>
      </w:r>
      <w:r w:rsidRPr="00AF04FC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հանձնաժողովի</w:t>
      </w:r>
      <w:r w:rsidRPr="00AF04FC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քարտուղարի</w:t>
      </w:r>
      <w:r w:rsidRPr="00AF04FC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կողմից</w:t>
      </w:r>
      <w:r w:rsidRPr="00AF04FC">
        <w:rPr>
          <w:rFonts w:ascii="Arial LatArm" w:hAnsi="Arial LatArm"/>
          <w:i/>
          <w:sz w:val="16"/>
          <w:szCs w:val="16"/>
          <w:lang w:val="hy-AM"/>
        </w:rPr>
        <w:t xml:space="preserve">` </w:t>
      </w:r>
      <w:r w:rsidRPr="00AF04FC">
        <w:rPr>
          <w:rFonts w:ascii="Arial" w:hAnsi="Arial" w:cs="Arial"/>
          <w:i/>
          <w:sz w:val="16"/>
          <w:szCs w:val="16"/>
          <w:lang w:val="hy-AM"/>
        </w:rPr>
        <w:t>մինչև</w:t>
      </w:r>
      <w:r w:rsidRPr="00AF04FC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հրավերը</w:t>
      </w:r>
      <w:r w:rsidRPr="00AF04FC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տեղեկագրում</w:t>
      </w:r>
      <w:r w:rsidRPr="00AF04FC">
        <w:rPr>
          <w:rFonts w:ascii="Arial LatArm" w:hAnsi="Arial LatArm"/>
          <w:i/>
          <w:sz w:val="16"/>
          <w:szCs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szCs w:val="16"/>
          <w:lang w:val="hy-AM"/>
        </w:rPr>
        <w:t>հրապարակելը</w:t>
      </w:r>
      <w:r w:rsidRPr="00AF04FC">
        <w:rPr>
          <w:rFonts w:ascii="Arial LatArm" w:hAnsi="Arial LatArm"/>
          <w:i/>
          <w:sz w:val="16"/>
          <w:szCs w:val="16"/>
          <w:lang w:val="hy-AM"/>
        </w:rPr>
        <w:t>:</w:t>
      </w:r>
    </w:p>
    <w:p w:rsidR="00595213" w:rsidRPr="00AF04FC" w:rsidRDefault="007862B1" w:rsidP="00091EBC">
      <w:pPr>
        <w:pStyle w:val="31"/>
        <w:spacing w:line="240" w:lineRule="auto"/>
        <w:jc w:val="right"/>
        <w:rPr>
          <w:rFonts w:ascii="Arial LatArm" w:hAnsi="Arial LatArm"/>
          <w:b/>
          <w:lang w:val="hy-AM"/>
        </w:rPr>
      </w:pPr>
      <w:r w:rsidRPr="00AF04FC">
        <w:rPr>
          <w:rFonts w:ascii="Arial LatArm" w:hAnsi="Arial LatAr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595213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b/>
                <w:bCs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AF04FC">
              <w:rPr>
                <w:rFonts w:ascii="Arial" w:hAnsi="Arial" w:cs="Arial"/>
                <w:b/>
                <w:bCs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 w:cs="Arial"/>
                <w:b/>
                <w:bCs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20"/>
                <w:szCs w:val="20"/>
              </w:rPr>
              <w:t>ՊԱՀԱՆՋԱԳԻՐ</w:t>
            </w:r>
            <w:r w:rsidRPr="00AF04FC">
              <w:rPr>
                <w:rFonts w:ascii="Arial LatArm" w:hAnsi="Arial LatArm" w:cs="Sylfaen"/>
                <w:b/>
                <w:bCs/>
                <w:sz w:val="20"/>
                <w:szCs w:val="20"/>
              </w:rPr>
              <w:t xml:space="preserve">* </w:t>
            </w:r>
          </w:p>
          <w:p w:rsidR="00595213" w:rsidRPr="00AF04FC" w:rsidRDefault="00595213" w:rsidP="00CB0ADE">
            <w:pPr>
              <w:jc w:val="center"/>
              <w:rPr>
                <w:rFonts w:ascii="Arial LatArm" w:hAnsi="Arial LatArm" w:cs="Arial"/>
                <w:bCs/>
                <w:i/>
                <w:sz w:val="20"/>
                <w:szCs w:val="20"/>
              </w:rPr>
            </w:pPr>
          </w:p>
        </w:tc>
      </w:tr>
      <w:tr w:rsidR="00595213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Թիվ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595213" w:rsidRPr="00AF04FC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Ներկայացման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`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"___" 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20___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թ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</w:p>
        </w:tc>
      </w:tr>
      <w:tr w:rsidR="00595213" w:rsidRPr="00AF04FC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ազգանուն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</w:rPr>
              <w:t>Ընկերություն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AF04FC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5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կազմակերպություն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AF04FC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6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7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ՀՎՀՀ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8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ՀԾՀ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7829BF" w:rsidRDefault="00595213" w:rsidP="001C41FC">
            <w:pPr>
              <w:rPr>
                <w:rFonts w:ascii="Arial" w:hAnsi="Arial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9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ազգանուն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  <w:r w:rsidR="007829BF" w:rsidRPr="00151D3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1C41FC">
              <w:rPr>
                <w:rFonts w:ascii="Sylfaen" w:hAnsi="Sylfaen" w:cs="Arial"/>
                <w:sz w:val="20"/>
                <w:szCs w:val="20"/>
              </w:rPr>
              <w:t xml:space="preserve">Արարատ գյուղի մանկապարտեզ </w:t>
            </w:r>
            <w:r w:rsidR="007829BF" w:rsidRPr="00782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29BF">
              <w:rPr>
                <w:rFonts w:ascii="Sylfaen" w:hAnsi="Sylfaen" w:cs="Sylfaen"/>
                <w:sz w:val="20"/>
                <w:szCs w:val="20"/>
                <w:lang w:val="ru-RU"/>
              </w:rPr>
              <w:t>ՀՈԱԿ</w:t>
            </w:r>
          </w:p>
        </w:tc>
      </w:tr>
      <w:tr w:rsidR="00595213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  <w:lang w:val="ru-RU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 xml:space="preserve">10.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ՀԾՀ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</w:p>
        </w:tc>
      </w:tr>
      <w:tr w:rsidR="00595213" w:rsidRPr="00AF04FC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1C41FC" w:rsidRDefault="00595213" w:rsidP="001C41FC">
            <w:pPr>
              <w:rPr>
                <w:rFonts w:ascii="Calibri" w:hAnsi="Calibri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11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ՀՎՀՀ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  <w:r w:rsidR="007829BF" w:rsidRPr="00151D36">
              <w:rPr>
                <w:rFonts w:ascii="Calibri" w:hAnsi="Calibri" w:cs="Arial"/>
                <w:sz w:val="20"/>
                <w:szCs w:val="20"/>
                <w:lang w:val="ru-RU"/>
              </w:rPr>
              <w:t xml:space="preserve"> </w:t>
            </w:r>
            <w:r w:rsidR="001C41FC">
              <w:rPr>
                <w:rFonts w:ascii="Calibri" w:hAnsi="Calibri" w:cs="Arial"/>
                <w:sz w:val="20"/>
                <w:szCs w:val="20"/>
              </w:rPr>
              <w:t>04104639</w:t>
            </w:r>
          </w:p>
        </w:tc>
      </w:tr>
      <w:tr w:rsidR="00595213" w:rsidRPr="00AF04FC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151D36" w:rsidRDefault="00595213" w:rsidP="001C41FC">
            <w:pPr>
              <w:rPr>
                <w:rFonts w:ascii="Calibri" w:hAnsi="Calibri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ն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կազմակերպություն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բանկ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  <w:r w:rsidR="004349A1" w:rsidRPr="00151D3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4349A1">
              <w:t xml:space="preserve"> </w:t>
            </w:r>
            <w:r w:rsidR="001C41FC">
              <w:rPr>
                <w:rFonts w:ascii="Sylfaen" w:hAnsi="Sylfaen"/>
              </w:rPr>
              <w:t>ԱԳԲԱ ԿՐԵԴԻՏ ԱԳՐԻԿՈԼ</w:t>
            </w:r>
          </w:p>
        </w:tc>
      </w:tr>
      <w:tr w:rsidR="00595213" w:rsidRPr="00AF04FC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1475A1" w:rsidRDefault="00595213" w:rsidP="001C41FC">
            <w:pPr>
              <w:rPr>
                <w:rFonts w:ascii="Calibri" w:hAnsi="Calibri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հշ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.N)</w:t>
            </w:r>
            <w:r w:rsidR="004349A1" w:rsidRPr="00151D3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1C41FC">
              <w:rPr>
                <w:rFonts w:ascii="Calibri" w:hAnsi="Calibri" w:cs="Arial"/>
                <w:sz w:val="20"/>
                <w:szCs w:val="20"/>
              </w:rPr>
              <w:t>220399690076000</w:t>
            </w:r>
          </w:p>
        </w:tc>
      </w:tr>
      <w:tr w:rsidR="00595213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Arial"/>
                <w:sz w:val="20"/>
                <w:szCs w:val="20"/>
                <w:lang w:val="ru-RU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</w:rPr>
              <w:t>թվերով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595213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15.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թվերով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նախատեսված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մասնակի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կիրառվում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</w:p>
        </w:tc>
      </w:tr>
      <w:tr w:rsidR="00595213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6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Արժույթը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կոդով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)`</w:t>
            </w:r>
          </w:p>
        </w:tc>
      </w:tr>
      <w:tr w:rsidR="00595213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7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Գործարքի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նպատակը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 LatArm" w:hAnsi="Arial LatArm" w:cs="Sylfaen"/>
                <w:bCs/>
                <w:i/>
                <w:sz w:val="20"/>
                <w:szCs w:val="20"/>
              </w:rPr>
              <w:t>(</w:t>
            </w:r>
            <w:r w:rsidR="00631658" w:rsidRPr="00AF04FC">
              <w:rPr>
                <w:rFonts w:ascii="Arial" w:hAnsi="Arial" w:cs="Arial"/>
                <w:bCs/>
                <w:i/>
                <w:sz w:val="20"/>
                <w:szCs w:val="20"/>
              </w:rPr>
              <w:t>որակավորման</w:t>
            </w:r>
            <w:r w:rsidR="00631658" w:rsidRPr="00AF04FC">
              <w:rPr>
                <w:rFonts w:ascii="Arial LatArm" w:hAnsi="Arial LatArm" w:cs="Sylfaen"/>
                <w:bCs/>
                <w:i/>
                <w:sz w:val="20"/>
                <w:szCs w:val="20"/>
              </w:rPr>
              <w:t xml:space="preserve"> </w:t>
            </w:r>
            <w:r w:rsidR="00631658" w:rsidRPr="00AF04FC">
              <w:rPr>
                <w:rFonts w:ascii="Arial" w:hAnsi="Arial" w:cs="Arial"/>
                <w:bCs/>
                <w:i/>
                <w:sz w:val="20"/>
                <w:szCs w:val="20"/>
              </w:rPr>
              <w:t>ա</w:t>
            </w:r>
            <w:r w:rsidRPr="00AF04FC">
              <w:rPr>
                <w:rFonts w:ascii="Arial" w:hAnsi="Arial" w:cs="Arial"/>
                <w:bCs/>
                <w:i/>
                <w:sz w:val="20"/>
                <w:szCs w:val="20"/>
              </w:rPr>
              <w:t>պահովմ</w:t>
            </w:r>
            <w:r w:rsidRPr="00AF04FC">
              <w:rPr>
                <w:rFonts w:ascii="Arial" w:hAnsi="Arial" w:cs="Arial"/>
                <w:bCs/>
                <w:i/>
                <w:sz w:val="20"/>
                <w:szCs w:val="20"/>
                <w:lang w:val="hy-AM"/>
              </w:rPr>
              <w:t>ան</w:t>
            </w:r>
            <w:r w:rsidRPr="00AF04FC">
              <w:rPr>
                <w:rFonts w:ascii="Arial LatArm" w:hAnsi="Arial LatArm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Cs/>
                <w:i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 w:cs="Sylfaen"/>
                <w:bCs/>
                <w:i/>
                <w:sz w:val="20"/>
                <w:szCs w:val="20"/>
              </w:rPr>
              <w:t>)</w:t>
            </w:r>
          </w:p>
        </w:tc>
      </w:tr>
      <w:tr w:rsidR="00595213" w:rsidRPr="00AF04FC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8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հիմքերը՝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Փաստաթղթերի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այդ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թվում՝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տուժանքի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մասին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համաձայնագիրը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դրանց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համարները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>,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</w:t>
            </w:r>
            <w:r w:rsidRPr="00AF04FC">
              <w:rPr>
                <w:rFonts w:ascii="Arial" w:hAnsi="Arial" w:cs="Arial"/>
                <w:sz w:val="20"/>
                <w:szCs w:val="20"/>
              </w:rPr>
              <w:t>այմանագրի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ծածկագիրը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հիման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կատարվում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գանձումը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)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`</w:t>
            </w:r>
          </w:p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595213" w:rsidRPr="00AF04FC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  <w:lang w:val="hy-AM"/>
              </w:rPr>
            </w:pPr>
          </w:p>
        </w:tc>
      </w:tr>
      <w:tr w:rsidR="00595213" w:rsidRPr="00AF04FC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19.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պայմանները՝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&gt;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  <w:lang w:val="ru-RU"/>
              </w:rPr>
            </w:pPr>
          </w:p>
        </w:tc>
      </w:tr>
      <w:tr w:rsidR="00595213" w:rsidRPr="00AF04FC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20.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Առդիր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էջերի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քանակը՝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--- 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  </w:t>
            </w:r>
            <w:r w:rsidRPr="00AF04FC">
              <w:rPr>
                <w:rFonts w:ascii="Arial" w:hAnsi="Arial" w:cs="Arial"/>
                <w:sz w:val="20"/>
                <w:szCs w:val="20"/>
              </w:rPr>
              <w:t>էջ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</w:p>
        </w:tc>
      </w:tr>
      <w:tr w:rsidR="00595213" w:rsidRPr="00AF04FC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Courier New"/>
                <w:sz w:val="20"/>
                <w:szCs w:val="20"/>
              </w:rPr>
              <w:t> 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>22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ստորագրությունները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AF04FC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22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Տ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1.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 LatArm" w:hAnsi="Arial LatArm" w:cs="Courier New"/>
                <w:sz w:val="20"/>
                <w:szCs w:val="20"/>
              </w:rPr>
              <w:t> 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ստորագրությունները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`</w:t>
            </w:r>
          </w:p>
          <w:p w:rsidR="00595213" w:rsidRPr="00AF04FC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:rsidR="00595213" w:rsidRPr="00AF04FC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595213" w:rsidRPr="00AF04FC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595213" w:rsidRPr="00AF04FC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AF04FC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1.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Տ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:rsidR="00595213" w:rsidRPr="00AF04FC" w:rsidRDefault="00595213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</w:tc>
      </w:tr>
      <w:tr w:rsidR="00595213" w:rsidRPr="00AF04FC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2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ա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.  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</w:p>
          <w:p w:rsidR="00595213" w:rsidRPr="00AF04FC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595213" w:rsidRPr="00AF04FC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/____________________/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                                                     /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/</w:t>
            </w:r>
          </w:p>
          <w:p w:rsidR="00595213" w:rsidRPr="00AF04FC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2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ա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.  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</w:p>
          <w:p w:rsidR="00595213" w:rsidRPr="00AF04FC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595213" w:rsidRPr="00AF04FC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595213" w:rsidRPr="00AF04FC" w:rsidRDefault="00595213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:rsidR="00595213" w:rsidRPr="00AF04FC" w:rsidRDefault="00595213" w:rsidP="00CB0ADE">
            <w:pPr>
              <w:jc w:val="center"/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/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/</w:t>
            </w:r>
          </w:p>
          <w:p w:rsidR="00595213" w:rsidRPr="00AF04FC" w:rsidRDefault="00595213" w:rsidP="00CB0ADE">
            <w:pPr>
              <w:jc w:val="right"/>
              <w:rPr>
                <w:rFonts w:ascii="Arial LatArm" w:hAnsi="Arial LatArm" w:cs="Arial"/>
                <w:sz w:val="20"/>
                <w:szCs w:val="20"/>
                <w:lang w:val="hy-AM"/>
              </w:rPr>
            </w:pPr>
          </w:p>
        </w:tc>
      </w:tr>
      <w:tr w:rsidR="00595213" w:rsidRPr="00AF04FC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lastRenderedPageBreak/>
              <w:t>24.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Տ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2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20___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թ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</w:t>
            </w:r>
          </w:p>
          <w:p w:rsidR="00595213" w:rsidRPr="00AF04FC" w:rsidRDefault="00595213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23.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Տ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                   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23.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Կատարման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`          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"___" 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20___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թ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</w:p>
          <w:p w:rsidR="00595213" w:rsidRPr="00AF04FC" w:rsidRDefault="00595213" w:rsidP="00CB0ADE">
            <w:pPr>
              <w:rPr>
                <w:rFonts w:ascii="Arial LatArm" w:hAnsi="Arial LatArm" w:cs="Sylfaen"/>
                <w:color w:val="000000"/>
                <w:sz w:val="20"/>
                <w:szCs w:val="20"/>
              </w:rPr>
            </w:pPr>
          </w:p>
          <w:p w:rsidR="00595213" w:rsidRPr="00AF04FC" w:rsidRDefault="00595213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595213" w:rsidRPr="00AF04FC" w:rsidRDefault="00595213" w:rsidP="00CB0ADE">
            <w:pPr>
              <w:jc w:val="right"/>
              <w:rPr>
                <w:rFonts w:ascii="Arial LatArm" w:hAnsi="Arial LatArm" w:cs="Arial"/>
                <w:sz w:val="20"/>
                <w:szCs w:val="20"/>
              </w:rPr>
            </w:pPr>
          </w:p>
        </w:tc>
      </w:tr>
    </w:tbl>
    <w:p w:rsidR="00595213" w:rsidRPr="00AF04FC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595213" w:rsidRPr="00AF04FC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595213" w:rsidRPr="00AF04FC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595213" w:rsidRPr="00AF04FC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595213" w:rsidRPr="00AF04FC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595213" w:rsidRPr="00AF04FC" w:rsidRDefault="00595213" w:rsidP="00595213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AF04FC">
        <w:rPr>
          <w:rFonts w:ascii="Arial LatArm" w:hAnsi="Arial LatArm"/>
          <w:i/>
          <w:sz w:val="16"/>
          <w:lang w:val="hy-AM"/>
        </w:rPr>
        <w:t xml:space="preserve">* </w:t>
      </w:r>
      <w:r w:rsidRPr="00AF04FC">
        <w:rPr>
          <w:rFonts w:ascii="Arial" w:hAnsi="Arial" w:cs="Arial"/>
          <w:i/>
          <w:sz w:val="16"/>
          <w:lang w:val="hy-AM"/>
        </w:rPr>
        <w:t>Վճարման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պահանջագիրը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լրացվում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է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համաձայն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սույն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հրավերով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սահմանված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 LatArm" w:hAnsi="Arial LatArm" w:cs="Arial LatArm"/>
          <w:i/>
          <w:sz w:val="16"/>
          <w:lang w:val="hy-AM"/>
        </w:rPr>
        <w:t>«</w:t>
      </w:r>
      <w:r w:rsidRPr="00AF04FC">
        <w:rPr>
          <w:rFonts w:ascii="Arial" w:hAnsi="Arial" w:cs="Arial"/>
          <w:i/>
          <w:sz w:val="16"/>
          <w:lang w:val="hy-AM"/>
        </w:rPr>
        <w:t>Վճարման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պահանջագրի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պարտադիր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վավերապայմանների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և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լրացման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կարգի</w:t>
      </w:r>
      <w:r w:rsidRPr="00AF04FC">
        <w:rPr>
          <w:rFonts w:ascii="Arial LatArm" w:hAnsi="Arial LatArm" w:cs="Arial LatArm"/>
          <w:i/>
          <w:sz w:val="16"/>
          <w:lang w:val="hy-AM"/>
        </w:rPr>
        <w:t>»</w:t>
      </w:r>
      <w:r w:rsidRPr="00AF04FC">
        <w:rPr>
          <w:rFonts w:ascii="Arial LatArm" w:hAnsi="Arial LatArm"/>
          <w:i/>
          <w:sz w:val="16"/>
          <w:lang w:val="hy-AM"/>
        </w:rPr>
        <w:t>:</w:t>
      </w:r>
    </w:p>
    <w:p w:rsidR="00631658" w:rsidRPr="00AF04FC" w:rsidRDefault="00595213" w:rsidP="00631658">
      <w:pPr>
        <w:jc w:val="center"/>
        <w:rPr>
          <w:rFonts w:ascii="Arial LatArm" w:hAnsi="Arial LatArm"/>
          <w:b/>
          <w:sz w:val="22"/>
          <w:szCs w:val="22"/>
          <w:lang w:val="nl-NL"/>
        </w:rPr>
      </w:pPr>
      <w:r w:rsidRPr="00AF04FC">
        <w:rPr>
          <w:rFonts w:ascii="Arial LatArm" w:hAnsi="Arial LatArm"/>
          <w:b/>
          <w:lang w:val="hy-AM"/>
        </w:rPr>
        <w:br w:type="page"/>
      </w:r>
      <w:r w:rsidR="00631658" w:rsidRPr="00AF04FC">
        <w:rPr>
          <w:rFonts w:ascii="Arial" w:hAnsi="Arial" w:cs="Arial"/>
          <w:b/>
          <w:sz w:val="22"/>
          <w:szCs w:val="22"/>
          <w:lang w:val="hy-AM"/>
        </w:rPr>
        <w:lastRenderedPageBreak/>
        <w:t>Վճարման</w:t>
      </w:r>
      <w:r w:rsidR="00631658"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AF04FC">
        <w:rPr>
          <w:rFonts w:ascii="Arial" w:hAnsi="Arial" w:cs="Arial"/>
          <w:b/>
          <w:sz w:val="22"/>
          <w:szCs w:val="22"/>
          <w:lang w:val="hy-AM"/>
        </w:rPr>
        <w:t>պահանջագրի</w:t>
      </w:r>
      <w:r w:rsidR="00631658"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AF04FC">
        <w:rPr>
          <w:rFonts w:ascii="Arial" w:hAnsi="Arial" w:cs="Arial"/>
          <w:b/>
          <w:sz w:val="22"/>
          <w:szCs w:val="22"/>
          <w:lang w:val="hy-AM"/>
        </w:rPr>
        <w:t>պարտադիր</w:t>
      </w:r>
      <w:r w:rsidR="00631658"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AF04FC">
        <w:rPr>
          <w:rFonts w:ascii="Arial" w:hAnsi="Arial" w:cs="Arial"/>
          <w:b/>
          <w:sz w:val="22"/>
          <w:szCs w:val="22"/>
          <w:lang w:val="hy-AM"/>
        </w:rPr>
        <w:t>վավերապայմանները</w:t>
      </w:r>
      <w:r w:rsidR="00631658"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AF04FC">
        <w:rPr>
          <w:rFonts w:ascii="Arial" w:hAnsi="Arial" w:cs="Arial"/>
          <w:b/>
          <w:sz w:val="22"/>
          <w:szCs w:val="22"/>
          <w:lang w:val="hy-AM"/>
        </w:rPr>
        <w:t>և</w:t>
      </w:r>
      <w:r w:rsidR="00631658"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AF04FC">
        <w:rPr>
          <w:rFonts w:ascii="Arial" w:hAnsi="Arial" w:cs="Arial"/>
          <w:b/>
          <w:sz w:val="22"/>
          <w:szCs w:val="22"/>
          <w:lang w:val="hy-AM"/>
        </w:rPr>
        <w:t>լրացման</w:t>
      </w:r>
      <w:r w:rsidR="00631658"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="00631658" w:rsidRPr="00AF04FC">
        <w:rPr>
          <w:rFonts w:ascii="Arial" w:hAnsi="Arial" w:cs="Arial"/>
          <w:b/>
          <w:sz w:val="22"/>
          <w:szCs w:val="22"/>
          <w:lang w:val="hy-AM"/>
        </w:rPr>
        <w:t>ուղեցույցը</w:t>
      </w:r>
    </w:p>
    <w:p w:rsidR="00631658" w:rsidRPr="00AF04FC" w:rsidRDefault="00631658" w:rsidP="00631658">
      <w:pPr>
        <w:jc w:val="center"/>
        <w:rPr>
          <w:rFonts w:ascii="Arial LatArm" w:hAnsi="Arial LatArm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Հ</w:t>
            </w:r>
            <w:r w:rsidRPr="00AF04FC">
              <w:rPr>
                <w:rFonts w:ascii="Arial LatArm" w:hAnsi="Arial LatArm"/>
                <w:sz w:val="20"/>
                <w:szCs w:val="20"/>
              </w:rPr>
              <w:t>/</w:t>
            </w:r>
            <w:r w:rsidRPr="00AF04FC">
              <w:rPr>
                <w:rFonts w:ascii="Arial" w:hAnsi="Arial" w:cs="Arial"/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&lt;&lt;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պահանջագիր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&gt;&gt;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փաստաթղթի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Նշված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դաշտի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>/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վավերապայմանի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առկայությունը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Վավերապայմանի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լրացման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պահանջը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հետ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կապված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Վավերապայմանը</w:t>
            </w:r>
          </w:p>
          <w:p w:rsidR="00631658" w:rsidRPr="00AF04FC" w:rsidRDefault="00631658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լրացնող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կողմը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` </w:t>
            </w:r>
          </w:p>
          <w:p w:rsidR="00631658" w:rsidRPr="00AF04FC" w:rsidRDefault="00631658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շահառուն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կամ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վճարողը</w:t>
            </w:r>
          </w:p>
          <w:p w:rsidR="00631658" w:rsidRPr="00AF04FC" w:rsidRDefault="00631658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հետ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կապված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>)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5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Փաստաթղթի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Փաստաթղթի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պահանջագիր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&gt;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pStyle w:val="afe"/>
              <w:numPr>
                <w:ilvl w:val="0"/>
                <w:numId w:val="17"/>
              </w:numPr>
              <w:contextualSpacing/>
              <w:rPr>
                <w:rFonts w:ascii="Arial LatArm" w:hAnsi="Arial LatAr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ներկայացնելիս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pStyle w:val="afe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rial LatArm" w:hAnsi="Arial LatAr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ind w:left="132" w:hanging="132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օրը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pStyle w:val="afe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Arial LatArm" w:hAnsi="Arial LatAr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անունը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պետք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գանձվի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անունը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ազգանունը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եթե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ֆիզիկական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անվանումը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եթե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իրավաբանական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նաև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այլ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տվյալներ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ըստ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անհրաժեշտության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>: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ind w:left="252" w:hanging="252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անվանումը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բանկը</w:t>
            </w:r>
            <w:r w:rsidRPr="00AF04FC">
              <w:rPr>
                <w:rFonts w:ascii="Arial LatArm" w:hAnsi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կազմակերպությունում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պետք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գանձվի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Հայաստանի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Հանրապետության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նորմատիվ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իրավական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lastRenderedPageBreak/>
              <w:t>ակտերով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սահմաված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դեպքերում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երբ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հաշվառված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lastRenderedPageBreak/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lastRenderedPageBreak/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Հայաստանի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Հանրապետության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նորմատիվ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իրավական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ակտերով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սահմանված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դեպքերում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երբ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ֆիզիկական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հանդիսացող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ստացողի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անվանումը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նաև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այլ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տվյալներ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ըստ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հրավերով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գնումների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հետ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կապված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գործընթացում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Հայաստանի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Հանրապետության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նորմատիվ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իրավական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ակտերով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սահմանված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դեպքերում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երբ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հաշվառված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հարկատու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հրավերով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անվանումը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հրավերով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գանձապետական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վրա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պետք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փոխանցվեն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գանձված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հրավերով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թվերով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ենթակա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թվերով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և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բառերով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նախատեսված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մասնակի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գնումների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հետ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կապված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կիրառվում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եւ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կիրառվում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)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արժույթը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կոդով</w:t>
            </w:r>
            <w:r w:rsidRPr="00AF04FC">
              <w:rPr>
                <w:rFonts w:ascii="Arial LatArm" w:hAnsi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631658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գործարքի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</w:rPr>
              <w:t>«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պայմանագրի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ապահովման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/>
                <w:sz w:val="20"/>
                <w:szCs w:val="20"/>
              </w:rPr>
              <w:t>»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հիմքերը՝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գանձման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lastRenderedPageBreak/>
              <w:t>համար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հիմք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հանդիսացող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փաստաթղթի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տվյալները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որոնց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հիման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վրա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հիմք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հանդիսացող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պայմանագրի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,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գնման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ընթացակարգի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ծածկագիրը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ըստ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տուժանքի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մասին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համաձայնագրի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lastRenderedPageBreak/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շահառու</w:t>
            </w:r>
            <w:r w:rsidRPr="00AF04FC">
              <w:rPr>
                <w:rFonts w:ascii="Arial" w:hAnsi="Arial" w:cs="Arial"/>
                <w:sz w:val="20"/>
                <w:szCs w:val="20"/>
              </w:rPr>
              <w:t>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631658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Del="0010680B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lastRenderedPageBreak/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պայմանները՝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&gt;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բառերը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նշանակում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ստորագրելով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պահանջագիրը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տալիս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համաձայնությունը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հաշվից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գանձելու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առդիր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էջերի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փաստաթղթերի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էջերի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քանակը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որոնք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պետք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տրամադրվեն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բանկին</w:t>
            </w:r>
            <w:r w:rsidRPr="00AF04FC">
              <w:rPr>
                <w:rFonts w:ascii="Arial LatArm" w:hAnsi="Arial LatArm"/>
                <w:sz w:val="20"/>
                <w:szCs w:val="20"/>
              </w:rPr>
              <w:t>)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Եթ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լրացվել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հիմքեր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&gt;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դաշտը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ապա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այս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տվյալը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պարտադիր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631658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</w:rPr>
              <w:t>1.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այս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դաշտը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Ընդ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եթե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պայմաններ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դաշտում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&gt;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ապա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ստորագրելով՝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համաձայնվում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իր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հաշվից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գանձելու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էլեկտրոնային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այս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դաշտում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էլեկտրոնային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ստորագրությունը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: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էլեկտրոնային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ստորագրությունը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</w:tr>
      <w:tr w:rsidR="00631658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AF04FC" w:rsidRDefault="00631658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</w:rPr>
              <w:t>1.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կնիքի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առկայության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երբ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ներկայացնում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կնքվում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22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՝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ստորագրվում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AF04FC" w:rsidRDefault="00631658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lastRenderedPageBreak/>
              <w:t>22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կնիքի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առկայության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կնքվում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բանկ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աշխատակցի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լի</w:t>
            </w:r>
            <w:r w:rsidRPr="00AF04FC">
              <w:rPr>
                <w:rFonts w:ascii="Arial" w:hAnsi="Arial" w:cs="Arial"/>
                <w:sz w:val="20"/>
                <w:szCs w:val="20"/>
              </w:rPr>
              <w:t>նելու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58" w:rsidRPr="00AF04FC" w:rsidRDefault="00631658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դրոշմա</w:t>
            </w:r>
            <w:r w:rsidRPr="00AF04FC">
              <w:rPr>
                <w:rFonts w:ascii="Arial" w:hAnsi="Arial" w:cs="Arial"/>
                <w:sz w:val="20"/>
                <w:szCs w:val="20"/>
              </w:rPr>
              <w:t>կնիքը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լի</w:t>
            </w:r>
            <w:r w:rsidRPr="00AF04FC">
              <w:rPr>
                <w:rFonts w:ascii="Arial" w:hAnsi="Arial" w:cs="Arial"/>
                <w:sz w:val="20"/>
                <w:szCs w:val="20"/>
              </w:rPr>
              <w:t>նելու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ամսաթիվը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ժամը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կատարման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ժամը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աշխատակցի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</w:t>
            </w:r>
            <w:r w:rsidRPr="00AF04FC">
              <w:rPr>
                <w:rFonts w:ascii="Arial" w:hAnsi="Arial" w:cs="Arial"/>
                <w:sz w:val="20"/>
                <w:szCs w:val="20"/>
              </w:rPr>
              <w:t>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որտեղ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աշխատակցի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շահառռւին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դրոշմա</w:t>
            </w:r>
            <w:r w:rsidRPr="00AF04FC">
              <w:rPr>
                <w:rFonts w:ascii="Arial" w:hAnsi="Arial" w:cs="Arial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վերջինիս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</w:t>
            </w:r>
            <w:r w:rsidRPr="00AF04FC">
              <w:rPr>
                <w:rFonts w:ascii="Arial" w:hAnsi="Arial" w:cs="Arial"/>
                <w:sz w:val="20"/>
                <w:szCs w:val="20"/>
              </w:rPr>
              <w:t>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որտեղ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դրոշմակնիքը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631658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շահառռւին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ժամը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վերջինիս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</w:t>
            </w:r>
            <w:r w:rsidRPr="00AF04FC">
              <w:rPr>
                <w:rFonts w:ascii="Arial" w:hAnsi="Arial" w:cs="Arial"/>
                <w:sz w:val="20"/>
                <w:szCs w:val="20"/>
              </w:rPr>
              <w:t>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 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որտեղ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սույն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տվյալները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58" w:rsidRPr="00AF04FC" w:rsidRDefault="00631658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631658" w:rsidRPr="00AF04FC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:rsidR="00631658" w:rsidRPr="00AF04FC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:rsidR="00631658" w:rsidRPr="00AF04FC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:rsidR="00631658" w:rsidRPr="00AF04FC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:rsidR="00631658" w:rsidRPr="00AF04FC" w:rsidRDefault="00631658" w:rsidP="00631658">
      <w:pPr>
        <w:pStyle w:val="a3"/>
        <w:jc w:val="right"/>
        <w:rPr>
          <w:rFonts w:cs="Sylfaen"/>
          <w:i w:val="0"/>
          <w:lang w:val="en-US"/>
        </w:rPr>
      </w:pPr>
    </w:p>
    <w:p w:rsidR="00631658" w:rsidRPr="00AF04FC" w:rsidRDefault="00631658" w:rsidP="00631658">
      <w:pPr>
        <w:rPr>
          <w:rFonts w:ascii="Arial LatArm" w:hAnsi="Arial LatArm"/>
        </w:rPr>
      </w:pPr>
    </w:p>
    <w:p w:rsidR="00631658" w:rsidRPr="00AF04FC" w:rsidRDefault="00631658" w:rsidP="00631658">
      <w:pPr>
        <w:jc w:val="center"/>
        <w:rPr>
          <w:rFonts w:ascii="Arial LatArm" w:hAnsi="Arial LatArm" w:cs="GHEA Grapalat"/>
          <w:sz w:val="22"/>
          <w:szCs w:val="22"/>
          <w:lang w:val="hy-AM"/>
        </w:rPr>
      </w:pPr>
    </w:p>
    <w:p w:rsidR="00091EBC" w:rsidRPr="00AF04FC" w:rsidRDefault="00631658" w:rsidP="00091EBC">
      <w:pPr>
        <w:pStyle w:val="31"/>
        <w:spacing w:line="240" w:lineRule="auto"/>
        <w:jc w:val="right"/>
        <w:rPr>
          <w:rFonts w:ascii="Arial LatArm" w:hAnsi="Arial LatArm" w:cs="Arial"/>
          <w:b/>
          <w:lang w:val="hy-AM"/>
        </w:rPr>
      </w:pPr>
      <w:r w:rsidRPr="00AF04FC">
        <w:rPr>
          <w:rFonts w:ascii="Arial LatArm" w:hAnsi="Arial LatArm"/>
          <w:b/>
          <w:lang w:val="hy-AM"/>
        </w:rPr>
        <w:br w:type="page"/>
      </w:r>
      <w:r w:rsidR="00091EBC" w:rsidRPr="00AF04FC">
        <w:rPr>
          <w:rFonts w:ascii="Arial" w:hAnsi="Arial" w:cs="Arial"/>
          <w:b/>
          <w:lang w:val="hy-AM"/>
        </w:rPr>
        <w:lastRenderedPageBreak/>
        <w:t>Հավելված</w:t>
      </w:r>
      <w:r w:rsidR="00091EBC" w:rsidRPr="00AF04FC">
        <w:rPr>
          <w:rFonts w:ascii="Arial LatArm" w:hAnsi="Arial LatArm" w:cs="Arial"/>
          <w:b/>
          <w:lang w:val="hy-AM"/>
        </w:rPr>
        <w:t xml:space="preserve"> </w:t>
      </w:r>
      <w:r w:rsidR="00BF7D70" w:rsidRPr="00AF04FC">
        <w:rPr>
          <w:rFonts w:ascii="Arial LatArm" w:hAnsi="Arial LatArm" w:cs="Arial"/>
          <w:b/>
          <w:lang w:val="hy-AM"/>
        </w:rPr>
        <w:t>5</w:t>
      </w:r>
    </w:p>
    <w:p w:rsidR="00091EBC" w:rsidRPr="00B553D8" w:rsidRDefault="009F330C" w:rsidP="00091EBC">
      <w:pPr>
        <w:pStyle w:val="31"/>
        <w:spacing w:line="240" w:lineRule="auto"/>
        <w:jc w:val="right"/>
        <w:rPr>
          <w:rFonts w:ascii="Arial LatArm" w:hAnsi="Arial LatArm" w:cs="Arial"/>
          <w:b/>
          <w:color w:val="FF0000"/>
          <w:lang w:val="hy-AM"/>
        </w:rPr>
      </w:pPr>
      <w:r w:rsidRPr="006C50D5">
        <w:rPr>
          <w:rFonts w:ascii="Sylfaen" w:hAnsi="Sylfaen"/>
          <w:i/>
          <w:lang w:val="hy-AM"/>
        </w:rPr>
        <w:t>ԱՄԱԳՄ</w:t>
      </w:r>
      <w:r w:rsidRPr="00F9486B">
        <w:rPr>
          <w:rFonts w:ascii="Sylfaen" w:hAnsi="Sylfaen"/>
          <w:i/>
          <w:lang w:val="af-ZA"/>
        </w:rPr>
        <w:t>_</w:t>
      </w:r>
      <w:r w:rsidRPr="006C50D5">
        <w:rPr>
          <w:rFonts w:ascii="Sylfaen" w:hAnsi="Sylfaen"/>
          <w:i/>
          <w:lang w:val="hy-AM"/>
        </w:rPr>
        <w:t>ԳՀԱՊՁԲ</w:t>
      </w:r>
      <w:r w:rsidRPr="00F9486B">
        <w:rPr>
          <w:rFonts w:ascii="Sylfaen" w:hAnsi="Sylfaen"/>
          <w:i/>
          <w:lang w:val="af-ZA"/>
        </w:rPr>
        <w:t xml:space="preserve"> </w:t>
      </w:r>
      <w:r w:rsidRPr="00C35D56">
        <w:rPr>
          <w:rFonts w:ascii="Arial" w:hAnsi="Arial" w:cs="Arial"/>
          <w:i/>
          <w:color w:val="FF0000"/>
          <w:lang w:val="af-ZA"/>
        </w:rPr>
        <w:t>-20/01</w:t>
      </w:r>
      <w:r w:rsidRPr="00AF04FC">
        <w:rPr>
          <w:i/>
          <w:u w:val="single"/>
          <w:lang w:val="af-ZA"/>
        </w:rPr>
        <w:t xml:space="preserve"> </w:t>
      </w:r>
      <w:r w:rsidR="00091EBC" w:rsidRPr="00B553D8">
        <w:rPr>
          <w:rFonts w:ascii="Arial" w:hAnsi="Arial" w:cs="Arial"/>
          <w:b/>
          <w:color w:val="FF0000"/>
          <w:lang w:val="hy-AM"/>
        </w:rPr>
        <w:t>ծածկագրով</w:t>
      </w:r>
    </w:p>
    <w:p w:rsidR="00091EBC" w:rsidRPr="00B553D8" w:rsidRDefault="00CF7D84" w:rsidP="00091EBC">
      <w:pPr>
        <w:pStyle w:val="31"/>
        <w:spacing w:line="240" w:lineRule="auto"/>
        <w:jc w:val="right"/>
        <w:rPr>
          <w:rFonts w:ascii="Arial LatArm" w:hAnsi="Arial LatArm" w:cs="Sylfaen"/>
          <w:b/>
          <w:color w:val="FF0000"/>
          <w:lang w:val="hy-AM"/>
        </w:rPr>
      </w:pPr>
      <w:r w:rsidRPr="00B553D8">
        <w:rPr>
          <w:rFonts w:ascii="Arial" w:hAnsi="Arial" w:cs="Arial"/>
          <w:b/>
          <w:color w:val="FF0000"/>
          <w:lang w:val="hy-AM"/>
        </w:rPr>
        <w:t>Գնանշման հարցմանընթացակարգի</w:t>
      </w:r>
      <w:r w:rsidR="00091EBC" w:rsidRPr="00B553D8">
        <w:rPr>
          <w:rFonts w:ascii="Arial LatArm" w:hAnsi="Arial LatArm" w:cs="Arial"/>
          <w:b/>
          <w:color w:val="FF0000"/>
          <w:lang w:val="hy-AM"/>
        </w:rPr>
        <w:t xml:space="preserve"> </w:t>
      </w:r>
      <w:r w:rsidR="00091EBC" w:rsidRPr="00B553D8">
        <w:rPr>
          <w:rFonts w:ascii="Arial" w:hAnsi="Arial" w:cs="Arial"/>
          <w:b/>
          <w:color w:val="FF0000"/>
          <w:lang w:val="hy-AM"/>
        </w:rPr>
        <w:t>հրավերի</w:t>
      </w:r>
    </w:p>
    <w:p w:rsidR="00091EBC" w:rsidRPr="00AF04FC" w:rsidRDefault="00091EBC" w:rsidP="00091EBC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center"/>
        <w:rPr>
          <w:rStyle w:val="af4"/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Style w:val="af4"/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AF04FC">
        <w:rPr>
          <w:rStyle w:val="af4"/>
          <w:rFonts w:ascii="Arial LatArm" w:hAnsi="Arial LatArm"/>
          <w:color w:val="000000"/>
          <w:sz w:val="20"/>
          <w:szCs w:val="20"/>
          <w:lang w:val="hy-AM"/>
        </w:rPr>
        <w:t xml:space="preserve"> N __________</w:t>
      </w:r>
    </w:p>
    <w:p w:rsidR="001C7C1A" w:rsidRPr="00AF04FC" w:rsidRDefault="001C7C1A" w:rsidP="001C7C1A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b/>
          <w:sz w:val="18"/>
          <w:szCs w:val="18"/>
          <w:lang w:val="hy-AM"/>
        </w:rPr>
        <w:t xml:space="preserve">         (</w:t>
      </w:r>
      <w:r w:rsidRPr="00AF04FC">
        <w:rPr>
          <w:rFonts w:ascii="Arial" w:hAnsi="Arial" w:cs="Arial"/>
          <w:b/>
          <w:sz w:val="18"/>
          <w:szCs w:val="18"/>
          <w:lang w:val="hy-AM"/>
        </w:rPr>
        <w:t>պայմանագրի</w:t>
      </w:r>
      <w:r w:rsidRPr="00AF04FC">
        <w:rPr>
          <w:rFonts w:ascii="Arial LatArm" w:hAnsi="Arial LatArm" w:cs="GHEA Grapalat"/>
          <w:b/>
          <w:sz w:val="18"/>
          <w:szCs w:val="18"/>
          <w:lang w:val="hy-AM"/>
        </w:rPr>
        <w:t xml:space="preserve"> </w:t>
      </w:r>
      <w:r w:rsidRPr="00AF04FC">
        <w:rPr>
          <w:rFonts w:ascii="Arial" w:hAnsi="Arial" w:cs="Arial"/>
          <w:b/>
          <w:sz w:val="18"/>
          <w:szCs w:val="18"/>
          <w:lang w:val="hy-AM"/>
        </w:rPr>
        <w:t>ապահովում</w:t>
      </w:r>
      <w:r w:rsidRPr="00AF04FC">
        <w:rPr>
          <w:rFonts w:ascii="Arial LatArm" w:hAnsi="Arial LatArm" w:cs="GHEA Grapalat"/>
          <w:b/>
          <w:sz w:val="18"/>
          <w:szCs w:val="18"/>
          <w:lang w:val="hy-AM"/>
        </w:rPr>
        <w:t>)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Style w:val="af4"/>
          <w:rFonts w:ascii="Arial LatArm" w:hAnsi="Arial LatArm"/>
          <w:lang w:val="hy-AM"/>
        </w:rPr>
      </w:pPr>
    </w:p>
    <w:p w:rsidR="00091EBC" w:rsidRPr="00B553D8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Style w:val="af4"/>
          <w:rFonts w:ascii="Arial LatArm" w:hAnsi="Arial LatArm"/>
          <w:b w:val="0"/>
          <w:bCs w:val="0"/>
          <w:color w:val="FF0000"/>
          <w:sz w:val="20"/>
          <w:szCs w:val="20"/>
          <w:u w:val="single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  <w:t>1.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Սույն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երաշխիքը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հանդիսանում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է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9F330C" w:rsidRPr="009F330C">
        <w:rPr>
          <w:rStyle w:val="af4"/>
          <w:rFonts w:ascii="Sylfaen" w:hAnsi="Sylfaen"/>
          <w:b w:val="0"/>
          <w:bCs w:val="0"/>
          <w:sz w:val="20"/>
          <w:szCs w:val="20"/>
          <w:u w:val="single"/>
          <w:lang w:val="hy-AM"/>
        </w:rPr>
        <w:t>Արարատ գյուղի մանկապարտեղ ՀՈԱԿ -</w:t>
      </w:r>
      <w:r w:rsidRPr="00B553D8">
        <w:rPr>
          <w:rStyle w:val="af4"/>
          <w:rFonts w:ascii="Arial LatArm" w:hAnsi="Arial LatArm"/>
          <w:b w:val="0"/>
          <w:bCs w:val="0"/>
          <w:color w:val="FF0000"/>
          <w:sz w:val="20"/>
          <w:szCs w:val="20"/>
          <w:u w:val="single"/>
          <w:lang w:val="hy-AM"/>
        </w:rPr>
        <w:tab/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left="5664" w:firstLine="708"/>
        <w:rPr>
          <w:rStyle w:val="af4"/>
          <w:rFonts w:ascii="Arial LatArm" w:hAnsi="Arial LatArm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</w:t>
      </w:r>
      <w:r w:rsidRPr="00AF04FC">
        <w:rPr>
          <w:rFonts w:ascii="Arial" w:hAnsi="Arial" w:cs="Arial"/>
          <w:vertAlign w:val="superscript"/>
          <w:lang w:val="hy-AM"/>
        </w:rPr>
        <w:t>պատվիրատուի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</w:p>
    <w:p w:rsidR="00091EBC" w:rsidRPr="00AF04FC" w:rsidRDefault="00091EBC" w:rsidP="007A5E2D">
      <w:pPr>
        <w:pStyle w:val="af3"/>
        <w:shd w:val="clear" w:color="auto" w:fill="FFFFFF"/>
        <w:spacing w:before="0" w:beforeAutospacing="0" w:after="0" w:afterAutospacing="0"/>
        <w:rPr>
          <w:rFonts w:ascii="Arial LatArm" w:hAnsi="Arial LatArm" w:cs="Sylfaen"/>
          <w:vertAlign w:val="superscript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բենեֆիցիար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և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միջև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</w:t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 LatArm" w:hAnsi="Arial LatArm" w:cs="Sylfaen"/>
          <w:vertAlign w:val="superscript"/>
          <w:lang w:val="hy-AM"/>
        </w:rPr>
        <w:tab/>
      </w:r>
      <w:r w:rsidRPr="00AF04FC">
        <w:rPr>
          <w:rFonts w:ascii="Arial" w:hAnsi="Arial" w:cs="Arial"/>
          <w:vertAlign w:val="superscript"/>
          <w:lang w:val="hy-AM"/>
        </w:rPr>
        <w:t>ընտրված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մասնակցի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</w:p>
    <w:p w:rsidR="00091EBC" w:rsidRPr="00AF04FC" w:rsidRDefault="00091EBC" w:rsidP="007A5E2D">
      <w:pPr>
        <w:pStyle w:val="af3"/>
        <w:shd w:val="clear" w:color="auto" w:fill="FFFFFF"/>
        <w:spacing w:before="0" w:beforeAutospacing="0" w:after="0" w:afterAutospacing="0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կնքվելիք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N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պայմանագրից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բխող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պրինցիպալի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Fonts w:ascii="Arial" w:hAnsi="Arial" w:cs="Arial"/>
          <w:vertAlign w:val="superscript"/>
          <w:lang w:val="hy-AM"/>
        </w:rPr>
        <w:t>կնքվելիք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պայմանագրի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="007A5E2D" w:rsidRPr="00AF04FC">
        <w:rPr>
          <w:rFonts w:ascii="Arial" w:hAnsi="Arial" w:cs="Arial"/>
          <w:vertAlign w:val="superscript"/>
          <w:lang w:val="hy-AM"/>
        </w:rPr>
        <w:t>համարը</w:t>
      </w:r>
    </w:p>
    <w:p w:rsidR="00091EBC" w:rsidRPr="00AF04FC" w:rsidRDefault="00091EBC" w:rsidP="007A5E2D">
      <w:pPr>
        <w:pStyle w:val="af3"/>
        <w:shd w:val="clear" w:color="auto" w:fill="FFFFFF"/>
        <w:spacing w:before="0" w:beforeAutospacing="0" w:after="0" w:afterAutospacing="0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պարտավորությունների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երաշխավորված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պարտավորություններ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կատարման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ապահով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: 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708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2.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տվող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AF04FC">
        <w:rPr>
          <w:rFonts w:ascii="Arial" w:hAnsi="Arial" w:cs="Arial"/>
          <w:vertAlign w:val="superscript"/>
          <w:lang w:val="hy-AM"/>
        </w:rPr>
        <w:t>երաշխիքը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տվող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բանկի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անվանումը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</w:pP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անձ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անվերապահորեն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պարտավորվում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է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բենեֆիցիարի՝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սույն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սահմանված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կարգով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և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ժամկետում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ներկայացված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պահանջով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պահանջ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)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բենեֆիցիարին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վճարել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left="7080" w:firstLine="708"/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</w:t>
      </w:r>
      <w:r w:rsidRPr="00AF04FC">
        <w:rPr>
          <w:rFonts w:ascii="Arial" w:hAnsi="Arial" w:cs="Arial"/>
          <w:vertAlign w:val="superscript"/>
          <w:lang w:val="hy-AM"/>
        </w:rPr>
        <w:t>գումարը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թվերով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և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տառերով</w:t>
      </w:r>
    </w:p>
    <w:p w:rsidR="00CC4F8A" w:rsidRPr="00225475" w:rsidRDefault="00091EBC" w:rsidP="00CC4F8A">
      <w:pPr>
        <w:jc w:val="center"/>
        <w:rPr>
          <w:rFonts w:ascii="Arial LatArm" w:hAnsi="Arial LatArm"/>
          <w:sz w:val="22"/>
          <w:szCs w:val="22"/>
          <w:lang w:val="hy-AM"/>
        </w:rPr>
      </w:pP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(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այսուհետ՝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երաշխիքի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գումար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)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՝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պահանջն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ստանալուց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տասը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աշխատանքային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օրվա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ընթացքում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:  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Վճարումը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կատարվում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է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բենեֆիցիարի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Pr="00AF04FC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ab/>
      </w:r>
      <w:r w:rsidR="00CC4F8A" w:rsidRPr="00FB1897">
        <w:rPr>
          <w:rFonts w:ascii="Arial LatArm" w:hAnsi="Arial LatArm"/>
          <w:sz w:val="22"/>
          <w:szCs w:val="22"/>
          <w:lang w:val="nb-NO"/>
        </w:rPr>
        <w:t>220399690076000</w:t>
      </w:r>
      <w:r w:rsidR="00CC4F8A" w:rsidRPr="00225475">
        <w:rPr>
          <w:rFonts w:ascii="Arial LatArm" w:hAnsi="Arial LatArm"/>
          <w:sz w:val="22"/>
          <w:szCs w:val="22"/>
          <w:lang w:val="hy-AM"/>
        </w:rPr>
        <w:br/>
      </w:r>
      <w:r w:rsidR="00CC4F8A" w:rsidRPr="006C50D5">
        <w:rPr>
          <w:rFonts w:ascii="Sylfaen" w:hAnsi="Sylfaen" w:cs="Arial"/>
          <w:sz w:val="22"/>
          <w:szCs w:val="22"/>
          <w:lang w:val="hy-AM"/>
        </w:rPr>
        <w:t>ԱԿԲԱ</w:t>
      </w:r>
      <w:r w:rsidR="00CC4F8A" w:rsidRPr="00FB1897">
        <w:rPr>
          <w:rFonts w:ascii="Sylfaen" w:hAnsi="Sylfaen" w:cs="Arial"/>
          <w:sz w:val="22"/>
          <w:szCs w:val="22"/>
          <w:lang w:val="nb-NO"/>
        </w:rPr>
        <w:t xml:space="preserve"> </w:t>
      </w:r>
      <w:r w:rsidR="00CC4F8A" w:rsidRPr="006C50D5">
        <w:rPr>
          <w:rFonts w:ascii="Sylfaen" w:hAnsi="Sylfaen" w:cs="Arial"/>
          <w:sz w:val="22"/>
          <w:szCs w:val="22"/>
          <w:lang w:val="hy-AM"/>
        </w:rPr>
        <w:t>ԿՐԵԴԻՏ</w:t>
      </w:r>
      <w:r w:rsidR="00CC4F8A" w:rsidRPr="00FB1897">
        <w:rPr>
          <w:rFonts w:ascii="Sylfaen" w:hAnsi="Sylfaen" w:cs="Arial"/>
          <w:sz w:val="22"/>
          <w:szCs w:val="22"/>
          <w:lang w:val="nb-NO"/>
        </w:rPr>
        <w:t xml:space="preserve"> </w:t>
      </w:r>
      <w:r w:rsidR="00CC4F8A" w:rsidRPr="006C50D5">
        <w:rPr>
          <w:rFonts w:ascii="Sylfaen" w:hAnsi="Sylfaen" w:cs="Arial"/>
          <w:sz w:val="22"/>
          <w:szCs w:val="22"/>
          <w:lang w:val="hy-AM"/>
        </w:rPr>
        <w:t>ԱԳՐԻԿՈԼ</w:t>
      </w:r>
    </w:p>
    <w:p w:rsidR="00CC4F8A" w:rsidRPr="00AF04FC" w:rsidRDefault="00CC4F8A" w:rsidP="00CC4F8A">
      <w:pPr>
        <w:rPr>
          <w:rFonts w:ascii="Arial LatArm" w:hAnsi="Arial LatArm"/>
          <w:lang w:val="hy-AM"/>
        </w:rPr>
      </w:pPr>
    </w:p>
    <w:p w:rsidR="00091EBC" w:rsidRPr="00AF04FC" w:rsidRDefault="00CC4F8A" w:rsidP="00091EBC">
      <w:pPr>
        <w:pStyle w:val="af3"/>
        <w:shd w:val="clear" w:color="auto" w:fill="FFFFFF"/>
        <w:spacing w:before="0" w:beforeAutospacing="0" w:after="0" w:afterAutospacing="0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CC4F8A">
        <w:rPr>
          <w:rStyle w:val="af4"/>
          <w:rFonts w:ascii="Arial LatArm" w:hAnsi="Arial LatArm"/>
          <w:b w:val="0"/>
          <w:bCs w:val="0"/>
          <w:sz w:val="20"/>
          <w:szCs w:val="20"/>
          <w:u w:val="single"/>
          <w:lang w:val="hy-AM"/>
        </w:rPr>
        <w:t xml:space="preserve"> </w:t>
      </w:r>
      <w:r w:rsidR="00091EBC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հաշվեհամարին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091EBC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փոխանցման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 xml:space="preserve"> </w:t>
      </w:r>
      <w:r w:rsidR="00091EBC" w:rsidRPr="00AF04FC">
        <w:rPr>
          <w:rStyle w:val="af4"/>
          <w:rFonts w:ascii="Arial" w:hAnsi="Arial" w:cs="Arial"/>
          <w:b w:val="0"/>
          <w:bCs w:val="0"/>
          <w:sz w:val="20"/>
          <w:szCs w:val="20"/>
          <w:lang w:val="hy-AM"/>
        </w:rPr>
        <w:t>միջոցով</w:t>
      </w:r>
      <w:r w:rsidR="00091EBC" w:rsidRPr="00AF04FC"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rPr>
          <w:rStyle w:val="af4"/>
          <w:rFonts w:ascii="Arial LatArm" w:hAnsi="Arial LatArm"/>
          <w:b w:val="0"/>
          <w:bCs w:val="0"/>
          <w:sz w:val="20"/>
          <w:szCs w:val="20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                                                               </w:t>
      </w:r>
      <w:r w:rsidRPr="00AF04FC">
        <w:rPr>
          <w:rFonts w:ascii="Arial" w:hAnsi="Arial" w:cs="Arial"/>
          <w:vertAlign w:val="superscript"/>
          <w:lang w:val="hy-AM"/>
        </w:rPr>
        <w:t>հաշվեհամարը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3.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անհետկանչելի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4.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բխող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գումարի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վճարումը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իրավունքը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փոխանցվել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գրավոր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դեպքում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24041A" w:rsidRPr="00AF04FC" w:rsidRDefault="0024041A" w:rsidP="00410FAF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5.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պրիցիպալի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միջև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7A5E2D" w:rsidRPr="00AF04FC">
        <w:rPr>
          <w:rFonts w:ascii="Arial" w:hAnsi="Arial" w:cs="Arial"/>
          <w:color w:val="000000"/>
          <w:sz w:val="20"/>
          <w:szCs w:val="20"/>
          <w:lang w:val="hy-AM"/>
        </w:rPr>
        <w:t>կնքված</w:t>
      </w:r>
      <w:r w:rsidR="007A5E2D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N </w:t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410FAF"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</w:p>
    <w:p w:rsidR="0024041A" w:rsidRPr="00AF04FC" w:rsidRDefault="0024041A" w:rsidP="0024041A">
      <w:pPr>
        <w:pStyle w:val="af3"/>
        <w:shd w:val="clear" w:color="auto" w:fill="FFFFFF"/>
        <w:spacing w:before="0" w:beforeAutospacing="0" w:after="0" w:afterAutospacing="0"/>
        <w:ind w:left="4956" w:firstLine="708"/>
        <w:rPr>
          <w:rFonts w:ascii="Arial LatArm" w:hAnsi="Arial LatArm" w:cs="Sylfaen"/>
          <w:vertAlign w:val="superscript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  </w:t>
      </w:r>
      <w:r w:rsidR="007A5E2D" w:rsidRPr="00AF04FC">
        <w:rPr>
          <w:rFonts w:ascii="Arial LatArm" w:hAnsi="Arial LatArm" w:cs="Sylfaen"/>
          <w:vertAlign w:val="superscript"/>
          <w:lang w:val="hy-AM"/>
        </w:rPr>
        <w:t xml:space="preserve">               </w:t>
      </w:r>
      <w:r w:rsidRPr="00AF04FC">
        <w:rPr>
          <w:rFonts w:ascii="Arial" w:hAnsi="Arial" w:cs="Arial"/>
          <w:vertAlign w:val="superscript"/>
          <w:lang w:val="hy-AM"/>
        </w:rPr>
        <w:t>կնքվելիք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պայմանագրի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="00410FAF" w:rsidRPr="00AF04FC">
        <w:rPr>
          <w:rFonts w:ascii="Arial" w:hAnsi="Arial" w:cs="Arial"/>
          <w:vertAlign w:val="superscript"/>
          <w:lang w:val="hy-AM"/>
        </w:rPr>
        <w:t>համարը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</w:p>
    <w:p w:rsidR="00251E84" w:rsidRPr="00AF04FC" w:rsidRDefault="0024041A" w:rsidP="0024041A">
      <w:pPr>
        <w:pStyle w:val="af3"/>
        <w:shd w:val="clear" w:color="auto" w:fill="FFFFFF"/>
        <w:spacing w:before="0" w:beforeAutospacing="0" w:after="0" w:afterAutospacing="0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պայմանագիրն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ուժի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մեջ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մտնելու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օրվանից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մինչև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պրիցիպալի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ստանձնվ</w:t>
      </w:r>
      <w:r w:rsidR="00410FAF" w:rsidRPr="00AF04FC">
        <w:rPr>
          <w:rFonts w:ascii="Arial" w:hAnsi="Arial" w:cs="Arial"/>
          <w:color w:val="000000"/>
          <w:sz w:val="20"/>
          <w:szCs w:val="20"/>
          <w:lang w:val="hy-AM"/>
        </w:rPr>
        <w:t>ած</w:t>
      </w:r>
      <w:r w:rsidR="00410FAF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պարտավորությունների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410FAF" w:rsidRPr="00AF04FC">
        <w:rPr>
          <w:rFonts w:ascii="Arial" w:hAnsi="Arial" w:cs="Arial"/>
          <w:color w:val="000000"/>
          <w:sz w:val="20"/>
          <w:szCs w:val="20"/>
          <w:lang w:val="hy-AM"/>
        </w:rPr>
        <w:t>ամբողջական</w:t>
      </w:r>
      <w:r w:rsidR="00410FAF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51E84" w:rsidRPr="00AF04FC">
        <w:rPr>
          <w:rFonts w:ascii="Arial" w:hAnsi="Arial" w:cs="Arial"/>
          <w:color w:val="000000"/>
          <w:sz w:val="20"/>
          <w:szCs w:val="20"/>
          <w:lang w:val="hy-AM"/>
        </w:rPr>
        <w:t>կատարման</w:t>
      </w:r>
      <w:r w:rsidR="00251E8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51E84" w:rsidRPr="00AF04FC">
        <w:rPr>
          <w:rFonts w:ascii="Arial" w:hAnsi="Arial" w:cs="Arial"/>
          <w:color w:val="000000"/>
          <w:sz w:val="20"/>
          <w:szCs w:val="20"/>
          <w:lang w:val="hy-AM"/>
        </w:rPr>
        <w:t>վերջին</w:t>
      </w:r>
      <w:r w:rsidR="00251E8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51E84" w:rsidRPr="00AF04FC">
        <w:rPr>
          <w:rFonts w:ascii="Arial" w:hAnsi="Arial" w:cs="Arial"/>
          <w:color w:val="000000"/>
          <w:sz w:val="20"/>
          <w:szCs w:val="20"/>
          <w:lang w:val="hy-AM"/>
        </w:rPr>
        <w:t>օրվան</w:t>
      </w:r>
      <w:r w:rsidR="00251E8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51E84" w:rsidRPr="00AF04FC">
        <w:rPr>
          <w:rFonts w:ascii="Arial" w:hAnsi="Arial" w:cs="Arial"/>
          <w:color w:val="000000"/>
          <w:sz w:val="20"/>
          <w:szCs w:val="20"/>
          <w:lang w:val="hy-AM"/>
        </w:rPr>
        <w:t>հաջորդող</w:t>
      </w:r>
      <w:r w:rsidR="00251E8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334B2F" w:rsidRPr="00AF04FC">
        <w:rPr>
          <w:rFonts w:ascii="Arial" w:hAnsi="Arial" w:cs="Arial"/>
          <w:color w:val="000000"/>
          <w:sz w:val="20"/>
          <w:szCs w:val="20"/>
          <w:lang w:val="hy-AM"/>
        </w:rPr>
        <w:t>քսաներորդ</w:t>
      </w:r>
      <w:r w:rsidR="00334B2F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51E84" w:rsidRPr="00AF04FC">
        <w:rPr>
          <w:rFonts w:ascii="Arial" w:hAnsi="Arial" w:cs="Arial"/>
          <w:color w:val="000000"/>
          <w:sz w:val="20"/>
          <w:szCs w:val="20"/>
          <w:lang w:val="hy-AM"/>
        </w:rPr>
        <w:t>աշխատանքային</w:t>
      </w:r>
      <w:r w:rsidR="00251E8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51E84" w:rsidRPr="00AF04FC">
        <w:rPr>
          <w:rFonts w:ascii="Arial" w:hAnsi="Arial" w:cs="Arial"/>
          <w:color w:val="000000"/>
          <w:sz w:val="20"/>
          <w:szCs w:val="20"/>
          <w:lang w:val="hy-AM"/>
        </w:rPr>
        <w:t>օրը</w:t>
      </w:r>
      <w:r w:rsidR="00251E84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251E84" w:rsidRPr="00AF04FC">
        <w:rPr>
          <w:rFonts w:ascii="Arial" w:hAnsi="Arial" w:cs="Arial"/>
          <w:color w:val="000000"/>
          <w:sz w:val="20"/>
          <w:szCs w:val="20"/>
          <w:lang w:val="hy-AM"/>
        </w:rPr>
        <w:t>ներառյալ</w:t>
      </w:r>
      <w:r w:rsidR="00251E84"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7A5E2D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6.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ներկայացնում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գրավոր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ձևով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: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հետևյալ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փաստաթղթերը՝</w:t>
      </w:r>
    </w:p>
    <w:p w:rsidR="00DC3470" w:rsidRPr="00AF04FC" w:rsidRDefault="00DC3470" w:rsidP="00DC3470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1) </w:t>
      </w:r>
      <w:r w:rsidR="0091775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N </w:t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91775C"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պայմանագրի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ներառյալ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նաև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դրանում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91775C" w:rsidRPr="00AF04FC">
        <w:rPr>
          <w:rFonts w:ascii="Arial" w:hAnsi="Arial" w:cs="Arial"/>
          <w:color w:val="000000"/>
          <w:sz w:val="20"/>
          <w:szCs w:val="20"/>
          <w:lang w:val="hy-AM"/>
        </w:rPr>
        <w:t>կատարված</w:t>
      </w:r>
    </w:p>
    <w:p w:rsidR="00DC3470" w:rsidRPr="00AF04FC" w:rsidRDefault="00DC3470" w:rsidP="00DC3470">
      <w:pPr>
        <w:pStyle w:val="af3"/>
        <w:shd w:val="clear" w:color="auto" w:fill="FFFFFF"/>
        <w:spacing w:before="0" w:beforeAutospacing="0" w:after="0" w:afterAutospacing="0"/>
        <w:rPr>
          <w:rFonts w:ascii="Arial LatArm" w:hAnsi="Arial LatArm" w:cs="Sylfaen"/>
          <w:vertAlign w:val="superscript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   </w:t>
      </w:r>
      <w:r w:rsidRPr="00AF04FC">
        <w:rPr>
          <w:rFonts w:ascii="Arial" w:hAnsi="Arial" w:cs="Arial"/>
          <w:vertAlign w:val="superscript"/>
          <w:lang w:val="hy-AM"/>
        </w:rPr>
        <w:t>կնքվելիք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vertAlign w:val="superscript"/>
          <w:lang w:val="hy-AM"/>
        </w:rPr>
        <w:t>պայմանագրի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  <w:r w:rsidR="0091775C" w:rsidRPr="00AF04FC">
        <w:rPr>
          <w:rFonts w:ascii="Arial" w:hAnsi="Arial" w:cs="Arial"/>
          <w:vertAlign w:val="superscript"/>
          <w:lang w:val="hy-AM"/>
        </w:rPr>
        <w:t>համարը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 </w:t>
      </w:r>
    </w:p>
    <w:p w:rsidR="00DC3470" w:rsidRPr="00AF04FC" w:rsidRDefault="00DC3470" w:rsidP="00DC3470">
      <w:pPr>
        <w:pStyle w:val="af3"/>
        <w:shd w:val="clear" w:color="auto" w:fill="FFFFFF"/>
        <w:spacing w:before="0" w:beforeAutospacing="0" w:after="0" w:afterAutospacing="0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կատարված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փոփոխությունների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լրացուցիչ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համաձայնագրերի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պատճենները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C3470" w:rsidRPr="00AF04FC" w:rsidRDefault="00DC3470" w:rsidP="00DC3470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2)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պայմանագիրը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միակողմանի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լուծելու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hyperlink r:id="rId12" w:history="1">
        <w:r w:rsidRPr="00AF04FC">
          <w:rPr>
            <w:rStyle w:val="a9"/>
            <w:rFonts w:ascii="Arial LatArm" w:hAnsi="Arial LatArm"/>
            <w:sz w:val="20"/>
            <w:szCs w:val="20"/>
            <w:lang w:val="hy-AM"/>
          </w:rPr>
          <w:t>www.procurement.am</w:t>
        </w:r>
      </w:hyperlink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հասցով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տեղեկագրում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հրապարակած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ծանուցումը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DC3470" w:rsidRPr="00AF04FC" w:rsidRDefault="00DC3470" w:rsidP="00DC3470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3)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7.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ստանալու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հետո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առավելագույնը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հինգ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աշխատանքային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օրվա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ընթացքում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քննարկում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և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փաստաթղթերը՝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պայմաններին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դրանց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համապատասխանությունը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պարզելու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54575E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8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մերժում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եթե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>`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1)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չեն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համապատասխանում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պայմաններին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.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2)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ներկայացվել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սահմանված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ժամկետի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ավարտից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հետո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54575E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9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տվող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անձը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պահանջը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մերժելու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որոշում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ընդունելու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դեպքում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անհապաղ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բայց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ոչ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ուշ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քան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նույն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աշխատանքային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օրը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,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մերժման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տեղեկացնում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091EBC" w:rsidRPr="00AF04FC">
        <w:rPr>
          <w:rFonts w:ascii="Arial" w:hAnsi="Arial" w:cs="Arial"/>
          <w:color w:val="000000"/>
          <w:sz w:val="20"/>
          <w:szCs w:val="20"/>
          <w:lang w:val="hy-AM"/>
        </w:rPr>
        <w:t>բենեֆիցիարին</w:t>
      </w:r>
      <w:r w:rsidR="00091EBC"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lastRenderedPageBreak/>
        <w:t>1</w:t>
      </w:r>
      <w:r w:rsidR="0054575E" w:rsidRPr="00AF04FC">
        <w:rPr>
          <w:rFonts w:ascii="Arial LatArm" w:hAnsi="Arial LatArm"/>
          <w:color w:val="000000"/>
          <w:sz w:val="20"/>
          <w:szCs w:val="20"/>
          <w:lang w:val="hy-AM"/>
        </w:rPr>
        <w:t>0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նկատմամբ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կիրառվում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քաղաքացիական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օրենսգրքի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համապատասխան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դրույթները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1</w:t>
      </w:r>
      <w:r w:rsidR="0054575E" w:rsidRPr="00AF04FC">
        <w:rPr>
          <w:rFonts w:ascii="Arial LatArm" w:hAnsi="Arial LatArm"/>
          <w:color w:val="000000"/>
          <w:sz w:val="20"/>
          <w:szCs w:val="20"/>
          <w:lang w:val="hy-AM"/>
        </w:rPr>
        <w:t>1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երաշխիքի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կապակցությամբ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ծագող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վեճերը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ենթակա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լուծման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Հայաստանի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Հանրապետության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օրենսդրությամբ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սահմանված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կարգով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>:</w:t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</w:p>
    <w:p w:rsidR="006C459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Գործադիր</w:t>
      </w:r>
      <w:r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C459C" w:rsidRPr="00AF04FC">
        <w:rPr>
          <w:rFonts w:ascii="Arial" w:hAnsi="Arial" w:cs="Arial"/>
          <w:color w:val="000000"/>
          <w:sz w:val="20"/>
          <w:szCs w:val="20"/>
          <w:lang w:val="hy-AM"/>
        </w:rPr>
        <w:t>մարմնի</w:t>
      </w:r>
      <w:r w:rsidR="006C459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C459C" w:rsidRPr="00AF04FC">
        <w:rPr>
          <w:rFonts w:ascii="Arial" w:hAnsi="Arial" w:cs="Arial"/>
          <w:color w:val="000000"/>
          <w:sz w:val="20"/>
          <w:szCs w:val="20"/>
          <w:lang w:val="hy-AM"/>
        </w:rPr>
        <w:t>ղեկավար</w:t>
      </w:r>
      <w:r w:rsidR="006C459C" w:rsidRPr="00AF04FC">
        <w:rPr>
          <w:rFonts w:ascii="Arial LatArm" w:hAnsi="Arial LatArm"/>
          <w:color w:val="000000"/>
          <w:sz w:val="20"/>
          <w:szCs w:val="20"/>
          <w:lang w:val="hy-AM"/>
        </w:rPr>
        <w:t xml:space="preserve"> </w:t>
      </w:r>
      <w:r w:rsidR="006C459C"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6C459C"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6C459C"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6C459C"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="006C459C"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ind w:firstLine="375"/>
        <w:jc w:val="both"/>
        <w:rPr>
          <w:rFonts w:ascii="Arial LatArm" w:hAnsi="Arial LatArm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/>
          <w:color w:val="000000"/>
          <w:sz w:val="20"/>
          <w:szCs w:val="20"/>
          <w:u w:val="single"/>
          <w:lang w:val="hy-AM"/>
        </w:rPr>
        <w:tab/>
      </w:r>
    </w:p>
    <w:p w:rsidR="00091EBC" w:rsidRPr="00AF04FC" w:rsidRDefault="00091EBC" w:rsidP="00091EBC">
      <w:pPr>
        <w:pStyle w:val="af3"/>
        <w:shd w:val="clear" w:color="auto" w:fill="FFFFFF"/>
        <w:spacing w:before="0" w:beforeAutospacing="0" w:after="0" w:afterAutospacing="0"/>
        <w:rPr>
          <w:rFonts w:ascii="Arial LatArm" w:hAnsi="Arial LatArm" w:cs="Sylfaen"/>
          <w:vertAlign w:val="superscript"/>
          <w:lang w:val="hy-AM"/>
        </w:rPr>
      </w:pPr>
      <w:r w:rsidRPr="00AF04FC">
        <w:rPr>
          <w:rFonts w:ascii="Arial LatArm" w:hAnsi="Arial LatArm" w:cs="Sylfaen"/>
          <w:vertAlign w:val="superscript"/>
          <w:lang w:val="hy-AM"/>
        </w:rPr>
        <w:t xml:space="preserve">                                                        </w:t>
      </w:r>
      <w:r w:rsidRPr="00AF04FC">
        <w:rPr>
          <w:rFonts w:ascii="Arial" w:hAnsi="Arial" w:cs="Arial"/>
          <w:vertAlign w:val="superscript"/>
          <w:lang w:val="hy-AM"/>
        </w:rPr>
        <w:t>ամիսը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vertAlign w:val="superscript"/>
          <w:lang w:val="hy-AM"/>
        </w:rPr>
        <w:t>ամսաթիվը</w:t>
      </w:r>
      <w:r w:rsidRPr="00AF04FC">
        <w:rPr>
          <w:rFonts w:ascii="Arial LatArm" w:hAnsi="Arial LatArm" w:cs="Sylfaen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vertAlign w:val="superscript"/>
          <w:lang w:val="hy-AM"/>
        </w:rPr>
        <w:t>տարեթիվը</w:t>
      </w:r>
    </w:p>
    <w:p w:rsidR="00091EBC" w:rsidRPr="00AF04FC" w:rsidRDefault="00091EBC" w:rsidP="00091EBC">
      <w:pPr>
        <w:pStyle w:val="31"/>
        <w:spacing w:line="240" w:lineRule="auto"/>
        <w:jc w:val="center"/>
        <w:rPr>
          <w:rFonts w:ascii="Arial LatArm" w:hAnsi="Arial LatArm" w:cs="Arial"/>
          <w:b/>
          <w:lang w:val="hy-AM"/>
        </w:rPr>
      </w:pPr>
    </w:p>
    <w:p w:rsidR="00091EBC" w:rsidRPr="00AF04FC" w:rsidRDefault="00091EBC" w:rsidP="00091EBC">
      <w:pPr>
        <w:pStyle w:val="31"/>
        <w:spacing w:line="240" w:lineRule="auto"/>
        <w:jc w:val="right"/>
        <w:rPr>
          <w:rFonts w:ascii="Arial LatArm" w:hAnsi="Arial LatArm"/>
          <w:szCs w:val="24"/>
          <w:lang w:val="hy-AM"/>
        </w:rPr>
      </w:pPr>
    </w:p>
    <w:p w:rsidR="00631658" w:rsidRPr="00AF04FC" w:rsidRDefault="009C370D" w:rsidP="00631658">
      <w:pPr>
        <w:jc w:val="right"/>
        <w:rPr>
          <w:rFonts w:ascii="Arial LatArm" w:hAnsi="Arial LatArm" w:cs="GHEA Grapalat"/>
          <w:i/>
          <w:sz w:val="18"/>
          <w:szCs w:val="18"/>
          <w:lang w:val="hy-AM"/>
        </w:rPr>
      </w:pPr>
      <w:r w:rsidRPr="00AF04FC">
        <w:rPr>
          <w:rFonts w:ascii="Arial LatArm" w:hAnsi="Arial LatArm"/>
          <w:b/>
          <w:lang w:val="hy-AM"/>
        </w:rPr>
        <w:br w:type="page"/>
      </w:r>
    </w:p>
    <w:p w:rsidR="00631658" w:rsidRPr="00AF04FC" w:rsidRDefault="007E4E0E" w:rsidP="00631658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6C50D5">
        <w:rPr>
          <w:rFonts w:ascii="Sylfaen" w:hAnsi="Sylfaen"/>
          <w:i/>
          <w:lang w:val="hy-AM"/>
        </w:rPr>
        <w:lastRenderedPageBreak/>
        <w:t>ԱՄԱԳՄ</w:t>
      </w:r>
      <w:r w:rsidRPr="00F9486B">
        <w:rPr>
          <w:rFonts w:ascii="Sylfaen" w:hAnsi="Sylfaen"/>
          <w:i/>
          <w:lang w:val="af-ZA"/>
        </w:rPr>
        <w:t>_</w:t>
      </w:r>
      <w:r w:rsidRPr="006C50D5">
        <w:rPr>
          <w:rFonts w:ascii="Sylfaen" w:hAnsi="Sylfaen"/>
          <w:i/>
          <w:lang w:val="hy-AM"/>
        </w:rPr>
        <w:t>ԳՀԱՊՁԲ</w:t>
      </w:r>
      <w:r w:rsidRPr="00F9486B">
        <w:rPr>
          <w:rFonts w:ascii="Sylfaen" w:hAnsi="Sylfaen"/>
          <w:i/>
          <w:lang w:val="af-ZA"/>
        </w:rPr>
        <w:t xml:space="preserve"> </w:t>
      </w:r>
      <w:r w:rsidRPr="00C35D56">
        <w:rPr>
          <w:rFonts w:ascii="Arial" w:hAnsi="Arial" w:cs="Arial"/>
          <w:i/>
          <w:color w:val="FF0000"/>
          <w:lang w:val="af-ZA"/>
        </w:rPr>
        <w:t>-20/01</w:t>
      </w:r>
      <w:r w:rsidRPr="00AF04FC">
        <w:rPr>
          <w:i/>
          <w:u w:val="single"/>
          <w:lang w:val="af-ZA"/>
        </w:rPr>
        <w:t xml:space="preserve"> </w:t>
      </w:r>
      <w:r w:rsidR="00631658" w:rsidRPr="00AF04FC">
        <w:rPr>
          <w:rFonts w:ascii="Arial" w:hAnsi="Arial" w:cs="Arial"/>
          <w:b/>
          <w:lang w:val="hy-AM"/>
        </w:rPr>
        <w:t>Հավելված</w:t>
      </w:r>
      <w:r w:rsidR="00631658" w:rsidRPr="00AF04FC">
        <w:rPr>
          <w:rFonts w:ascii="Arial LatArm" w:hAnsi="Arial LatArm" w:cs="Sylfaen"/>
          <w:b/>
          <w:lang w:val="hy-AM"/>
        </w:rPr>
        <w:t xml:space="preserve"> 5.1</w:t>
      </w:r>
    </w:p>
    <w:p w:rsidR="00631658" w:rsidRPr="00B553D8" w:rsidRDefault="005E5910" w:rsidP="00631658">
      <w:pPr>
        <w:pStyle w:val="31"/>
        <w:spacing w:line="240" w:lineRule="auto"/>
        <w:jc w:val="right"/>
        <w:rPr>
          <w:rFonts w:ascii="Arial LatArm" w:hAnsi="Arial LatArm" w:cs="Sylfaen"/>
          <w:b/>
          <w:color w:val="FF0000"/>
          <w:lang w:val="hy-AM"/>
        </w:rPr>
      </w:pPr>
      <w:r w:rsidRPr="00B553D8">
        <w:rPr>
          <w:rFonts w:ascii="Arial" w:hAnsi="Arial" w:cs="Arial"/>
          <w:b/>
          <w:color w:val="FF0000"/>
          <w:lang w:val="hy-AM"/>
        </w:rPr>
        <w:t>Ա</w:t>
      </w:r>
      <w:r w:rsidR="00881823">
        <w:rPr>
          <w:rFonts w:ascii="Sylfaen" w:hAnsi="Sylfaen" w:cs="Arial"/>
          <w:b/>
          <w:color w:val="FF0000"/>
        </w:rPr>
        <w:t>ԳՄՀ</w:t>
      </w:r>
      <w:r w:rsidRPr="00B553D8">
        <w:rPr>
          <w:rFonts w:ascii="Arial LatArm" w:hAnsi="Arial LatArm" w:cs="Sylfaen"/>
          <w:b/>
          <w:color w:val="FF0000"/>
          <w:lang w:val="hy-AM"/>
        </w:rPr>
        <w:t>-</w:t>
      </w:r>
      <w:r w:rsidRPr="00B553D8">
        <w:rPr>
          <w:rFonts w:ascii="Arial" w:hAnsi="Arial" w:cs="Arial"/>
          <w:b/>
          <w:color w:val="FF0000"/>
          <w:lang w:val="hy-AM"/>
        </w:rPr>
        <w:t>ԳՀԱՊՁԲ</w:t>
      </w:r>
      <w:r w:rsidRPr="00B553D8">
        <w:rPr>
          <w:rFonts w:ascii="Arial LatArm" w:hAnsi="Arial LatArm" w:cs="Sylfaen"/>
          <w:b/>
          <w:color w:val="FF0000"/>
          <w:lang w:val="hy-AM"/>
        </w:rPr>
        <w:t xml:space="preserve">-20/01        </w:t>
      </w:r>
      <w:r w:rsidR="00631658" w:rsidRPr="00B553D8">
        <w:rPr>
          <w:rFonts w:ascii="Arial" w:hAnsi="Arial" w:cs="Arial"/>
          <w:b/>
          <w:color w:val="FF0000"/>
          <w:lang w:val="hy-AM"/>
        </w:rPr>
        <w:t>ծածկագրով</w:t>
      </w:r>
    </w:p>
    <w:p w:rsidR="00631658" w:rsidRPr="00B553D8" w:rsidRDefault="005E5910" w:rsidP="00631658">
      <w:pPr>
        <w:pStyle w:val="31"/>
        <w:spacing w:line="240" w:lineRule="auto"/>
        <w:jc w:val="right"/>
        <w:rPr>
          <w:rFonts w:ascii="Arial LatArm" w:hAnsi="Arial LatArm" w:cs="Sylfaen"/>
          <w:b/>
          <w:color w:val="FF0000"/>
          <w:lang w:val="hy-AM"/>
        </w:rPr>
      </w:pPr>
      <w:r w:rsidRPr="00B553D8">
        <w:rPr>
          <w:rFonts w:ascii="Arial" w:hAnsi="Arial" w:cs="Arial"/>
          <w:b/>
          <w:color w:val="FF0000"/>
          <w:lang w:val="hy-AM"/>
        </w:rPr>
        <w:t>Գնանշման հարցման ընթացակարգի</w:t>
      </w:r>
      <w:r w:rsidR="00631658" w:rsidRPr="00B553D8">
        <w:rPr>
          <w:rFonts w:ascii="Arial LatArm" w:hAnsi="Arial LatArm" w:cs="Sylfaen"/>
          <w:b/>
          <w:color w:val="FF0000"/>
          <w:lang w:val="hy-AM"/>
        </w:rPr>
        <w:t xml:space="preserve"> </w:t>
      </w:r>
      <w:r w:rsidR="00631658" w:rsidRPr="00B553D8">
        <w:rPr>
          <w:rFonts w:ascii="Arial" w:hAnsi="Arial" w:cs="Arial"/>
          <w:b/>
          <w:color w:val="FF0000"/>
          <w:lang w:val="hy-AM"/>
        </w:rPr>
        <w:t>հրավերի</w:t>
      </w:r>
    </w:p>
    <w:p w:rsidR="00631658" w:rsidRPr="00AF04FC" w:rsidRDefault="00631658" w:rsidP="00631658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b/>
          <w:sz w:val="18"/>
          <w:szCs w:val="18"/>
          <w:lang w:val="hy-AM"/>
        </w:rPr>
        <w:t xml:space="preserve">       </w:t>
      </w:r>
      <w:r w:rsidRPr="00AF04FC">
        <w:rPr>
          <w:rFonts w:ascii="Arial" w:hAnsi="Arial" w:cs="Arial"/>
          <w:b/>
          <w:sz w:val="20"/>
          <w:szCs w:val="20"/>
          <w:lang w:val="hy-AM"/>
        </w:rPr>
        <w:t>ՏՈւԺԱՆՔԻ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ՄԱՍԻՆ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ՀԱՄԱՁԱՅՆԱԳԻՐ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</w:p>
    <w:p w:rsidR="001C7C1A" w:rsidRPr="00AF04FC" w:rsidRDefault="00631658" w:rsidP="001C7C1A">
      <w:pPr>
        <w:jc w:val="center"/>
        <w:rPr>
          <w:rFonts w:ascii="Arial LatArm" w:hAnsi="Arial LatArm" w:cs="GHEA Grapalat"/>
          <w:b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 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="001C7C1A" w:rsidRPr="00AF04FC">
        <w:rPr>
          <w:rFonts w:ascii="Arial LatArm" w:hAnsi="Arial LatArm" w:cs="GHEA Grapalat"/>
          <w:b/>
          <w:sz w:val="18"/>
          <w:szCs w:val="18"/>
          <w:lang w:val="hy-AM"/>
        </w:rPr>
        <w:t xml:space="preserve">         (</w:t>
      </w:r>
      <w:r w:rsidR="001C7C1A" w:rsidRPr="00AF04FC">
        <w:rPr>
          <w:rFonts w:ascii="Arial" w:hAnsi="Arial" w:cs="Arial"/>
          <w:b/>
          <w:sz w:val="18"/>
          <w:szCs w:val="18"/>
          <w:lang w:val="hy-AM"/>
        </w:rPr>
        <w:t>պայմանագրի</w:t>
      </w:r>
      <w:r w:rsidR="001C7C1A" w:rsidRPr="00AF04FC">
        <w:rPr>
          <w:rFonts w:ascii="Arial LatArm" w:hAnsi="Arial LatArm" w:cs="GHEA Grapalat"/>
          <w:b/>
          <w:sz w:val="18"/>
          <w:szCs w:val="18"/>
          <w:lang w:val="hy-AM"/>
        </w:rPr>
        <w:t xml:space="preserve"> </w:t>
      </w:r>
      <w:r w:rsidR="001C7C1A" w:rsidRPr="00AF04FC">
        <w:rPr>
          <w:rFonts w:ascii="Arial" w:hAnsi="Arial" w:cs="Arial"/>
          <w:b/>
          <w:sz w:val="18"/>
          <w:szCs w:val="18"/>
          <w:lang w:val="hy-AM"/>
        </w:rPr>
        <w:t>ապահովում</w:t>
      </w:r>
      <w:r w:rsidR="001C7C1A" w:rsidRPr="00AF04FC">
        <w:rPr>
          <w:rFonts w:ascii="Arial LatArm" w:hAnsi="Arial LatArm" w:cs="GHEA Grapalat"/>
          <w:b/>
          <w:sz w:val="18"/>
          <w:szCs w:val="18"/>
          <w:lang w:val="hy-AM"/>
        </w:rPr>
        <w:t>)</w:t>
      </w:r>
    </w:p>
    <w:p w:rsidR="00631658" w:rsidRPr="00AF04FC" w:rsidRDefault="00631658" w:rsidP="00631658">
      <w:pPr>
        <w:rPr>
          <w:rFonts w:ascii="Arial LatArm" w:hAnsi="Arial LatArm" w:cs="GHEA Grapalat"/>
          <w:b/>
          <w:sz w:val="20"/>
          <w:szCs w:val="20"/>
          <w:lang w:val="hy-AM"/>
        </w:rPr>
      </w:pPr>
    </w:p>
    <w:p w:rsidR="00631658" w:rsidRPr="00AF04FC" w:rsidRDefault="00631658" w:rsidP="00631658">
      <w:pPr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    </w:t>
      </w:r>
      <w:r w:rsidR="007E4E0E" w:rsidRPr="006C50D5">
        <w:rPr>
          <w:rFonts w:ascii="Sylfaen" w:hAnsi="Sylfaen" w:cs="Arial"/>
          <w:sz w:val="20"/>
          <w:szCs w:val="20"/>
          <w:lang w:val="hy-AM"/>
        </w:rPr>
        <w:t>Գ.Արարատ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ab/>
        <w:t xml:space="preserve">            </w:t>
      </w:r>
      <w:r w:rsidRPr="00AF04FC">
        <w:rPr>
          <w:rFonts w:ascii="Arial LatArm" w:hAnsi="Arial LatArm"/>
          <w:sz w:val="20"/>
          <w:szCs w:val="20"/>
          <w:lang w:val="hy-AM"/>
        </w:rPr>
        <w:t>«</w:t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 xml:space="preserve">         </w:t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20   </w:t>
      </w:r>
      <w:r w:rsidRPr="00AF04FC">
        <w:rPr>
          <w:rFonts w:ascii="Arial" w:hAnsi="Arial" w:cs="Arial"/>
          <w:sz w:val="20"/>
          <w:szCs w:val="20"/>
          <w:lang w:val="hy-AM"/>
        </w:rPr>
        <w:t>թ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.**</w:t>
      </w:r>
    </w:p>
    <w:p w:rsidR="00631658" w:rsidRPr="00AF04FC" w:rsidRDefault="00631658" w:rsidP="00631658">
      <w:pPr>
        <w:rPr>
          <w:rFonts w:ascii="Arial LatArm" w:hAnsi="Arial LatArm" w:cs="GHEA Grapalat"/>
          <w:sz w:val="20"/>
          <w:szCs w:val="20"/>
          <w:lang w:val="hy-AM"/>
        </w:rPr>
      </w:pPr>
    </w:p>
    <w:p w:rsidR="00631658" w:rsidRPr="00AF04FC" w:rsidRDefault="00631658" w:rsidP="00631658">
      <w:pPr>
        <w:jc w:val="both"/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դեմս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տնօրեն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</w:p>
    <w:p w:rsidR="00631658" w:rsidRPr="00AF04FC" w:rsidRDefault="00631658" w:rsidP="00631658">
      <w:pPr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անվանումը</w:t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ab/>
        <w:t xml:space="preserve">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տնօրենի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անուն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ազգանունը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անձնագրային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տվյալները</w:t>
      </w:r>
      <w:r w:rsidRPr="00AF04FC">
        <w:rPr>
          <w:rFonts w:ascii="Arial LatArm" w:hAnsi="Arial LatArm" w:cs="GHEA Grapalat"/>
          <w:sz w:val="20"/>
          <w:szCs w:val="20"/>
          <w:vertAlign w:val="subscript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որը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գործում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կանոնադրության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հիման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վրա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` (</w:t>
      </w:r>
      <w:r w:rsidRPr="00AF04FC">
        <w:rPr>
          <w:rFonts w:ascii="Arial" w:hAnsi="Arial" w:cs="Arial"/>
          <w:sz w:val="20"/>
          <w:szCs w:val="20"/>
          <w:lang w:val="hy-AM"/>
        </w:rPr>
        <w:t>այսուհետև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Ընկերություն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), </w:t>
      </w:r>
      <w:r w:rsidRPr="00AF04FC">
        <w:rPr>
          <w:rFonts w:ascii="Arial" w:hAnsi="Arial" w:cs="Arial"/>
          <w:sz w:val="20"/>
          <w:szCs w:val="20"/>
          <w:lang w:val="hy-AM"/>
        </w:rPr>
        <w:t>սույնով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միակողմանի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սահմանում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հետևյալ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տուժանքի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վճարման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համաձայնությունը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.</w:t>
      </w:r>
    </w:p>
    <w:p w:rsidR="00631658" w:rsidRPr="00AF04FC" w:rsidRDefault="00631658" w:rsidP="00631658">
      <w:pPr>
        <w:ind w:firstLine="708"/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:rsidR="00631658" w:rsidRPr="00AF04FC" w:rsidRDefault="00631658" w:rsidP="00631658">
      <w:pPr>
        <w:numPr>
          <w:ilvl w:val="0"/>
          <w:numId w:val="6"/>
        </w:numPr>
        <w:jc w:val="center"/>
        <w:rPr>
          <w:rFonts w:ascii="Arial LatArm" w:hAnsi="Arial LatArm" w:cs="GHEA Grapalat"/>
          <w:b/>
          <w:bCs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Հ</w:t>
      </w:r>
      <w:r w:rsidRPr="00AF04FC">
        <w:rPr>
          <w:rFonts w:ascii="Arial" w:hAnsi="Arial" w:cs="Arial"/>
          <w:b/>
          <w:sz w:val="20"/>
          <w:szCs w:val="20"/>
        </w:rPr>
        <w:t>ամաձայնության</w:t>
      </w:r>
      <w:r w:rsidRPr="00AF04FC">
        <w:rPr>
          <w:rFonts w:ascii="Arial LatArm" w:hAnsi="Arial LatArm" w:cs="GHEA Grapalat"/>
          <w:b/>
          <w:sz w:val="20"/>
          <w:szCs w:val="20"/>
        </w:rPr>
        <w:t xml:space="preserve"> </w:t>
      </w:r>
      <w:r w:rsidRPr="00AF04FC">
        <w:rPr>
          <w:rFonts w:ascii="Arial" w:hAnsi="Arial" w:cs="Arial"/>
          <w:b/>
          <w:sz w:val="20"/>
          <w:szCs w:val="20"/>
        </w:rPr>
        <w:t>առարկան</w:t>
      </w:r>
    </w:p>
    <w:p w:rsidR="00631658" w:rsidRPr="00AF04FC" w:rsidRDefault="00631658" w:rsidP="00631658">
      <w:pPr>
        <w:jc w:val="both"/>
        <w:rPr>
          <w:rFonts w:ascii="Arial LatArm" w:hAnsi="Arial LatArm" w:cs="GHEA Grapalat"/>
          <w:b/>
          <w:bCs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ab/>
      </w:r>
      <w:r w:rsidRPr="00AF04FC">
        <w:rPr>
          <w:rFonts w:ascii="Arial LatArm" w:hAnsi="Arial LatArm" w:cs="GHEA Grapalat"/>
          <w:sz w:val="20"/>
          <w:szCs w:val="20"/>
          <w:lang w:val="pt-BR"/>
        </w:rPr>
        <w:tab/>
        <w:t xml:space="preserve">                               </w:t>
      </w:r>
    </w:p>
    <w:p w:rsidR="00631658" w:rsidRPr="00AF04FC" w:rsidRDefault="00631658" w:rsidP="00631658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1.1 </w:t>
      </w:r>
      <w:r w:rsidRPr="00AF04FC">
        <w:rPr>
          <w:rFonts w:ascii="Arial" w:hAnsi="Arial" w:cs="Arial"/>
          <w:sz w:val="20"/>
          <w:szCs w:val="20"/>
          <w:lang w:val="pt-BR"/>
        </w:rPr>
        <w:t>Ընկերությունը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մասնակցում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է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="007E4E0E">
        <w:rPr>
          <w:rFonts w:ascii="Sylfaen" w:hAnsi="Sylfaen" w:cs="GHEA Grapalat"/>
          <w:sz w:val="20"/>
          <w:szCs w:val="20"/>
          <w:lang w:val="pt-BR"/>
        </w:rPr>
        <w:t>Արարատ գյուղի մանկապարտեզ ՀՈԱԿ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>*  (</w:t>
      </w:r>
      <w:r w:rsidRPr="00AF04FC">
        <w:rPr>
          <w:rFonts w:ascii="Arial" w:hAnsi="Arial" w:cs="Arial"/>
          <w:sz w:val="20"/>
          <w:szCs w:val="20"/>
          <w:lang w:val="pt-BR"/>
        </w:rPr>
        <w:t>այսուհետ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AF04FC">
        <w:rPr>
          <w:rFonts w:ascii="Arial" w:hAnsi="Arial" w:cs="Arial"/>
          <w:sz w:val="20"/>
          <w:szCs w:val="20"/>
          <w:lang w:val="pt-BR"/>
        </w:rPr>
        <w:t>Պատվիրատու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Pr="00AF04FC">
        <w:rPr>
          <w:rFonts w:ascii="Arial" w:hAnsi="Arial" w:cs="Arial"/>
          <w:sz w:val="20"/>
          <w:szCs w:val="20"/>
          <w:lang w:val="pt-BR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</w:p>
    <w:p w:rsidR="00631658" w:rsidRPr="00AF04FC" w:rsidRDefault="00631658" w:rsidP="00631658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                                                         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պատվիրատուի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անվանումը</w:t>
      </w:r>
    </w:p>
    <w:p w:rsidR="00631658" w:rsidRPr="00AF04FC" w:rsidRDefault="00631658" w:rsidP="00631658">
      <w:pPr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" w:hAnsi="Arial" w:cs="Arial"/>
          <w:sz w:val="20"/>
          <w:szCs w:val="20"/>
          <w:lang w:val="pt-BR"/>
        </w:rPr>
        <w:t>կազմակերպված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AF04FC">
        <w:rPr>
          <w:rFonts w:ascii="Arial LatArm" w:hAnsi="Arial LatArm" w:cs="GHEA Grapalat"/>
          <w:sz w:val="20"/>
          <w:szCs w:val="20"/>
          <w:u w:val="single"/>
          <w:lang w:val="pt-BR"/>
        </w:rPr>
        <w:t xml:space="preserve"> </w:t>
      </w:r>
      <w:r w:rsidRPr="00AF04FC">
        <w:rPr>
          <w:rFonts w:ascii="Arial LatArm" w:hAnsi="Arial LatArm" w:cs="GHEA Grapalat"/>
          <w:sz w:val="20"/>
          <w:szCs w:val="20"/>
          <w:u w:val="single"/>
          <w:lang w:val="pt-BR"/>
        </w:rPr>
        <w:tab/>
      </w:r>
      <w:r w:rsidR="007E4E0E">
        <w:rPr>
          <w:rFonts w:ascii="Sylfaen" w:hAnsi="Sylfaen"/>
          <w:i/>
          <w:lang w:val="ru-RU"/>
        </w:rPr>
        <w:t>ԱՄԱԳՄ</w:t>
      </w:r>
      <w:r w:rsidR="007E4E0E" w:rsidRPr="00F9486B">
        <w:rPr>
          <w:rFonts w:ascii="Sylfaen" w:hAnsi="Sylfaen"/>
          <w:i/>
          <w:lang w:val="af-ZA"/>
        </w:rPr>
        <w:t>_</w:t>
      </w:r>
      <w:r w:rsidR="007E4E0E">
        <w:rPr>
          <w:rFonts w:ascii="Sylfaen" w:hAnsi="Sylfaen"/>
          <w:i/>
          <w:lang w:val="ru-RU"/>
        </w:rPr>
        <w:t>ԳՀԱՊՁԲ</w:t>
      </w:r>
      <w:r w:rsidR="007E4E0E" w:rsidRPr="00F9486B">
        <w:rPr>
          <w:rFonts w:ascii="Sylfaen" w:hAnsi="Sylfaen"/>
          <w:i/>
          <w:lang w:val="af-ZA"/>
        </w:rPr>
        <w:t xml:space="preserve"> </w:t>
      </w:r>
      <w:r w:rsidR="007E4E0E" w:rsidRPr="00C35D56">
        <w:rPr>
          <w:rFonts w:ascii="Arial" w:hAnsi="Arial" w:cs="Arial"/>
          <w:i/>
          <w:color w:val="FF0000"/>
          <w:lang w:val="af-ZA"/>
        </w:rPr>
        <w:t>-20/01</w:t>
      </w:r>
      <w:r w:rsidR="007E4E0E" w:rsidRPr="00AF04FC">
        <w:rPr>
          <w:i/>
          <w:u w:val="single"/>
          <w:lang w:val="af-ZA"/>
        </w:rPr>
        <w:t xml:space="preserve"> 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* </w:t>
      </w:r>
      <w:r w:rsidRPr="00AF04FC">
        <w:rPr>
          <w:rFonts w:ascii="Arial" w:hAnsi="Arial" w:cs="Arial"/>
          <w:sz w:val="20"/>
          <w:szCs w:val="20"/>
          <w:lang w:val="pt-BR"/>
        </w:rPr>
        <w:t>ծածկագրով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գնման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ընթացակարգին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>:</w:t>
      </w:r>
    </w:p>
    <w:p w:rsidR="00631658" w:rsidRPr="00AF04FC" w:rsidRDefault="00631658" w:rsidP="00631658">
      <w:pPr>
        <w:ind w:left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ընթացակարգի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ծածկագիրը</w:t>
      </w:r>
    </w:p>
    <w:p w:rsidR="00631658" w:rsidRPr="00AF04FC" w:rsidRDefault="00631658" w:rsidP="00631658">
      <w:pPr>
        <w:ind w:firstLine="426"/>
        <w:jc w:val="both"/>
        <w:rPr>
          <w:rFonts w:ascii="Arial LatArm" w:hAnsi="Arial LatArm" w:cs="GHEA Grapalat"/>
          <w:color w:val="5B9BD5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1.2 </w:t>
      </w:r>
      <w:r w:rsidRPr="00AF04FC">
        <w:rPr>
          <w:rFonts w:ascii="Arial" w:hAnsi="Arial" w:cs="Arial"/>
          <w:sz w:val="20"/>
          <w:szCs w:val="20"/>
          <w:lang w:val="pt-BR"/>
        </w:rPr>
        <w:t>Որպես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գնման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ընթացակարգի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արդյունքում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կնքվելիք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պայմանագրի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կատարման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ապահովում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AF04FC">
        <w:rPr>
          <w:rFonts w:ascii="Arial" w:hAnsi="Arial" w:cs="Arial"/>
          <w:sz w:val="20"/>
          <w:szCs w:val="20"/>
          <w:lang w:val="pt-BR"/>
        </w:rPr>
        <w:t>Ընկերությունը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Պատվիրատուին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է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ներկայացնում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տուժանքի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և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վճարման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AF04FC">
        <w:rPr>
          <w:rFonts w:ascii="Arial" w:hAnsi="Arial" w:cs="Arial"/>
          <w:sz w:val="20"/>
          <w:szCs w:val="20"/>
          <w:lang w:val="pt-BR"/>
        </w:rPr>
        <w:t>լրացված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և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հաստատված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: </w:t>
      </w:r>
    </w:p>
    <w:p w:rsidR="00631658" w:rsidRPr="00AF04FC" w:rsidRDefault="007A5E2D" w:rsidP="007A5E2D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color w:val="000000"/>
          <w:sz w:val="20"/>
          <w:szCs w:val="20"/>
          <w:lang w:val="pt-BR"/>
        </w:rPr>
        <w:t xml:space="preserve">1.3 </w:t>
      </w:r>
      <w:r w:rsidR="00631658" w:rsidRPr="00AF04FC">
        <w:rPr>
          <w:rFonts w:ascii="Arial" w:hAnsi="Arial" w:cs="Arial"/>
          <w:color w:val="000000"/>
          <w:sz w:val="20"/>
          <w:szCs w:val="20"/>
          <w:lang w:val="pt-BR"/>
        </w:rPr>
        <w:t>Ընկերությունը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սույն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pt-BR"/>
        </w:rPr>
        <w:t>տուժանքի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pt-BR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pt-BR"/>
        </w:rPr>
        <w:t>համաձայնագ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ր</w:t>
      </w:r>
      <w:r w:rsidR="00631658" w:rsidRPr="00AF04FC">
        <w:rPr>
          <w:rFonts w:ascii="Arial" w:hAnsi="Arial" w:cs="Arial"/>
          <w:color w:val="000000"/>
          <w:sz w:val="20"/>
          <w:szCs w:val="20"/>
          <w:lang w:val="pt-BR"/>
        </w:rPr>
        <w:t>ի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ն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կից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ներկայացվող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վճարման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(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այսուհետ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Պահանջագիր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)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ստորագրմամբ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անհետկանչելիորեն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համաձայնվում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="00631658" w:rsidRPr="00AF04FC">
        <w:rPr>
          <w:rFonts w:ascii="Arial" w:hAnsi="Arial" w:cs="Arial"/>
          <w:color w:val="000000"/>
          <w:sz w:val="20"/>
          <w:szCs w:val="20"/>
          <w:lang w:val="hy-AM"/>
        </w:rPr>
        <w:t>որ</w:t>
      </w:r>
      <w:r w:rsidR="00631658"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</w:p>
    <w:p w:rsidR="00631658" w:rsidRPr="00AF04FC" w:rsidRDefault="00631658" w:rsidP="00631658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ստորագրմամբ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Ընկերությունը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տալիս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հավաստումը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 LatArm" w:hAnsi="Arial LatArm" w:cs="Arial LatArm"/>
          <w:color w:val="000000"/>
          <w:sz w:val="20"/>
          <w:szCs w:val="20"/>
          <w:lang w:val="hy-AM"/>
        </w:rPr>
        <w:t>«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Վճարման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պայմանները</w:t>
      </w:r>
      <w:r w:rsidRPr="00AF04FC">
        <w:rPr>
          <w:rFonts w:ascii="Arial LatArm" w:hAnsi="Arial LatArm" w:cs="Arial LatArm"/>
          <w:color w:val="000000"/>
          <w:sz w:val="20"/>
          <w:szCs w:val="20"/>
          <w:lang w:val="hy-AM"/>
        </w:rPr>
        <w:t>»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դաշտում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Pr="00AF04FC">
        <w:rPr>
          <w:rFonts w:ascii="Arial LatArm" w:hAnsi="Arial LatArm" w:cs="Arial LatArm"/>
          <w:color w:val="000000"/>
          <w:sz w:val="20"/>
          <w:szCs w:val="20"/>
          <w:lang w:val="hy-AM"/>
        </w:rPr>
        <w:t>«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ակցեպտավորված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վճարման</w:t>
      </w:r>
      <w:r w:rsidRPr="00AF04FC">
        <w:rPr>
          <w:rFonts w:ascii="Arial LatArm" w:hAnsi="Arial LatArm" w:cs="Arial LatArm"/>
          <w:color w:val="000000"/>
          <w:sz w:val="20"/>
          <w:szCs w:val="20"/>
          <w:lang w:val="hy-AM"/>
        </w:rPr>
        <w:t>»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դեպքում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նշված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գումարի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գանձման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կապված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Ընկերությանը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սպասարկող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/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/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` /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այսուհետ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/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ստացված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չի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ներկայացնում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Ընկերությանը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լրացուցիչ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համաձայնություն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ստանալու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քանի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վրա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արդեն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դրվել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ստորագրությունը՝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ակցեպտավորման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նպատակով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: </w:t>
      </w:r>
    </w:p>
    <w:p w:rsidR="00631658" w:rsidRPr="00AF04FC" w:rsidRDefault="00631658" w:rsidP="00631658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հիմք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հանդիսանում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Պահանջագրով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նշված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ամբողջ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գումարը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pt-BR"/>
        </w:rPr>
        <w:t>Ընկերության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հաշվից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գանձելու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համար՝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առանց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լրացուցիչ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ակցեպտավորման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: </w:t>
      </w:r>
    </w:p>
    <w:p w:rsidR="00631658" w:rsidRPr="00AF04FC" w:rsidRDefault="00631658" w:rsidP="00631658">
      <w:pPr>
        <w:ind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 </w:t>
      </w:r>
      <w:r w:rsidRPr="00AF04FC">
        <w:rPr>
          <w:rFonts w:ascii="Arial" w:hAnsi="Arial" w:cs="Arial"/>
          <w:color w:val="000000"/>
          <w:sz w:val="20"/>
          <w:szCs w:val="20"/>
          <w:lang w:val="pt-BR"/>
        </w:rPr>
        <w:t>Ընկերությունը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չի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գրավոր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եղանակով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Բանկին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կարգադրել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վրա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դրված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իր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հետ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կանչելու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մասին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:rsidR="00631658" w:rsidRPr="00AF04FC" w:rsidRDefault="00631658" w:rsidP="00631658">
      <w:pPr>
        <w:ind w:left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դ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color w:val="000000"/>
          <w:sz w:val="20"/>
          <w:szCs w:val="20"/>
          <w:lang w:val="pt-BR"/>
        </w:rPr>
        <w:t>Ընկերությունը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հավաստում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ակցեպտավորել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տուժանքի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ամբողջ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գումարով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:rsidR="00631658" w:rsidRPr="00AF04FC" w:rsidRDefault="00631658" w:rsidP="00631658">
      <w:pPr>
        <w:ind w:firstLine="426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ե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)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Ընկերությունը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սույնով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Բանկը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որևէ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պատասխանատվություն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չի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կրում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Պատվիրատուի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ներկայացված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վճարման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իրավաչափության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վավերականության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ներկայացման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ժամկետների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կատարումն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ապահովելու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Բանկի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իրականացվող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գործողությունների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: </w:t>
      </w:r>
    </w:p>
    <w:p w:rsidR="00631658" w:rsidRPr="00AF04FC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 </w:t>
      </w:r>
      <w:r w:rsidRPr="00AF04FC">
        <w:rPr>
          <w:rFonts w:ascii="Arial" w:hAnsi="Arial" w:cs="Arial"/>
          <w:sz w:val="20"/>
          <w:szCs w:val="20"/>
          <w:lang w:val="pt-BR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գնման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ընթացակարգի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արդյունքում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կնքված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պայմանագիրը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չկատարելու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կամ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ոչ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պատշաճ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կատարելու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դեպքում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Պատվիրատուն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տուժանքի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և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բնօրինակներով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ներկայացնում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է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Բանկին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` </w:t>
      </w:r>
      <w:r w:rsidRPr="00AF04FC">
        <w:rPr>
          <w:rFonts w:ascii="Arial" w:hAnsi="Arial" w:cs="Arial"/>
          <w:sz w:val="20"/>
          <w:szCs w:val="20"/>
          <w:lang w:val="pt-BR"/>
        </w:rPr>
        <w:t>այդ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մասին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գրավոր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տեղեկացնելով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Ընկերությանը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: </w:t>
      </w:r>
      <w:r w:rsidRPr="00AF04FC">
        <w:rPr>
          <w:rFonts w:ascii="Arial" w:hAnsi="Arial" w:cs="Arial"/>
          <w:sz w:val="20"/>
          <w:szCs w:val="20"/>
          <w:lang w:val="pt-BR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տուժանքի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և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էլեկտրոնային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թվային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ստորագրությամբ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հաստատված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լինելու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դեպքում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դրանք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Բանկին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են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ներկայացվում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էլեկտրոնային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կրիչներով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AF04FC">
        <w:rPr>
          <w:rFonts w:ascii="Arial" w:hAnsi="Arial" w:cs="Arial"/>
          <w:sz w:val="20"/>
          <w:szCs w:val="20"/>
        </w:rPr>
        <w:t>ինչպես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նաև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դրանցից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արտատպված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թղթային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տարբերակներով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>:</w:t>
      </w:r>
    </w:p>
    <w:p w:rsidR="00631658" w:rsidRPr="00AF04FC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LatArm" w:hAnsi="Arial LatArm" w:cs="GHEA Grapalat"/>
          <w:color w:val="000000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Պատվիրատուն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բանկին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կարող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ներկայացնել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այլ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լրացուցիչ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0"/>
          <w:szCs w:val="20"/>
          <w:lang w:val="hy-AM"/>
        </w:rPr>
        <w:t>փաստաթղթեր</w:t>
      </w:r>
      <w:r w:rsidRPr="00AF04FC">
        <w:rPr>
          <w:rFonts w:ascii="Arial LatArm" w:hAnsi="Arial LatArm" w:cs="GHEA Grapalat"/>
          <w:color w:val="000000"/>
          <w:sz w:val="20"/>
          <w:szCs w:val="20"/>
          <w:lang w:val="hy-AM"/>
        </w:rPr>
        <w:t>:</w:t>
      </w:r>
    </w:p>
    <w:p w:rsidR="00631658" w:rsidRPr="00AF04FC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Բանկի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</w:t>
      </w:r>
      <w:r w:rsidRPr="00AF04FC">
        <w:rPr>
          <w:rFonts w:ascii="Arial" w:hAnsi="Arial" w:cs="Arial"/>
          <w:sz w:val="20"/>
          <w:szCs w:val="20"/>
          <w:lang w:val="pt-BR"/>
        </w:rPr>
        <w:t>ահանջագրում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նշված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գումարի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վճարման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հետևանքով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առաջացած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ռիսկերի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(</w:t>
      </w:r>
      <w:r w:rsidRPr="00AF04FC">
        <w:rPr>
          <w:rFonts w:ascii="Arial" w:hAnsi="Arial" w:cs="Arial"/>
          <w:sz w:val="20"/>
          <w:szCs w:val="20"/>
          <w:lang w:val="pt-BR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կրած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վնասների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բացասական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հետևանքների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համար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Բանկը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որևէ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պատասխանատվություն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չի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կրում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: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Բանկը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պարտավոր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չէ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ստուգելու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պայմանագրի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պայմանները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խախտելու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փաստերը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:</w:t>
      </w:r>
    </w:p>
    <w:p w:rsidR="00631658" w:rsidRPr="00AF04FC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" w:hAnsi="Arial" w:cs="Arial"/>
          <w:sz w:val="20"/>
          <w:szCs w:val="20"/>
          <w:lang w:val="hy-AM"/>
        </w:rPr>
        <w:lastRenderedPageBreak/>
        <w:t>Այն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դեպքում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>,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երբ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հաշվի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միջոցները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չեն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բավարարում</w:t>
      </w:r>
      <w:r w:rsidRPr="00AF04FC">
        <w:rPr>
          <w:rFonts w:ascii="Arial" w:hAnsi="Arial" w:cs="Arial"/>
          <w:sz w:val="20"/>
          <w:szCs w:val="20"/>
        </w:rPr>
        <w:t>՝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բանկը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վճարման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ստանալուց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հետո՝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2 (</w:t>
      </w:r>
      <w:r w:rsidRPr="00AF04FC">
        <w:rPr>
          <w:rFonts w:ascii="Arial" w:hAnsi="Arial" w:cs="Arial"/>
          <w:sz w:val="20"/>
          <w:szCs w:val="20"/>
        </w:rPr>
        <w:t>երկու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) </w:t>
      </w:r>
      <w:r w:rsidRPr="00AF04FC">
        <w:rPr>
          <w:rFonts w:ascii="Arial" w:hAnsi="Arial" w:cs="Arial"/>
          <w:sz w:val="20"/>
          <w:szCs w:val="20"/>
        </w:rPr>
        <w:t>աշխատանքային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օրվա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ընթացքում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պետք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է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տեղեկացնի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Պատվիրատուին՝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գրավոր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ձևով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>:</w:t>
      </w:r>
    </w:p>
    <w:p w:rsidR="00631658" w:rsidRPr="00AF04FC" w:rsidRDefault="00631658" w:rsidP="00631658">
      <w:pPr>
        <w:numPr>
          <w:ilvl w:val="1"/>
          <w:numId w:val="25"/>
        </w:numPr>
        <w:ind w:left="0" w:firstLine="426"/>
        <w:jc w:val="both"/>
        <w:rPr>
          <w:rFonts w:ascii="Arial LatArm" w:hAnsi="Arial LatArm" w:cs="GHEA Grapalat"/>
          <w:sz w:val="20"/>
          <w:szCs w:val="20"/>
          <w:lang w:val="pt-BR"/>
        </w:rPr>
      </w:pP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և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</w:t>
      </w:r>
      <w:r w:rsidRPr="00AF04FC">
        <w:rPr>
          <w:rFonts w:ascii="Arial" w:hAnsi="Arial" w:cs="Arial"/>
          <w:sz w:val="20"/>
          <w:szCs w:val="20"/>
          <w:lang w:val="pt-BR"/>
        </w:rPr>
        <w:t>ահանջագիրը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Բանկ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ներկայացնելուց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հետո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AF04FC">
        <w:rPr>
          <w:rFonts w:ascii="Arial" w:hAnsi="Arial" w:cs="Arial"/>
          <w:sz w:val="20"/>
          <w:szCs w:val="20"/>
          <w:lang w:val="pt-BR"/>
        </w:rPr>
        <w:t>Բանկից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անկախ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պատճառներով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AF04FC">
        <w:rPr>
          <w:rFonts w:ascii="Arial" w:hAnsi="Arial" w:cs="Arial"/>
          <w:sz w:val="20"/>
          <w:szCs w:val="20"/>
          <w:lang w:val="pt-BR"/>
        </w:rPr>
        <w:t>տասն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աշխատանքային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օրվա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ընթացքում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Պատվիրատուին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գումարը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չվճարվելու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դեպքում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, </w:t>
      </w:r>
      <w:r w:rsidRPr="00AF04FC">
        <w:rPr>
          <w:rFonts w:ascii="Arial" w:hAnsi="Arial" w:cs="Arial"/>
          <w:sz w:val="20"/>
          <w:szCs w:val="20"/>
          <w:lang w:val="pt-BR"/>
        </w:rPr>
        <w:t>Պատվիրատուն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չվճարման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հետ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կապված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մասին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տեղեկությունները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փոխանցում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է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&lt;&lt;</w:t>
      </w:r>
      <w:r w:rsidRPr="00AF04FC">
        <w:rPr>
          <w:rFonts w:ascii="Arial" w:hAnsi="Arial" w:cs="Arial"/>
          <w:sz w:val="20"/>
          <w:szCs w:val="20"/>
          <w:lang w:val="pt-BR"/>
        </w:rPr>
        <w:t>ԱՔՌԱ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Քրեդիթ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Ռեփորթինգ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&gt;&gt; </w:t>
      </w:r>
      <w:r w:rsidRPr="00AF04FC">
        <w:rPr>
          <w:rFonts w:ascii="Arial" w:hAnsi="Arial" w:cs="Arial"/>
          <w:sz w:val="20"/>
          <w:szCs w:val="20"/>
          <w:lang w:val="pt-BR"/>
        </w:rPr>
        <w:t>ՓԲԸ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(</w:t>
      </w:r>
      <w:r w:rsidRPr="00AF04FC">
        <w:rPr>
          <w:rFonts w:ascii="Arial" w:hAnsi="Arial" w:cs="Arial"/>
          <w:sz w:val="20"/>
          <w:szCs w:val="20"/>
          <w:lang w:val="pt-BR"/>
        </w:rPr>
        <w:t>Վարկային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 xml:space="preserve"> </w:t>
      </w:r>
      <w:r w:rsidRPr="00AF04FC">
        <w:rPr>
          <w:rFonts w:ascii="Arial" w:hAnsi="Arial" w:cs="Arial"/>
          <w:sz w:val="20"/>
          <w:szCs w:val="20"/>
          <w:lang w:val="pt-BR"/>
        </w:rPr>
        <w:t>բյուրո</w:t>
      </w:r>
      <w:r w:rsidRPr="00AF04FC">
        <w:rPr>
          <w:rFonts w:ascii="Arial LatArm" w:hAnsi="Arial LatArm" w:cs="GHEA Grapalat"/>
          <w:sz w:val="20"/>
          <w:szCs w:val="20"/>
          <w:lang w:val="pt-BR"/>
        </w:rPr>
        <w:t>):</w:t>
      </w:r>
    </w:p>
    <w:p w:rsidR="00631658" w:rsidRPr="00AF04FC" w:rsidRDefault="00631658" w:rsidP="00631658">
      <w:pPr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:rsidR="00631658" w:rsidRPr="00AF04FC" w:rsidRDefault="00631658" w:rsidP="00631658">
      <w:pPr>
        <w:numPr>
          <w:ilvl w:val="0"/>
          <w:numId w:val="6"/>
        </w:numPr>
        <w:jc w:val="center"/>
        <w:rPr>
          <w:rFonts w:ascii="Arial LatArm" w:hAnsi="Arial LatArm" w:cs="GHEA Grapalat"/>
          <w:b/>
          <w:bCs/>
          <w:sz w:val="20"/>
          <w:szCs w:val="20"/>
        </w:rPr>
      </w:pPr>
      <w:r w:rsidRPr="00AF04FC">
        <w:rPr>
          <w:rFonts w:ascii="Arial" w:hAnsi="Arial" w:cs="Arial"/>
          <w:b/>
          <w:bCs/>
          <w:sz w:val="20"/>
          <w:szCs w:val="20"/>
        </w:rPr>
        <w:t>Այլ</w:t>
      </w:r>
      <w:r w:rsidRPr="00AF04FC">
        <w:rPr>
          <w:rFonts w:ascii="Arial LatArm" w:hAnsi="Arial LatArm" w:cs="GHEA Grapalat"/>
          <w:b/>
          <w:bCs/>
          <w:sz w:val="20"/>
          <w:szCs w:val="20"/>
        </w:rPr>
        <w:t xml:space="preserve"> </w:t>
      </w:r>
      <w:r w:rsidRPr="00AF04FC">
        <w:rPr>
          <w:rFonts w:ascii="Arial" w:hAnsi="Arial" w:cs="Arial"/>
          <w:b/>
          <w:bCs/>
          <w:sz w:val="20"/>
          <w:szCs w:val="20"/>
        </w:rPr>
        <w:t>պայմաններ</w:t>
      </w:r>
    </w:p>
    <w:p w:rsidR="00334B2F" w:rsidRPr="00AF04FC" w:rsidRDefault="007A5E2D" w:rsidP="007A5E2D">
      <w:pPr>
        <w:ind w:firstLine="567"/>
        <w:jc w:val="both"/>
        <w:rPr>
          <w:rFonts w:ascii="Arial LatArm" w:hAnsi="Arial LatArm" w:cs="GHEA Grapalat"/>
          <w:sz w:val="20"/>
          <w:szCs w:val="20"/>
        </w:rPr>
      </w:pPr>
      <w:r w:rsidRPr="00AF04FC">
        <w:rPr>
          <w:rFonts w:ascii="Arial LatArm" w:hAnsi="Arial LatArm" w:cs="GHEA Grapalat"/>
          <w:sz w:val="20"/>
          <w:szCs w:val="20"/>
        </w:rPr>
        <w:t xml:space="preserve">2.1 </w:t>
      </w:r>
      <w:r w:rsidRPr="00AF04FC">
        <w:rPr>
          <w:rFonts w:ascii="Arial" w:hAnsi="Arial" w:cs="Arial"/>
          <w:sz w:val="20"/>
          <w:szCs w:val="20"/>
        </w:rPr>
        <w:t>Սույն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անհետկանչելի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,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ուժի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մեջ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մտնում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կողմից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վավերացման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պահից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և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ուժի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մեջ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մինչև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կողմից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կնքվելիք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պայմանագրով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ստանձնվող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պարտավորությունների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ամբողջական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կատարման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վերջին</w:t>
      </w:r>
      <w:r w:rsidRPr="00AF04FC">
        <w:rPr>
          <w:rFonts w:ascii="Arial LatArm" w:hAnsi="Arial LatArm" w:cs="GHEA Grapalat"/>
          <w:sz w:val="20"/>
          <w:szCs w:val="20"/>
        </w:rPr>
        <w:t xml:space="preserve"> </w:t>
      </w:r>
      <w:r w:rsidRPr="00AF04FC">
        <w:rPr>
          <w:rFonts w:ascii="Arial" w:hAnsi="Arial" w:cs="Arial"/>
          <w:sz w:val="20"/>
          <w:szCs w:val="20"/>
        </w:rPr>
        <w:t>օրվան</w:t>
      </w:r>
      <w:r w:rsidR="00334B2F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334B2F" w:rsidRPr="00AF04FC">
        <w:rPr>
          <w:rFonts w:ascii="Arial" w:hAnsi="Arial" w:cs="Arial"/>
          <w:sz w:val="20"/>
          <w:szCs w:val="20"/>
        </w:rPr>
        <w:t>հաջորդող</w:t>
      </w:r>
      <w:r w:rsidR="00334B2F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334B2F" w:rsidRPr="00AF04FC">
        <w:rPr>
          <w:rFonts w:ascii="Arial" w:hAnsi="Arial" w:cs="Arial"/>
          <w:sz w:val="20"/>
          <w:szCs w:val="20"/>
        </w:rPr>
        <w:t>քսաներորդ</w:t>
      </w:r>
      <w:r w:rsidR="00334B2F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334B2F" w:rsidRPr="00AF04FC">
        <w:rPr>
          <w:rFonts w:ascii="Arial" w:hAnsi="Arial" w:cs="Arial"/>
          <w:sz w:val="20"/>
          <w:szCs w:val="20"/>
        </w:rPr>
        <w:t>աշխատանքային</w:t>
      </w:r>
      <w:r w:rsidR="00334B2F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334B2F" w:rsidRPr="00AF04FC">
        <w:rPr>
          <w:rFonts w:ascii="Arial" w:hAnsi="Arial" w:cs="Arial"/>
          <w:sz w:val="20"/>
          <w:szCs w:val="20"/>
        </w:rPr>
        <w:t>օրը</w:t>
      </w:r>
      <w:r w:rsidR="00334B2F" w:rsidRPr="00AF04FC">
        <w:rPr>
          <w:rFonts w:ascii="Arial LatArm" w:hAnsi="Arial LatArm" w:cs="GHEA Grapalat"/>
          <w:sz w:val="20"/>
          <w:szCs w:val="20"/>
        </w:rPr>
        <w:t xml:space="preserve"> </w:t>
      </w:r>
      <w:r w:rsidR="00334B2F" w:rsidRPr="00AF04FC">
        <w:rPr>
          <w:rFonts w:ascii="Arial" w:hAnsi="Arial" w:cs="Arial"/>
          <w:sz w:val="20"/>
          <w:szCs w:val="20"/>
        </w:rPr>
        <w:t>ներառյալ</w:t>
      </w:r>
      <w:r w:rsidR="00334B2F" w:rsidRPr="00AF04FC">
        <w:rPr>
          <w:rFonts w:ascii="Arial LatArm" w:hAnsi="Arial LatArm" w:cs="GHEA Grapalat"/>
          <w:sz w:val="20"/>
          <w:szCs w:val="20"/>
        </w:rPr>
        <w:t>:</w:t>
      </w:r>
    </w:p>
    <w:p w:rsidR="00631658" w:rsidRPr="00AF04FC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>2.2.</w:t>
      </w:r>
      <w:r w:rsidRPr="00AF04FC">
        <w:rPr>
          <w:rFonts w:ascii="Arial" w:hAnsi="Arial" w:cs="Arial"/>
          <w:sz w:val="20"/>
          <w:szCs w:val="20"/>
          <w:lang w:val="hy-AM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Պատվիրատուի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Վճարող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Բանկին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ներկայացնելով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` </w:t>
      </w:r>
    </w:p>
    <w:p w:rsidR="00631658" w:rsidRPr="00AF04FC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2.2.1. </w:t>
      </w:r>
      <w:r w:rsidRPr="00AF04FC">
        <w:rPr>
          <w:rFonts w:ascii="Arial" w:hAnsi="Arial" w:cs="Arial"/>
          <w:sz w:val="20"/>
          <w:szCs w:val="20"/>
          <w:lang w:val="hy-AM"/>
        </w:rPr>
        <w:t>Պատվիրատուի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հավաստվում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Ընկերությունը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թույլ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տվել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պայմանագրային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պարտավորությունների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խախտում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իսկ</w:t>
      </w:r>
    </w:p>
    <w:p w:rsidR="00631658" w:rsidRPr="00AF04FC" w:rsidDel="00A13215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2.2.2.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հավաստվում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/>
        </w:rPr>
        <w:t>որ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տուժանքի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և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Պահանջագիրը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պատշաճ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ստորագրված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իրավասու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անձի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>:</w:t>
      </w:r>
    </w:p>
    <w:p w:rsidR="00631658" w:rsidRPr="00AF04FC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2.3 </w:t>
      </w:r>
      <w:r w:rsidRPr="00AF04FC">
        <w:rPr>
          <w:rFonts w:ascii="Arial" w:hAnsi="Arial" w:cs="Arial"/>
          <w:sz w:val="20"/>
          <w:szCs w:val="20"/>
          <w:lang w:val="hy-AM"/>
        </w:rPr>
        <w:t>Սույն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Համաձայնագրի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կապակցությամբ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ծագած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վեճերը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լուծվում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բանակցությունների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միջոցով։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Համաձայնություն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ձեռք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չբերելու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դեպքում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վեճերը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լուծվում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են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դատական</w:t>
      </w:r>
      <w:r w:rsidRPr="00AF04FC">
        <w:rPr>
          <w:rFonts w:ascii="Arial LatArm" w:hAnsi="Arial LatArm" w:cs="GHEA Grapalat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կարգով։</w:t>
      </w:r>
    </w:p>
    <w:p w:rsidR="00631658" w:rsidRPr="00AF04FC" w:rsidRDefault="00631658" w:rsidP="00631658">
      <w:pPr>
        <w:ind w:firstLine="567"/>
        <w:jc w:val="both"/>
        <w:rPr>
          <w:rFonts w:ascii="Arial LatArm" w:hAnsi="Arial LatArm" w:cs="GHEA Grapalat"/>
          <w:sz w:val="20"/>
          <w:szCs w:val="20"/>
          <w:lang w:val="hy-AM"/>
        </w:rPr>
      </w:pPr>
    </w:p>
    <w:p w:rsidR="00631658" w:rsidRPr="00AF04FC" w:rsidRDefault="00631658" w:rsidP="00631658">
      <w:pPr>
        <w:ind w:firstLine="567"/>
        <w:jc w:val="center"/>
        <w:rPr>
          <w:rFonts w:ascii="Arial LatArm" w:hAnsi="Arial LatArm" w:cs="GHEA Grapalat"/>
          <w:sz w:val="20"/>
          <w:szCs w:val="20"/>
          <w:lang w:val="hy-AM"/>
        </w:rPr>
      </w:pP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3. </w:t>
      </w:r>
      <w:r w:rsidRPr="00AF04FC">
        <w:rPr>
          <w:rFonts w:ascii="Arial" w:hAnsi="Arial" w:cs="Arial"/>
          <w:b/>
          <w:sz w:val="20"/>
          <w:szCs w:val="20"/>
          <w:lang w:val="hy-AM"/>
        </w:rPr>
        <w:t>Ընկերության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հասցեն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, </w:t>
      </w:r>
      <w:r w:rsidRPr="00AF04FC">
        <w:rPr>
          <w:rFonts w:ascii="Arial" w:hAnsi="Arial" w:cs="Arial"/>
          <w:b/>
          <w:sz w:val="20"/>
          <w:szCs w:val="20"/>
          <w:lang w:val="hy-AM"/>
        </w:rPr>
        <w:t>բանկային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szCs w:val="20"/>
          <w:lang w:val="hy-AM"/>
        </w:rPr>
        <w:t>վավերապայմանները</w:t>
      </w:r>
      <w:r w:rsidRPr="00AF04FC">
        <w:rPr>
          <w:rFonts w:ascii="Arial LatArm" w:hAnsi="Arial LatArm" w:cs="GHEA Grapalat"/>
          <w:b/>
          <w:sz w:val="20"/>
          <w:szCs w:val="20"/>
          <w:lang w:val="hy-AM"/>
        </w:rPr>
        <w:t>`</w:t>
      </w:r>
    </w:p>
    <w:p w:rsidR="00631658" w:rsidRPr="00AF04FC" w:rsidRDefault="00631658" w:rsidP="00631658">
      <w:pPr>
        <w:jc w:val="both"/>
        <w:rPr>
          <w:rFonts w:ascii="Arial LatArm" w:hAnsi="Arial LatArm" w:cs="GHEA Grapalat"/>
          <w:sz w:val="20"/>
          <w:szCs w:val="20"/>
          <w:u w:val="single"/>
          <w:lang w:val="hy-AM"/>
        </w:rPr>
      </w:pP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  <w:r w:rsidRPr="00AF04FC">
        <w:rPr>
          <w:rFonts w:ascii="Arial LatArm" w:hAnsi="Arial LatArm" w:cs="GHEA Grapalat"/>
          <w:sz w:val="20"/>
          <w:szCs w:val="20"/>
          <w:u w:val="single"/>
          <w:lang w:val="hy-AM"/>
        </w:rPr>
        <w:tab/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            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անվանումը</w:t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           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հասցեն</w:t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ընկերությանը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սպասարկող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բանկի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անվանումը</w:t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բանկային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հաշվեհամարը</w:t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հարկ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վճարողի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հաշվառման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համարը</w:t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  <w:r w:rsidRPr="00AF04FC">
        <w:rPr>
          <w:rFonts w:ascii="Arial LatArm" w:hAnsi="Arial LatArm"/>
          <w:sz w:val="20"/>
          <w:szCs w:val="20"/>
          <w:u w:val="single"/>
          <w:vertAlign w:val="superscript"/>
          <w:lang w:val="hy-AM"/>
        </w:rPr>
        <w:tab/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vertAlign w:val="superscript"/>
          <w:lang w:val="hy-AM"/>
        </w:rPr>
      </w:pP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     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ընկերության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տնօրենի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անունը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,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ազգանունը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և</w:t>
      </w:r>
      <w:r w:rsidRPr="00AF04FC">
        <w:rPr>
          <w:rFonts w:ascii="Arial LatArm" w:hAnsi="Arial LatArm"/>
          <w:sz w:val="20"/>
          <w:szCs w:val="20"/>
          <w:vertAlign w:val="superscript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vertAlign w:val="superscript"/>
          <w:lang w:val="hy-AM"/>
        </w:rPr>
        <w:t>ստորագրությունը</w:t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Կ</w:t>
      </w:r>
      <w:r w:rsidRPr="00AF04FC">
        <w:rPr>
          <w:rFonts w:ascii="Arial LatArm" w:hAnsi="Arial LatArm"/>
          <w:sz w:val="20"/>
          <w:szCs w:val="20"/>
          <w:lang w:val="hy-AM"/>
        </w:rPr>
        <w:t>.</w:t>
      </w:r>
      <w:r w:rsidRPr="00AF04FC">
        <w:rPr>
          <w:rFonts w:ascii="Arial" w:hAnsi="Arial" w:cs="Arial"/>
          <w:sz w:val="20"/>
          <w:szCs w:val="20"/>
          <w:lang w:val="hy-AM"/>
        </w:rPr>
        <w:t>Տ</w:t>
      </w: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lang w:val="hy-AM"/>
        </w:rPr>
      </w:pPr>
    </w:p>
    <w:p w:rsidR="00631658" w:rsidRPr="00AF04FC" w:rsidRDefault="00631658" w:rsidP="00631658">
      <w:pPr>
        <w:jc w:val="both"/>
        <w:rPr>
          <w:rFonts w:ascii="Arial LatArm" w:hAnsi="Arial LatArm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Օր</w:t>
      </w:r>
      <w:r w:rsidRPr="00AF04FC">
        <w:rPr>
          <w:rFonts w:ascii="Arial LatArm" w:hAnsi="Arial LatArm"/>
          <w:sz w:val="20"/>
          <w:szCs w:val="20"/>
          <w:lang w:val="hy-AM"/>
        </w:rPr>
        <w:t>/</w:t>
      </w:r>
      <w:r w:rsidRPr="00AF04FC">
        <w:rPr>
          <w:rFonts w:ascii="Arial" w:hAnsi="Arial" w:cs="Arial"/>
          <w:sz w:val="20"/>
          <w:szCs w:val="20"/>
          <w:lang w:val="hy-AM"/>
        </w:rPr>
        <w:t>ամիս</w:t>
      </w:r>
      <w:r w:rsidRPr="00AF04FC">
        <w:rPr>
          <w:rFonts w:ascii="Arial LatArm" w:hAnsi="Arial LatArm"/>
          <w:sz w:val="20"/>
          <w:szCs w:val="20"/>
          <w:lang w:val="hy-AM"/>
        </w:rPr>
        <w:t>/</w:t>
      </w:r>
      <w:r w:rsidRPr="00AF04FC">
        <w:rPr>
          <w:rFonts w:ascii="Arial" w:hAnsi="Arial" w:cs="Arial"/>
          <w:sz w:val="20"/>
          <w:szCs w:val="20"/>
          <w:lang w:val="hy-AM"/>
        </w:rPr>
        <w:t>տարի</w:t>
      </w:r>
    </w:p>
    <w:p w:rsidR="00631658" w:rsidRPr="00AF04FC" w:rsidRDefault="00631658" w:rsidP="00631658">
      <w:pPr>
        <w:jc w:val="center"/>
        <w:rPr>
          <w:rFonts w:ascii="Arial LatArm" w:hAnsi="Arial LatArm" w:cs="GHEA Grapalat"/>
          <w:sz w:val="20"/>
          <w:szCs w:val="20"/>
          <w:lang w:val="hy-AM"/>
        </w:rPr>
      </w:pPr>
    </w:p>
    <w:p w:rsidR="00631658" w:rsidRPr="00AF04FC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i/>
          <w:sz w:val="20"/>
          <w:szCs w:val="20"/>
          <w:lang w:val="hy-AM"/>
        </w:rPr>
      </w:pPr>
      <w:r w:rsidRPr="00AF04FC">
        <w:rPr>
          <w:rFonts w:ascii="Arial LatArm" w:hAnsi="Arial LatArm" w:cs="Sylfaen"/>
          <w:i/>
          <w:sz w:val="20"/>
          <w:szCs w:val="20"/>
          <w:lang w:val="hy-AM"/>
        </w:rPr>
        <w:t xml:space="preserve">* </w:t>
      </w:r>
      <w:r w:rsidRPr="00AF04FC">
        <w:rPr>
          <w:rFonts w:ascii="Arial" w:hAnsi="Arial" w:cs="Arial"/>
          <w:i/>
          <w:sz w:val="20"/>
          <w:szCs w:val="20"/>
          <w:lang w:val="hy-AM"/>
        </w:rPr>
        <w:t>լրացվում</w:t>
      </w:r>
      <w:r w:rsidRPr="00AF04FC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szCs w:val="20"/>
          <w:lang w:val="hy-AM"/>
        </w:rPr>
        <w:t>է</w:t>
      </w:r>
      <w:r w:rsidRPr="00AF04FC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szCs w:val="20"/>
          <w:lang w:val="hy-AM"/>
        </w:rPr>
        <w:t>հանձնաժողովի</w:t>
      </w:r>
      <w:r w:rsidRPr="00AF04FC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szCs w:val="20"/>
          <w:lang w:val="hy-AM"/>
        </w:rPr>
        <w:t>քարտուղարի</w:t>
      </w:r>
      <w:r w:rsidRPr="00AF04FC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szCs w:val="20"/>
          <w:lang w:val="hy-AM"/>
        </w:rPr>
        <w:t>կողմից</w:t>
      </w:r>
      <w:r w:rsidRPr="00AF04FC">
        <w:rPr>
          <w:rFonts w:ascii="Arial LatArm" w:hAnsi="Arial LatArm"/>
          <w:i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i/>
          <w:sz w:val="20"/>
          <w:szCs w:val="20"/>
          <w:lang w:val="hy-AM"/>
        </w:rPr>
        <w:t>մինչև</w:t>
      </w:r>
      <w:r w:rsidRPr="00AF04FC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szCs w:val="20"/>
          <w:lang w:val="hy-AM"/>
        </w:rPr>
        <w:t>հրավերը</w:t>
      </w:r>
      <w:r w:rsidRPr="00AF04FC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szCs w:val="20"/>
          <w:lang w:val="hy-AM"/>
        </w:rPr>
        <w:t>տեղեկագրում</w:t>
      </w:r>
      <w:r w:rsidRPr="00AF04FC">
        <w:rPr>
          <w:rFonts w:ascii="Arial LatArm" w:hAnsi="Arial LatArm"/>
          <w:i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szCs w:val="20"/>
          <w:lang w:val="hy-AM"/>
        </w:rPr>
        <w:t>հրապարակելը</w:t>
      </w:r>
      <w:r w:rsidRPr="00AF04FC">
        <w:rPr>
          <w:rFonts w:ascii="Arial LatArm" w:hAnsi="Arial LatArm"/>
          <w:i/>
          <w:sz w:val="20"/>
          <w:szCs w:val="20"/>
          <w:lang w:val="hy-AM"/>
        </w:rPr>
        <w:t>:</w:t>
      </w:r>
    </w:p>
    <w:p w:rsidR="00631658" w:rsidRPr="00AF04FC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i/>
          <w:sz w:val="16"/>
          <w:szCs w:val="16"/>
          <w:lang w:val="hy-AM"/>
        </w:rPr>
      </w:pPr>
    </w:p>
    <w:p w:rsidR="00631658" w:rsidRPr="00AF04FC" w:rsidRDefault="00631658" w:rsidP="00631658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i/>
          <w:sz w:val="16"/>
          <w:szCs w:val="16"/>
          <w:lang w:val="hy-AM"/>
        </w:rPr>
      </w:pPr>
    </w:p>
    <w:p w:rsidR="00334B2F" w:rsidRPr="00AF04FC" w:rsidRDefault="00631658" w:rsidP="00334B2F">
      <w:pPr>
        <w:pStyle w:val="31"/>
        <w:spacing w:line="240" w:lineRule="auto"/>
        <w:jc w:val="right"/>
        <w:rPr>
          <w:rFonts w:ascii="Arial LatArm" w:hAnsi="Arial LatArm"/>
          <w:b/>
          <w:lang w:val="hy-AM"/>
        </w:rPr>
      </w:pPr>
      <w:r w:rsidRPr="00AF04FC">
        <w:rPr>
          <w:rFonts w:ascii="Arial LatArm" w:hAnsi="Arial LatArm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334B2F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b/>
                <w:bCs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AF04FC">
              <w:rPr>
                <w:rFonts w:ascii="Arial" w:hAnsi="Arial" w:cs="Arial"/>
                <w:b/>
                <w:bCs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 w:cs="Arial"/>
                <w:b/>
                <w:bCs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bCs/>
                <w:sz w:val="20"/>
                <w:szCs w:val="20"/>
              </w:rPr>
              <w:t>ՊԱՀԱՆՋԱԳԻՐ</w:t>
            </w:r>
            <w:r w:rsidRPr="00AF04FC">
              <w:rPr>
                <w:rFonts w:ascii="Arial LatArm" w:hAnsi="Arial LatArm" w:cs="Sylfaen"/>
                <w:b/>
                <w:bCs/>
                <w:sz w:val="20"/>
                <w:szCs w:val="20"/>
              </w:rPr>
              <w:t xml:space="preserve">*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 w:cs="Arial"/>
                <w:bCs/>
                <w:i/>
                <w:sz w:val="20"/>
                <w:szCs w:val="20"/>
              </w:rPr>
            </w:pPr>
          </w:p>
        </w:tc>
      </w:tr>
      <w:tr w:rsidR="00334B2F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Թիվ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AF04FC" w:rsidTr="00CB0ADE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Ներկայացման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`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"___" 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20___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թ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</w:p>
        </w:tc>
      </w:tr>
      <w:tr w:rsidR="00334B2F" w:rsidRPr="00AF04FC" w:rsidTr="00CB0ADE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ազգանուն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</w:rPr>
              <w:t>Ընկերություն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AF04FC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5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կազմակերպություն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AF04FC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6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7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ՀՎՀՀ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8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ՀԾՀ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F94321" w:rsidRDefault="00334B2F" w:rsidP="00AD19C7">
            <w:pPr>
              <w:rPr>
                <w:rFonts w:ascii="Arial" w:hAnsi="Arial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9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ազգանուն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  <w:r w:rsidR="00F94321" w:rsidRPr="00151D3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AD19C7">
              <w:rPr>
                <w:rFonts w:ascii="Sylfaen" w:hAnsi="Sylfaen" w:cs="Arial"/>
                <w:sz w:val="20"/>
                <w:szCs w:val="20"/>
              </w:rPr>
              <w:t>Արարատ գյուղի մանկապարտեզ ՀՈԱԿ</w:t>
            </w:r>
          </w:p>
        </w:tc>
      </w:tr>
      <w:tr w:rsidR="00334B2F" w:rsidRPr="00AF04FC" w:rsidTr="00CB0ADE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  <w:lang w:val="ru-RU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 xml:space="preserve">10.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ՀԾՀ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AF04FC" w:rsidTr="00CB0ADE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151D36" w:rsidRDefault="00334B2F" w:rsidP="00AD19C7">
            <w:pPr>
              <w:rPr>
                <w:rFonts w:ascii="Calibri" w:hAnsi="Calibri" w:cs="Arial"/>
                <w:sz w:val="20"/>
                <w:szCs w:val="20"/>
                <w:lang w:val="ru-RU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11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ՀՎՀ</w:t>
            </w:r>
            <w:r w:rsidR="00AD19C7">
              <w:rPr>
                <w:rFonts w:ascii="Arial" w:hAnsi="Arial" w:cs="Arial"/>
                <w:sz w:val="20"/>
                <w:szCs w:val="20"/>
              </w:rPr>
              <w:t>04104639</w:t>
            </w:r>
          </w:p>
        </w:tc>
      </w:tr>
      <w:tr w:rsidR="00334B2F" w:rsidRPr="00AF04FC" w:rsidTr="00CB0ADE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F94321" w:rsidRDefault="00334B2F" w:rsidP="00AD19C7">
            <w:pPr>
              <w:rPr>
                <w:rFonts w:ascii="Arial" w:hAnsi="Arial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ն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  <w:lang w:val="hy-AM"/>
              </w:rPr>
              <w:t>կազմակերպություն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բանկ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  <w:r w:rsidR="00F94321" w:rsidRPr="00151D36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AD19C7">
              <w:rPr>
                <w:rFonts w:ascii="Sylfaen" w:hAnsi="Sylfaen" w:cs="Arial"/>
                <w:sz w:val="20"/>
                <w:szCs w:val="20"/>
              </w:rPr>
              <w:t>ԱԿԲԱ ԿՐԵԴԻՏ ԱԳԻՐԿՈԼ</w:t>
            </w:r>
          </w:p>
        </w:tc>
      </w:tr>
      <w:tr w:rsidR="00334B2F" w:rsidRPr="00AF04FC" w:rsidTr="00CB0ADE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225475" w:rsidRDefault="00334B2F" w:rsidP="00AD19C7">
            <w:pPr>
              <w:rPr>
                <w:rFonts w:ascii="Calibri" w:hAnsi="Calibri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AF04FC">
              <w:rPr>
                <w:rFonts w:ascii="Sylfaen" w:hAnsi="Sylfaen" w:cs="Sylfaen"/>
                <w:sz w:val="20"/>
                <w:szCs w:val="20"/>
              </w:rPr>
              <w:t>հշ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.N)</w:t>
            </w:r>
            <w:r w:rsidR="00E8793F" w:rsidRPr="00151D36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="00AD19C7">
              <w:rPr>
                <w:rFonts w:ascii="Calibri" w:hAnsi="Calibri" w:cs="Arial"/>
                <w:sz w:val="20"/>
                <w:szCs w:val="20"/>
              </w:rPr>
              <w:t>220399690076</w:t>
            </w:r>
          </w:p>
        </w:tc>
      </w:tr>
      <w:tr w:rsidR="00334B2F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Arial"/>
                <w:sz w:val="20"/>
                <w:szCs w:val="20"/>
                <w:lang w:val="ru-RU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</w:rPr>
              <w:t>թվերով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</w:p>
        </w:tc>
      </w:tr>
      <w:tr w:rsidR="00334B2F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15.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թվերով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նախատեսված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մասնակի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կիրառվում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</w:p>
        </w:tc>
      </w:tr>
      <w:tr w:rsidR="00334B2F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6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Արժույթը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կոդով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)`</w:t>
            </w:r>
          </w:p>
        </w:tc>
      </w:tr>
      <w:tr w:rsidR="00334B2F" w:rsidRPr="00AF04FC" w:rsidTr="00CB0ADE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7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Գործարքի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նպատակը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`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 LatArm" w:hAnsi="Arial LatArm" w:cs="Sylfaen"/>
                <w:bCs/>
                <w:i/>
                <w:sz w:val="20"/>
                <w:szCs w:val="20"/>
              </w:rPr>
              <w:t>(</w:t>
            </w:r>
            <w:r w:rsidR="00D03CA2" w:rsidRPr="00AF04FC">
              <w:rPr>
                <w:rFonts w:ascii="Arial" w:hAnsi="Arial" w:cs="Arial"/>
                <w:b/>
                <w:sz w:val="18"/>
                <w:szCs w:val="18"/>
                <w:lang w:val="hy-AM"/>
              </w:rPr>
              <w:t xml:space="preserve"> պայմանագրի</w:t>
            </w:r>
            <w:r w:rsidR="00D03CA2" w:rsidRPr="00AF04FC">
              <w:rPr>
                <w:rFonts w:ascii="Arial LatArm" w:hAnsi="Arial LatArm" w:cs="GHEA Grapalat"/>
                <w:b/>
                <w:sz w:val="18"/>
                <w:szCs w:val="18"/>
                <w:lang w:val="hy-AM"/>
              </w:rPr>
              <w:t xml:space="preserve"> </w:t>
            </w:r>
            <w:r w:rsidR="00D03CA2" w:rsidRPr="00AF04FC">
              <w:rPr>
                <w:rFonts w:ascii="Arial" w:hAnsi="Arial" w:cs="Arial"/>
                <w:b/>
                <w:sz w:val="18"/>
                <w:szCs w:val="18"/>
                <w:lang w:val="hy-AM"/>
              </w:rPr>
              <w:t>ապահով</w:t>
            </w:r>
            <w:r w:rsidR="00D03CA2">
              <w:rPr>
                <w:rFonts w:ascii="Arial" w:hAnsi="Arial" w:cs="Arial"/>
                <w:b/>
                <w:sz w:val="18"/>
                <w:szCs w:val="18"/>
                <w:lang w:val="ru-RU"/>
              </w:rPr>
              <w:t>ման</w:t>
            </w:r>
            <w:r w:rsidR="00D03CA2" w:rsidRPr="00BA162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bCs/>
                <w:i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 w:cs="Sylfaen"/>
                <w:bCs/>
                <w:i/>
                <w:sz w:val="20"/>
                <w:szCs w:val="20"/>
              </w:rPr>
              <w:t>)</w:t>
            </w:r>
          </w:p>
        </w:tc>
      </w:tr>
      <w:tr w:rsidR="00334B2F" w:rsidRPr="00AF04FC" w:rsidTr="00CB0ADE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1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8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հիմքերը՝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Փաստաթղթերի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այդ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թվում՝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տուժանքի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մասին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համաձայնագիրը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դրանց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համարները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>,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</w:t>
            </w:r>
            <w:r w:rsidRPr="00AF04FC">
              <w:rPr>
                <w:rFonts w:ascii="Arial" w:hAnsi="Arial" w:cs="Arial"/>
                <w:sz w:val="20"/>
                <w:szCs w:val="20"/>
              </w:rPr>
              <w:t>այմանագրի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ծածկագիրը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հիման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կատարվում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գանձումը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)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`</w:t>
            </w:r>
          </w:p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</w:tr>
      <w:tr w:rsidR="00334B2F" w:rsidRPr="00AF04FC" w:rsidTr="00CB0ADE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  <w:lang w:val="hy-AM"/>
              </w:rPr>
            </w:pPr>
          </w:p>
        </w:tc>
      </w:tr>
      <w:tr w:rsidR="00334B2F" w:rsidRPr="00AF04FC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19.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պայմանները՝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                           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&gt;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  <w:lang w:val="ru-RU"/>
              </w:rPr>
            </w:pPr>
          </w:p>
        </w:tc>
      </w:tr>
      <w:tr w:rsidR="00334B2F" w:rsidRPr="00AF04FC" w:rsidTr="00CB0ADE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20.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Առդիր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էջերի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քանակը՝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 xml:space="preserve">--- 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   </w:t>
            </w:r>
            <w:r w:rsidRPr="00AF04FC">
              <w:rPr>
                <w:rFonts w:ascii="Arial" w:hAnsi="Arial" w:cs="Arial"/>
                <w:sz w:val="20"/>
                <w:szCs w:val="20"/>
              </w:rPr>
              <w:t>էջ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  <w:lang w:val="hy-AM"/>
              </w:rPr>
            </w:pPr>
          </w:p>
        </w:tc>
      </w:tr>
      <w:tr w:rsidR="00334B2F" w:rsidRPr="00AF04FC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Courier New"/>
                <w:sz w:val="20"/>
                <w:szCs w:val="20"/>
              </w:rPr>
              <w:t> 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>22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ստորագրությունները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AF04FC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22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                    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Տ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 w:cs="Arial"/>
                <w:sz w:val="20"/>
                <w:szCs w:val="20"/>
              </w:rPr>
              <w:t>1.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</w:t>
            </w:r>
            <w:r w:rsidRPr="00AF04FC">
              <w:rPr>
                <w:rFonts w:ascii="Arial LatArm" w:hAnsi="Arial LatArm" w:cs="Courier New"/>
                <w:sz w:val="20"/>
                <w:szCs w:val="20"/>
              </w:rPr>
              <w:t> 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ստորագրությունները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`</w:t>
            </w:r>
          </w:p>
          <w:p w:rsidR="00334B2F" w:rsidRPr="00AF04FC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:rsidR="00334B2F" w:rsidRPr="00AF04FC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334B2F" w:rsidRPr="00AF04FC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334B2F" w:rsidRPr="00AF04FC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AF04FC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1.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Տ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:rsidR="00334B2F" w:rsidRPr="00AF04FC" w:rsidRDefault="00334B2F" w:rsidP="00CB0ADE">
            <w:pPr>
              <w:jc w:val="right"/>
              <w:rPr>
                <w:rFonts w:ascii="Arial LatArm" w:hAnsi="Arial LatArm" w:cs="Sylfaen"/>
                <w:sz w:val="20"/>
                <w:szCs w:val="20"/>
              </w:rPr>
            </w:pPr>
          </w:p>
        </w:tc>
      </w:tr>
      <w:tr w:rsidR="00334B2F" w:rsidRPr="00AF04FC" w:rsidTr="00CB0ADE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2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ա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.  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Շահառուին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</w:p>
          <w:p w:rsidR="00334B2F" w:rsidRPr="00AF04FC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:rsidR="00334B2F" w:rsidRPr="00AF04FC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/____________________/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                                                     /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/</w:t>
            </w:r>
          </w:p>
          <w:p w:rsidR="00334B2F" w:rsidRPr="00AF04FC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2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ա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.  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Վճարողին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  <w:lang w:val="hy-AM"/>
              </w:rPr>
              <w:t>կազմակերպություն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</w:p>
          <w:p w:rsidR="00334B2F" w:rsidRPr="00AF04FC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334B2F" w:rsidRPr="00AF04FC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</w:p>
          <w:p w:rsidR="00334B2F" w:rsidRPr="00AF04FC" w:rsidRDefault="00334B2F" w:rsidP="00CB0ADE">
            <w:pPr>
              <w:jc w:val="right"/>
              <w:rPr>
                <w:rFonts w:ascii="Arial LatArm" w:hAnsi="Arial LatArm" w:cs="Tahoma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/____________________/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/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/</w:t>
            </w:r>
          </w:p>
          <w:p w:rsidR="00334B2F" w:rsidRPr="00AF04FC" w:rsidRDefault="00334B2F" w:rsidP="00CB0ADE">
            <w:pPr>
              <w:jc w:val="right"/>
              <w:rPr>
                <w:rFonts w:ascii="Arial LatArm" w:hAnsi="Arial LatArm" w:cs="Arial"/>
                <w:sz w:val="20"/>
                <w:szCs w:val="20"/>
                <w:lang w:val="hy-AM"/>
              </w:rPr>
            </w:pPr>
          </w:p>
        </w:tc>
      </w:tr>
      <w:tr w:rsidR="00334B2F" w:rsidRPr="00AF04FC" w:rsidTr="00CB0ADE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lastRenderedPageBreak/>
              <w:t>24.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Տ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2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20___ 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թ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</w:t>
            </w:r>
          </w:p>
          <w:p w:rsidR="00334B2F" w:rsidRPr="00AF04FC" w:rsidRDefault="00334B2F" w:rsidP="00CB0ADE">
            <w:pPr>
              <w:rPr>
                <w:rFonts w:ascii="Arial LatArm" w:hAnsi="Arial LatArm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23.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                                                             </w:t>
            </w:r>
            <w:r w:rsidRPr="00AF04FC">
              <w:rPr>
                <w:rFonts w:ascii="Arial" w:hAnsi="Arial" w:cs="Arial"/>
                <w:sz w:val="20"/>
                <w:szCs w:val="20"/>
              </w:rPr>
              <w:t>Կ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Տ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.    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                    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color w:val="000000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>23.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Կատարման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`          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 xml:space="preserve">"___" 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 xml:space="preserve">___ </w:t>
            </w:r>
            <w:r w:rsidRPr="00AF04FC">
              <w:rPr>
                <w:rFonts w:ascii="Arial LatArm" w:hAnsi="Arial LatArm" w:cs="Tahoma"/>
                <w:color w:val="000000"/>
                <w:sz w:val="20"/>
                <w:szCs w:val="20"/>
              </w:rPr>
              <w:t>20___</w:t>
            </w:r>
            <w:r w:rsidRPr="00AF04FC">
              <w:rPr>
                <w:rFonts w:ascii="Arial" w:hAnsi="Arial" w:cs="Arial"/>
                <w:color w:val="000000"/>
                <w:sz w:val="20"/>
                <w:szCs w:val="20"/>
              </w:rPr>
              <w:t>թ</w:t>
            </w:r>
            <w:r w:rsidRPr="00AF04FC">
              <w:rPr>
                <w:rFonts w:ascii="Arial LatArm" w:hAnsi="Arial LatArm" w:cs="Sylfaen"/>
                <w:color w:val="000000"/>
                <w:sz w:val="20"/>
                <w:szCs w:val="20"/>
              </w:rPr>
              <w:t>.</w:t>
            </w:r>
          </w:p>
          <w:p w:rsidR="00334B2F" w:rsidRPr="00AF04FC" w:rsidRDefault="00334B2F" w:rsidP="00CB0ADE">
            <w:pPr>
              <w:rPr>
                <w:rFonts w:ascii="Arial LatArm" w:hAnsi="Arial LatArm" w:cs="Sylfaen"/>
                <w:color w:val="000000"/>
                <w:sz w:val="20"/>
                <w:szCs w:val="20"/>
              </w:rPr>
            </w:pPr>
          </w:p>
          <w:p w:rsidR="00334B2F" w:rsidRPr="00AF04FC" w:rsidRDefault="00334B2F" w:rsidP="00CB0ADE">
            <w:pPr>
              <w:rPr>
                <w:rFonts w:ascii="Arial LatArm" w:hAnsi="Arial LatArm" w:cs="Sylfaen"/>
                <w:sz w:val="20"/>
                <w:szCs w:val="20"/>
              </w:rPr>
            </w:pPr>
          </w:p>
          <w:p w:rsidR="00334B2F" w:rsidRPr="00AF04FC" w:rsidRDefault="00334B2F" w:rsidP="00CB0ADE">
            <w:pPr>
              <w:jc w:val="right"/>
              <w:rPr>
                <w:rFonts w:ascii="Arial LatArm" w:hAnsi="Arial LatArm" w:cs="Arial"/>
                <w:sz w:val="20"/>
                <w:szCs w:val="20"/>
              </w:rPr>
            </w:pPr>
          </w:p>
        </w:tc>
      </w:tr>
    </w:tbl>
    <w:p w:rsidR="00334B2F" w:rsidRPr="00AF04FC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334B2F" w:rsidRPr="00AF04FC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334B2F" w:rsidRPr="00AF04FC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334B2F" w:rsidRPr="00AF04FC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334B2F" w:rsidRPr="00AF04FC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/>
          <w:i/>
          <w:sz w:val="16"/>
          <w:lang w:val="hy-AM"/>
        </w:rPr>
      </w:pPr>
    </w:p>
    <w:p w:rsidR="00334B2F" w:rsidRPr="00AF04FC" w:rsidRDefault="00334B2F" w:rsidP="00334B2F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AF04FC">
        <w:rPr>
          <w:rFonts w:ascii="Arial LatArm" w:hAnsi="Arial LatArm"/>
          <w:i/>
          <w:sz w:val="16"/>
          <w:lang w:val="hy-AM"/>
        </w:rPr>
        <w:t xml:space="preserve">* </w:t>
      </w:r>
      <w:r w:rsidRPr="00AF04FC">
        <w:rPr>
          <w:rFonts w:ascii="Arial" w:hAnsi="Arial" w:cs="Arial"/>
          <w:i/>
          <w:sz w:val="16"/>
          <w:lang w:val="hy-AM"/>
        </w:rPr>
        <w:t>Վճարման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պահանջագիրը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լրացվում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է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համաձայն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սույն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հրավերով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սահմանված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 LatArm" w:hAnsi="Arial LatArm" w:cs="Arial LatArm"/>
          <w:i/>
          <w:sz w:val="16"/>
          <w:lang w:val="hy-AM"/>
        </w:rPr>
        <w:t>«</w:t>
      </w:r>
      <w:r w:rsidRPr="00AF04FC">
        <w:rPr>
          <w:rFonts w:ascii="Arial" w:hAnsi="Arial" w:cs="Arial"/>
          <w:i/>
          <w:sz w:val="16"/>
          <w:lang w:val="hy-AM"/>
        </w:rPr>
        <w:t>Վճարման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պահանջագրի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պարտադիր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վավերապայմանների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և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լրացման</w:t>
      </w:r>
      <w:r w:rsidRPr="00AF04FC">
        <w:rPr>
          <w:rFonts w:ascii="Arial LatArm" w:hAnsi="Arial LatArm"/>
          <w:i/>
          <w:sz w:val="16"/>
          <w:lang w:val="hy-AM"/>
        </w:rPr>
        <w:t xml:space="preserve"> </w:t>
      </w:r>
      <w:r w:rsidRPr="00AF04FC">
        <w:rPr>
          <w:rFonts w:ascii="Arial" w:hAnsi="Arial" w:cs="Arial"/>
          <w:i/>
          <w:sz w:val="16"/>
          <w:lang w:val="hy-AM"/>
        </w:rPr>
        <w:t>կարգի</w:t>
      </w:r>
      <w:r w:rsidRPr="00AF04FC">
        <w:rPr>
          <w:rFonts w:ascii="Arial LatArm" w:hAnsi="Arial LatArm" w:cs="Arial LatArm"/>
          <w:i/>
          <w:sz w:val="16"/>
          <w:lang w:val="hy-AM"/>
        </w:rPr>
        <w:t>»</w:t>
      </w:r>
      <w:r w:rsidRPr="00AF04FC">
        <w:rPr>
          <w:rFonts w:ascii="Arial LatArm" w:hAnsi="Arial LatArm"/>
          <w:i/>
          <w:sz w:val="16"/>
          <w:lang w:val="hy-AM"/>
        </w:rPr>
        <w:t>:</w:t>
      </w:r>
    </w:p>
    <w:p w:rsidR="00334B2F" w:rsidRPr="00AF04FC" w:rsidRDefault="00334B2F" w:rsidP="00334B2F">
      <w:pPr>
        <w:jc w:val="center"/>
        <w:rPr>
          <w:rFonts w:ascii="Arial LatArm" w:hAnsi="Arial LatArm"/>
          <w:b/>
          <w:sz w:val="22"/>
          <w:szCs w:val="22"/>
          <w:lang w:val="nl-NL"/>
        </w:rPr>
      </w:pPr>
      <w:r w:rsidRPr="00AF04FC">
        <w:rPr>
          <w:rFonts w:ascii="Arial LatArm" w:hAnsi="Arial LatArm"/>
          <w:b/>
          <w:lang w:val="hy-AM"/>
        </w:rPr>
        <w:br w:type="page"/>
      </w:r>
      <w:r w:rsidRPr="00AF04FC">
        <w:rPr>
          <w:rFonts w:ascii="Arial" w:hAnsi="Arial" w:cs="Arial"/>
          <w:b/>
          <w:sz w:val="22"/>
          <w:szCs w:val="22"/>
          <w:lang w:val="hy-AM"/>
        </w:rPr>
        <w:lastRenderedPageBreak/>
        <w:t>Վճարման</w:t>
      </w:r>
      <w:r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AF04FC">
        <w:rPr>
          <w:rFonts w:ascii="Arial" w:hAnsi="Arial" w:cs="Arial"/>
          <w:b/>
          <w:sz w:val="22"/>
          <w:szCs w:val="22"/>
          <w:lang w:val="hy-AM"/>
        </w:rPr>
        <w:t>պահանջագրի</w:t>
      </w:r>
      <w:r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AF04FC">
        <w:rPr>
          <w:rFonts w:ascii="Arial" w:hAnsi="Arial" w:cs="Arial"/>
          <w:b/>
          <w:sz w:val="22"/>
          <w:szCs w:val="22"/>
          <w:lang w:val="hy-AM"/>
        </w:rPr>
        <w:t>պարտադիր</w:t>
      </w:r>
      <w:r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AF04FC">
        <w:rPr>
          <w:rFonts w:ascii="Arial" w:hAnsi="Arial" w:cs="Arial"/>
          <w:b/>
          <w:sz w:val="22"/>
          <w:szCs w:val="22"/>
          <w:lang w:val="hy-AM"/>
        </w:rPr>
        <w:t>վավերապայմանները</w:t>
      </w:r>
      <w:r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AF04FC">
        <w:rPr>
          <w:rFonts w:ascii="Arial" w:hAnsi="Arial" w:cs="Arial"/>
          <w:b/>
          <w:sz w:val="22"/>
          <w:szCs w:val="22"/>
          <w:lang w:val="hy-AM"/>
        </w:rPr>
        <w:t>և</w:t>
      </w:r>
      <w:r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AF04FC">
        <w:rPr>
          <w:rFonts w:ascii="Arial" w:hAnsi="Arial" w:cs="Arial"/>
          <w:b/>
          <w:sz w:val="22"/>
          <w:szCs w:val="22"/>
          <w:lang w:val="hy-AM"/>
        </w:rPr>
        <w:t>լրացման</w:t>
      </w:r>
      <w:r w:rsidRPr="00AF04FC">
        <w:rPr>
          <w:rFonts w:ascii="Arial LatArm" w:hAnsi="Arial LatArm"/>
          <w:b/>
          <w:sz w:val="22"/>
          <w:szCs w:val="22"/>
          <w:lang w:val="nl-NL"/>
        </w:rPr>
        <w:t xml:space="preserve"> </w:t>
      </w:r>
      <w:r w:rsidRPr="00AF04FC">
        <w:rPr>
          <w:rFonts w:ascii="Arial" w:hAnsi="Arial" w:cs="Arial"/>
          <w:b/>
          <w:sz w:val="22"/>
          <w:szCs w:val="22"/>
          <w:lang w:val="hy-AM"/>
        </w:rPr>
        <w:t>ուղեցույցը</w:t>
      </w:r>
    </w:p>
    <w:p w:rsidR="00334B2F" w:rsidRPr="00AF04FC" w:rsidRDefault="00334B2F" w:rsidP="00334B2F">
      <w:pPr>
        <w:jc w:val="center"/>
        <w:rPr>
          <w:rFonts w:ascii="Arial LatArm" w:hAnsi="Arial LatArm"/>
          <w:b/>
          <w:sz w:val="22"/>
          <w:szCs w:val="22"/>
          <w:lang w:val="nl-NL"/>
        </w:rPr>
      </w:pPr>
    </w:p>
    <w:tbl>
      <w:tblPr>
        <w:tblW w:w="10698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Հ</w:t>
            </w:r>
            <w:r w:rsidRPr="00AF04FC">
              <w:rPr>
                <w:rFonts w:ascii="Arial LatArm" w:hAnsi="Arial LatArm"/>
                <w:sz w:val="20"/>
                <w:szCs w:val="20"/>
              </w:rPr>
              <w:t>/</w:t>
            </w:r>
            <w:r w:rsidRPr="00AF04FC">
              <w:rPr>
                <w:rFonts w:ascii="Arial" w:hAnsi="Arial" w:cs="Arial"/>
                <w:sz w:val="20"/>
                <w:szCs w:val="20"/>
              </w:rPr>
              <w:t>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&lt;&lt;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պահանջագիր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&gt;&gt;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փաստաթղթի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վավերապայմանները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Նշված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դաշտի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>/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վավերապայմանի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առկայությունը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փաստաթղթում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Վավերապայմանի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լրացման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պահանջը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հետ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կապված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Վավերապայմանը</w:t>
            </w:r>
          </w:p>
          <w:p w:rsidR="00334B2F" w:rsidRPr="00AF04FC" w:rsidRDefault="00334B2F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լրացնող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կողմը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` </w:t>
            </w:r>
          </w:p>
          <w:p w:rsidR="00334B2F" w:rsidRPr="00AF04FC" w:rsidRDefault="00334B2F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" w:hAnsi="Arial" w:cs="Arial"/>
                <w:b/>
                <w:sz w:val="20"/>
                <w:szCs w:val="20"/>
              </w:rPr>
              <w:t>շահառուն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կամ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</w:rPr>
              <w:t>վճարողը</w:t>
            </w:r>
          </w:p>
          <w:p w:rsidR="00334B2F" w:rsidRPr="00AF04FC" w:rsidRDefault="00334B2F" w:rsidP="00CB0ADE">
            <w:pPr>
              <w:ind w:left="-588" w:firstLine="588"/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գնումների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գործընթացի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հետ</w:t>
            </w:r>
            <w:r w:rsidRPr="00AF04FC">
              <w:rPr>
                <w:rFonts w:ascii="Arial LatArm" w:hAnsi="Arial LatArm"/>
                <w:b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b/>
                <w:sz w:val="20"/>
                <w:szCs w:val="20"/>
                <w:lang w:val="hy-AM"/>
              </w:rPr>
              <w:t>կապված</w:t>
            </w:r>
            <w:r w:rsidRPr="00AF04FC">
              <w:rPr>
                <w:rFonts w:ascii="Arial LatArm" w:hAnsi="Arial LatArm"/>
                <w:b/>
                <w:sz w:val="20"/>
                <w:szCs w:val="20"/>
              </w:rPr>
              <w:t>)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b/>
                <w:sz w:val="20"/>
                <w:szCs w:val="20"/>
              </w:rPr>
            </w:pPr>
            <w:r w:rsidRPr="00AF04FC">
              <w:rPr>
                <w:rFonts w:ascii="Arial LatArm" w:hAnsi="Arial LatArm"/>
                <w:b/>
                <w:sz w:val="20"/>
                <w:szCs w:val="20"/>
              </w:rPr>
              <w:t>5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Փաստաթղթի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Փաստաթղթի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պահանջագիր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&gt;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334B2F">
            <w:pPr>
              <w:pStyle w:val="afe"/>
              <w:numPr>
                <w:ilvl w:val="0"/>
                <w:numId w:val="26"/>
              </w:numPr>
              <w:contextualSpacing/>
              <w:rPr>
                <w:rFonts w:ascii="Arial LatArm" w:hAnsi="Arial LatAr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ներկայացնելիս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334B2F">
            <w:pPr>
              <w:pStyle w:val="afe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rial LatArm" w:hAnsi="Arial LatAr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ind w:left="132" w:hanging="132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օրը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334B2F">
            <w:pPr>
              <w:pStyle w:val="afe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Arial LatArm" w:hAnsi="Arial LatArm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both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անունը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պետք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գանձվի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անունը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ազգանունը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եթե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ֆիզիկական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անվանումը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եթե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իրավաբանական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նաև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այլ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տվյալներ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ըստ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անհրաժեշտության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>: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ind w:left="252" w:hanging="252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անվանումը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բանկը</w:t>
            </w:r>
            <w:r w:rsidRPr="00AF04FC">
              <w:rPr>
                <w:rFonts w:ascii="Arial LatArm" w:hAnsi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կազմակերպությունում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պետք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գանձվի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Հայաստանի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Հանրապետության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նորմատիվ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իրավական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lastRenderedPageBreak/>
              <w:t>ակտերով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սահմաված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դեպքերում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երբ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հաշվառված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հարկատու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lastRenderedPageBreak/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lastRenderedPageBreak/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Հայաստանի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Հանրապետության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նորմատիվ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իրավական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ակտերով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սահմանված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դեպքերում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երբ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ֆիզիկական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անվանումը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,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անուն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հանդիսացող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անձի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ստացողի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անվանումը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նաև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այլ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տվյալներ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ըստ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անհրաժեշտության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հրավերով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գնումների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հետ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կապված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գործընթացում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ru-RU"/>
              </w:rPr>
              <w:t>)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Հայաստանի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Հանրապետության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նորմատիվ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իրավական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ակտերով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սահմանված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դեպքերում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երբ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հաշվառված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հարկատու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հրավերով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անվանումը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հրավերով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այն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գանձապետական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հաշվի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վրա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պետք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փոխանցվեն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գանձված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միջոցները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</w:rPr>
              <w:t>հրավերով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թվերով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ենթակա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թվերով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և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բառերով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նախատեսված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մասնակի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գնումների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հետ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կապված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կիրառվում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եւ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չի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կիրառվում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>)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արժույթը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բառերով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կոդով</w:t>
            </w:r>
            <w:r w:rsidRPr="00AF04FC">
              <w:rPr>
                <w:rFonts w:ascii="Arial LatArm" w:hAnsi="Arial LatArm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334B2F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գործարքի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նպատակը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</w:rPr>
              <w:t>«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պայմանագրի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ապահովման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/>
                <w:sz w:val="20"/>
                <w:szCs w:val="20"/>
              </w:rPr>
              <w:t>»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`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հրավերով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հիմքերը՝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գումարի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գանձման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և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lastRenderedPageBreak/>
              <w:t>համար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հիմք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հանդիսացող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փաստաթղթի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տվյալները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որոնց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հիման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վրա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ներկայացնում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հիմք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հանդիսացող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պայմանագրի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համարը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,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գնման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ընթացակարգի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ծածկագիրը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ըստ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տուժանքի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մասին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համաձայնագրի</w:t>
            </w:r>
            <w:r w:rsidRPr="00AF04FC">
              <w:rPr>
                <w:rFonts w:ascii="Arial LatArm" w:hAnsi="Arial LatArm" w:cs="Arial"/>
                <w:sz w:val="20"/>
                <w:szCs w:val="20"/>
                <w:lang w:val="hy-AM"/>
              </w:rPr>
              <w:t>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lastRenderedPageBreak/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շահառու</w:t>
            </w:r>
            <w:r w:rsidRPr="00AF04FC">
              <w:rPr>
                <w:rFonts w:ascii="Arial" w:hAnsi="Arial" w:cs="Arial"/>
                <w:sz w:val="20"/>
                <w:szCs w:val="20"/>
              </w:rPr>
              <w:t>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334B2F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Del="0010680B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lastRenderedPageBreak/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պայմանները՝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 w:cs="Sylfaen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&gt;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բառերը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,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նշանակում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ստորագրելով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պահանջագիրը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տալիս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համաձայնությունը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հաշվից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գանձելու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առդիր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էջերի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քանակը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ներկայացված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փաստաթղթերի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էջերի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քանակը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որոնք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պետք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տրամադրվեն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</w:rPr>
              <w:t>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բանկին</w:t>
            </w:r>
            <w:r w:rsidRPr="00AF04FC">
              <w:rPr>
                <w:rFonts w:ascii="Arial LatArm" w:hAnsi="Arial LatArm"/>
                <w:sz w:val="20"/>
                <w:szCs w:val="20"/>
              </w:rPr>
              <w:t>)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Եթ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լրացվել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հիմքեր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&gt;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դաշտը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ապա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այս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տվյալը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պարտադիր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334B2F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</w:rPr>
              <w:t>1.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այս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դաշտը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Ընդ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եթե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Վճարման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պայմաններ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դաշտում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&lt;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ակցեպտավորված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&gt;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ապա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ստորագրելով՝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նախապես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համաձայնվում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նշված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գումարը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իր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հաշվից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գանձելու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համար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: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էլեկտրոնային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այս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դաշտում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էլեկտրոնային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ստորագրությունը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: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էլեկտրոնային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ստորագրությունը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</w:tr>
      <w:tr w:rsidR="00334B2F" w:rsidRPr="0027188D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AF04FC" w:rsidRDefault="00334B2F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</w:rPr>
              <w:t>1.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կնիքի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առկայության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երբ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ներկայացնում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կնքվում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22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՝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բանկ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ներկայացնելիս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ստորագրվում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AF04FC" w:rsidRDefault="00334B2F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lastRenderedPageBreak/>
              <w:t>22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`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կնիքի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առկայության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կնքվում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բանկ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ներկայացնելիս</w:t>
            </w: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աշխատակցի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լի</w:t>
            </w:r>
            <w:r w:rsidRPr="00AF04FC">
              <w:rPr>
                <w:rFonts w:ascii="Arial" w:hAnsi="Arial" w:cs="Arial"/>
                <w:sz w:val="20"/>
                <w:szCs w:val="20"/>
              </w:rPr>
              <w:t>նելու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B2F" w:rsidRPr="00AF04FC" w:rsidRDefault="00334B2F" w:rsidP="00CB0ADE">
            <w:pPr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դրոշմա</w:t>
            </w:r>
            <w:r w:rsidRPr="00AF04FC">
              <w:rPr>
                <w:rFonts w:ascii="Arial" w:hAnsi="Arial" w:cs="Arial"/>
                <w:sz w:val="20"/>
                <w:szCs w:val="20"/>
              </w:rPr>
              <w:t>կնիքը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լի</w:t>
            </w:r>
            <w:r w:rsidRPr="00AF04FC">
              <w:rPr>
                <w:rFonts w:ascii="Arial" w:hAnsi="Arial" w:cs="Arial"/>
                <w:sz w:val="20"/>
                <w:szCs w:val="20"/>
              </w:rPr>
              <w:t>նելու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3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կատարման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ամսաթիվը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ժամը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վճարողին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կողմից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նշվում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կատարման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ժամը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րոպեն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ա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</w:rPr>
              <w:t>աշխատակցի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շահառուին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ը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</w:t>
            </w:r>
            <w:r w:rsidRPr="00AF04FC">
              <w:rPr>
                <w:rFonts w:ascii="Arial" w:hAnsi="Arial" w:cs="Arial"/>
                <w:sz w:val="20"/>
                <w:szCs w:val="20"/>
              </w:rPr>
              <w:t>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որտեղ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աշխատակցի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ստորագրությունը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բ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շահառռւին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(</w:t>
            </w:r>
            <w:r w:rsidRPr="00AF04FC">
              <w:rPr>
                <w:rFonts w:ascii="Arial" w:hAnsi="Arial" w:cs="Arial"/>
                <w:sz w:val="20"/>
                <w:szCs w:val="20"/>
              </w:rPr>
              <w:t>մասնաճյուղի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)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դրոշմա</w:t>
            </w:r>
            <w:r w:rsidRPr="00AF04FC">
              <w:rPr>
                <w:rFonts w:ascii="Arial" w:hAnsi="Arial" w:cs="Arial"/>
                <w:sz w:val="20"/>
                <w:szCs w:val="20"/>
              </w:rPr>
              <w:t>կնիքը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վերջինիս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</w:t>
            </w:r>
            <w:r w:rsidRPr="00AF04FC">
              <w:rPr>
                <w:rFonts w:ascii="Arial" w:hAnsi="Arial" w:cs="Arial"/>
                <w:sz w:val="20"/>
                <w:szCs w:val="20"/>
              </w:rPr>
              <w:t>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որտեղ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դրոշմակնիքը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334B2F" w:rsidRPr="00AF04FC" w:rsidTr="00CB0AD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 LatArm" w:hAnsi="Arial LatArm"/>
                <w:sz w:val="20"/>
                <w:szCs w:val="20"/>
              </w:rPr>
              <w:t>2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>4</w:t>
            </w:r>
            <w:r w:rsidRPr="00AF04FC">
              <w:rPr>
                <w:rFonts w:ascii="Arial LatArm" w:hAnsi="Arial LatArm"/>
                <w:sz w:val="20"/>
                <w:szCs w:val="20"/>
              </w:rPr>
              <w:t>.</w:t>
            </w:r>
            <w:r w:rsidRPr="00AF04FC">
              <w:rPr>
                <w:rFonts w:ascii="Arial" w:hAnsi="Arial" w:cs="Arial"/>
                <w:sz w:val="20"/>
                <w:szCs w:val="20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շահառռւին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սպասարկող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ֆինանսական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կազմակերպության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ամսաթիվը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ժամը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, </w:t>
            </w:r>
            <w:r w:rsidRPr="00AF04FC">
              <w:rPr>
                <w:rFonts w:ascii="Arial" w:hAnsi="Arial" w:cs="Arial"/>
                <w:sz w:val="20"/>
                <w:szCs w:val="20"/>
              </w:rPr>
              <w:t>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ոչ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պարտադիր</w:t>
            </w:r>
          </w:p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լրացվում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է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վճարման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պահանջագիրը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վերջինիս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</w:t>
            </w:r>
            <w:r w:rsidRPr="00AF04FC">
              <w:rPr>
                <w:rFonts w:ascii="Arial" w:hAnsi="Arial" w:cs="Arial"/>
                <w:sz w:val="20"/>
                <w:szCs w:val="20"/>
              </w:rPr>
              <w:t>ելու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դեպքում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,  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որտեղ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 w:rsidDel="00DF049B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սույն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տվյալները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դրվում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են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թղթային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եղանակով</w:t>
            </w:r>
            <w:r w:rsidRPr="00AF04FC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</w:rPr>
              <w:t>ներկայաց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ված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պահանջագրի</w:t>
            </w:r>
            <w:r w:rsidRPr="00AF04FC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F04FC">
              <w:rPr>
                <w:rFonts w:ascii="Arial" w:hAnsi="Arial" w:cs="Arial"/>
                <w:sz w:val="20"/>
                <w:szCs w:val="20"/>
                <w:lang w:val="hy-AM"/>
              </w:rPr>
              <w:t>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B2F" w:rsidRPr="00AF04FC" w:rsidRDefault="00334B2F" w:rsidP="00CB0ADE">
            <w:pPr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</w:tbl>
    <w:p w:rsidR="00334B2F" w:rsidRPr="00AF04FC" w:rsidRDefault="00334B2F" w:rsidP="00334B2F">
      <w:pPr>
        <w:pStyle w:val="a3"/>
        <w:jc w:val="right"/>
        <w:rPr>
          <w:rFonts w:cs="Sylfaen"/>
          <w:i w:val="0"/>
          <w:lang w:val="en-US"/>
        </w:rPr>
      </w:pPr>
    </w:p>
    <w:p w:rsidR="00334B2F" w:rsidRPr="00AF04FC" w:rsidRDefault="00334B2F" w:rsidP="00334B2F">
      <w:pPr>
        <w:pStyle w:val="a3"/>
        <w:jc w:val="right"/>
        <w:rPr>
          <w:rFonts w:cs="Sylfaen"/>
          <w:i w:val="0"/>
          <w:lang w:val="en-US"/>
        </w:rPr>
      </w:pPr>
    </w:p>
    <w:p w:rsidR="00334B2F" w:rsidRPr="00AF04FC" w:rsidRDefault="00334B2F" w:rsidP="00334B2F">
      <w:pPr>
        <w:pStyle w:val="a3"/>
        <w:jc w:val="right"/>
        <w:rPr>
          <w:rFonts w:cs="Sylfaen"/>
          <w:i w:val="0"/>
          <w:lang w:val="en-US"/>
        </w:rPr>
      </w:pPr>
    </w:p>
    <w:p w:rsidR="00334B2F" w:rsidRPr="00AF04FC" w:rsidRDefault="00334B2F" w:rsidP="00334B2F">
      <w:pPr>
        <w:pStyle w:val="a3"/>
        <w:jc w:val="right"/>
        <w:rPr>
          <w:rFonts w:cs="Sylfaen"/>
          <w:i w:val="0"/>
          <w:lang w:val="en-US"/>
        </w:rPr>
      </w:pPr>
    </w:p>
    <w:p w:rsidR="00383BC3" w:rsidRPr="00AF04FC" w:rsidRDefault="00334B2F" w:rsidP="00383BC3">
      <w:pPr>
        <w:ind w:left="-66"/>
        <w:jc w:val="center"/>
        <w:rPr>
          <w:rFonts w:ascii="Arial LatArm" w:hAnsi="Arial LatArm" w:cs="Sylfaen"/>
          <w:b/>
          <w:lang w:val="hy-AM"/>
        </w:rPr>
      </w:pPr>
      <w:r w:rsidRPr="00AF04FC">
        <w:rPr>
          <w:rFonts w:ascii="Arial LatArm" w:hAnsi="Arial LatArm"/>
          <w:b/>
          <w:lang w:val="hy-AM"/>
        </w:rPr>
        <w:br w:type="page"/>
      </w:r>
    </w:p>
    <w:p w:rsidR="00071D1C" w:rsidRPr="00AF04FC" w:rsidRDefault="00071D1C" w:rsidP="00EF3662">
      <w:pPr>
        <w:pStyle w:val="31"/>
        <w:spacing w:line="240" w:lineRule="auto"/>
        <w:jc w:val="right"/>
        <w:rPr>
          <w:rFonts w:ascii="Arial LatArm" w:hAnsi="Arial LatArm" w:cs="Sylfaen"/>
          <w:b/>
          <w:lang w:val="hy-AM"/>
        </w:rPr>
      </w:pPr>
      <w:r w:rsidRPr="00AF04FC">
        <w:rPr>
          <w:rFonts w:ascii="Arial" w:hAnsi="Arial" w:cs="Arial"/>
          <w:b/>
          <w:lang w:val="hy-AM"/>
        </w:rPr>
        <w:lastRenderedPageBreak/>
        <w:t>Հավելված</w:t>
      </w:r>
      <w:r w:rsidRPr="00AF04FC">
        <w:rPr>
          <w:rFonts w:ascii="Arial LatArm" w:hAnsi="Arial LatArm" w:cs="Sylfaen"/>
          <w:b/>
          <w:lang w:val="hy-AM"/>
        </w:rPr>
        <w:t xml:space="preserve"> </w:t>
      </w:r>
      <w:r w:rsidR="00177245" w:rsidRPr="00AF04FC">
        <w:rPr>
          <w:rFonts w:ascii="Arial LatArm" w:hAnsi="Arial LatArm" w:cs="Sylfaen"/>
          <w:b/>
          <w:lang w:val="hy-AM"/>
        </w:rPr>
        <w:t>6</w:t>
      </w:r>
    </w:p>
    <w:p w:rsidR="00071D1C" w:rsidRPr="00BB771A" w:rsidRDefault="00BB771A" w:rsidP="00EF3662">
      <w:pPr>
        <w:pStyle w:val="31"/>
        <w:spacing w:line="240" w:lineRule="auto"/>
        <w:jc w:val="right"/>
        <w:rPr>
          <w:rFonts w:ascii="Arial LatArm" w:hAnsi="Arial LatArm" w:cs="Sylfaen"/>
          <w:b/>
          <w:color w:val="FF0000"/>
          <w:lang w:val="hy-AM"/>
        </w:rPr>
      </w:pPr>
      <w:r w:rsidRPr="00BB771A">
        <w:rPr>
          <w:rFonts w:ascii="Arial" w:hAnsi="Arial" w:cs="Arial"/>
          <w:b/>
          <w:color w:val="FF0000"/>
          <w:lang w:val="hy-AM"/>
        </w:rPr>
        <w:t xml:space="preserve">         </w:t>
      </w:r>
      <w:r w:rsidR="00071D1C" w:rsidRPr="00BB771A">
        <w:rPr>
          <w:rFonts w:ascii="Arial" w:hAnsi="Arial" w:cs="Arial"/>
          <w:b/>
          <w:color w:val="FF0000"/>
          <w:lang w:val="hy-AM"/>
        </w:rPr>
        <w:t>ծածկագրով</w:t>
      </w:r>
    </w:p>
    <w:p w:rsidR="00071D1C" w:rsidRPr="00BB771A" w:rsidRDefault="00BA1629" w:rsidP="00EF3662">
      <w:pPr>
        <w:pStyle w:val="31"/>
        <w:spacing w:line="240" w:lineRule="auto"/>
        <w:jc w:val="right"/>
        <w:rPr>
          <w:rFonts w:ascii="Arial LatArm" w:hAnsi="Arial LatArm" w:cs="Sylfaen"/>
          <w:b/>
          <w:color w:val="FF0000"/>
          <w:lang w:val="hy-AM"/>
        </w:rPr>
      </w:pPr>
      <w:r w:rsidRPr="00BB771A">
        <w:rPr>
          <w:rFonts w:ascii="Arial" w:hAnsi="Arial" w:cs="Arial"/>
          <w:b/>
          <w:color w:val="FF0000"/>
          <w:lang w:val="hy-AM"/>
        </w:rPr>
        <w:t>գնանշման հարցման ընթաց</w:t>
      </w:r>
      <w:r w:rsidR="00FB1897" w:rsidRPr="00FB1897">
        <w:rPr>
          <w:rFonts w:ascii="Sylfaen" w:hAnsi="Sylfaen"/>
          <w:i/>
          <w:lang w:val="hy-AM"/>
        </w:rPr>
        <w:t xml:space="preserve"> ԱՄԱԳՄ</w:t>
      </w:r>
      <w:r w:rsidR="00FB1897" w:rsidRPr="00F9486B">
        <w:rPr>
          <w:rFonts w:ascii="Sylfaen" w:hAnsi="Sylfaen"/>
          <w:i/>
          <w:lang w:val="af-ZA"/>
        </w:rPr>
        <w:t>_</w:t>
      </w:r>
      <w:r w:rsidR="00FB1897" w:rsidRPr="00FB1897">
        <w:rPr>
          <w:rFonts w:ascii="Sylfaen" w:hAnsi="Sylfaen"/>
          <w:i/>
          <w:lang w:val="hy-AM"/>
        </w:rPr>
        <w:t>ԳՀԱՊՁԲ</w:t>
      </w:r>
      <w:r w:rsidR="00FB1897" w:rsidRPr="00F9486B">
        <w:rPr>
          <w:rFonts w:ascii="Sylfaen" w:hAnsi="Sylfaen"/>
          <w:i/>
          <w:lang w:val="af-ZA"/>
        </w:rPr>
        <w:t xml:space="preserve"> </w:t>
      </w:r>
      <w:r w:rsidR="00FB1897" w:rsidRPr="00C35D56">
        <w:rPr>
          <w:rFonts w:ascii="Arial" w:hAnsi="Arial" w:cs="Arial"/>
          <w:i/>
          <w:color w:val="FF0000"/>
          <w:lang w:val="af-ZA"/>
        </w:rPr>
        <w:t>-20/01</w:t>
      </w:r>
      <w:r w:rsidR="00FB1897" w:rsidRPr="00AF04FC">
        <w:rPr>
          <w:i/>
          <w:u w:val="single"/>
          <w:lang w:val="af-ZA"/>
        </w:rPr>
        <w:t xml:space="preserve"> </w:t>
      </w:r>
      <w:r w:rsidRPr="00BB771A">
        <w:rPr>
          <w:rFonts w:ascii="Arial" w:hAnsi="Arial" w:cs="Arial"/>
          <w:b/>
          <w:color w:val="FF0000"/>
          <w:lang w:val="hy-AM"/>
        </w:rPr>
        <w:t xml:space="preserve">ակարգի </w:t>
      </w:r>
      <w:r w:rsidR="00071D1C" w:rsidRPr="00BB771A">
        <w:rPr>
          <w:rFonts w:ascii="Arial LatArm" w:hAnsi="Arial LatArm" w:cs="Sylfaen"/>
          <w:b/>
          <w:color w:val="FF0000"/>
          <w:lang w:val="hy-AM"/>
        </w:rPr>
        <w:t xml:space="preserve"> </w:t>
      </w:r>
      <w:r w:rsidR="00071D1C" w:rsidRPr="00BB771A">
        <w:rPr>
          <w:rFonts w:ascii="Arial" w:hAnsi="Arial" w:cs="Arial"/>
          <w:b/>
          <w:color w:val="FF0000"/>
          <w:lang w:val="hy-AM"/>
        </w:rPr>
        <w:t>հրավերի</w:t>
      </w:r>
    </w:p>
    <w:p w:rsidR="00071D1C" w:rsidRPr="00AF04FC" w:rsidRDefault="00071D1C" w:rsidP="00EF3662">
      <w:pPr>
        <w:jc w:val="right"/>
        <w:rPr>
          <w:rFonts w:ascii="Arial LatArm" w:hAnsi="Arial LatArm"/>
          <w:i/>
          <w:sz w:val="20"/>
          <w:lang w:val="hy-AM"/>
        </w:rPr>
      </w:pPr>
    </w:p>
    <w:p w:rsidR="00071D1C" w:rsidRPr="00AF04FC" w:rsidRDefault="00071D1C" w:rsidP="00EF3662">
      <w:pPr>
        <w:tabs>
          <w:tab w:val="left" w:pos="2268"/>
        </w:tabs>
        <w:ind w:left="-284" w:firstLine="284"/>
        <w:jc w:val="right"/>
        <w:rPr>
          <w:rFonts w:ascii="Arial LatArm" w:hAnsi="Arial LatArm"/>
          <w:lang w:val="hy-AM"/>
        </w:rPr>
      </w:pPr>
    </w:p>
    <w:p w:rsidR="00071D1C" w:rsidRPr="00AF04FC" w:rsidRDefault="00FB1897" w:rsidP="00EF3662">
      <w:pPr>
        <w:ind w:left="-142" w:firstLine="142"/>
        <w:jc w:val="center"/>
        <w:rPr>
          <w:rFonts w:ascii="Arial LatArm" w:hAnsi="Arial LatArm"/>
          <w:b/>
          <w:sz w:val="22"/>
          <w:lang w:val="hy-AM"/>
        </w:rPr>
      </w:pPr>
      <w:r w:rsidRPr="00FB1897">
        <w:rPr>
          <w:rFonts w:ascii="Sylfaen" w:hAnsi="Sylfaen" w:cs="Arial"/>
          <w:b/>
          <w:color w:val="FF0000"/>
          <w:sz w:val="22"/>
          <w:lang w:val="hy-AM"/>
        </w:rPr>
        <w:t>Արարատ գյուղի մանկապարտեզ</w:t>
      </w:r>
      <w:r w:rsidR="00BA1629" w:rsidRPr="00225475">
        <w:rPr>
          <w:rFonts w:ascii="Arial" w:hAnsi="Arial" w:cs="Arial"/>
          <w:b/>
          <w:color w:val="FF0000"/>
          <w:sz w:val="22"/>
          <w:lang w:val="hy-AM"/>
        </w:rPr>
        <w:t xml:space="preserve"> ՀՈԱԿ-Ի</w:t>
      </w:r>
      <w:r w:rsidR="00071D1C" w:rsidRPr="00225475">
        <w:rPr>
          <w:rFonts w:ascii="Arial LatArm" w:hAnsi="Arial LatArm" w:cs="Times Armenian"/>
          <w:b/>
          <w:color w:val="FF0000"/>
          <w:sz w:val="22"/>
          <w:lang w:val="hy-AM"/>
        </w:rPr>
        <w:t xml:space="preserve">  </w:t>
      </w:r>
      <w:r w:rsidR="00071D1C" w:rsidRPr="00225475">
        <w:rPr>
          <w:rFonts w:ascii="Arial" w:hAnsi="Arial" w:cs="Arial"/>
          <w:b/>
          <w:color w:val="FF0000"/>
          <w:sz w:val="22"/>
          <w:lang w:val="hy-AM"/>
        </w:rPr>
        <w:t>ԿԱՐԻՔՆԵՐԻ</w:t>
      </w:r>
      <w:r w:rsidR="00071D1C" w:rsidRPr="00225475">
        <w:rPr>
          <w:rFonts w:ascii="Arial LatArm" w:hAnsi="Arial LatArm" w:cs="Times Armenian"/>
          <w:b/>
          <w:color w:val="FF0000"/>
          <w:sz w:val="22"/>
          <w:lang w:val="hy-AM"/>
        </w:rPr>
        <w:t xml:space="preserve"> </w:t>
      </w:r>
      <w:r w:rsidR="00071D1C" w:rsidRPr="00225475">
        <w:rPr>
          <w:rFonts w:ascii="Arial" w:hAnsi="Arial" w:cs="Arial"/>
          <w:b/>
          <w:color w:val="FF0000"/>
          <w:sz w:val="22"/>
          <w:lang w:val="hy-AM"/>
        </w:rPr>
        <w:t>ՀԱՄԱՐ</w:t>
      </w:r>
      <w:r w:rsidR="00071D1C" w:rsidRPr="00225475">
        <w:rPr>
          <w:rFonts w:ascii="Arial LatArm" w:hAnsi="Arial LatArm" w:cs="Sylfaen"/>
          <w:b/>
          <w:color w:val="FF0000"/>
          <w:sz w:val="22"/>
          <w:lang w:val="hy-AM"/>
        </w:rPr>
        <w:t xml:space="preserve"> </w:t>
      </w:r>
      <w:r w:rsidR="00BA1629" w:rsidRPr="00225475">
        <w:rPr>
          <w:rFonts w:ascii="Arial" w:hAnsi="Arial" w:cs="Arial"/>
          <w:b/>
          <w:color w:val="FF0000"/>
          <w:sz w:val="22"/>
          <w:lang w:val="hy-AM"/>
        </w:rPr>
        <w:t>ՍՆՆԴԱՄԹԵՐՔԻ</w:t>
      </w:r>
      <w:r w:rsidR="00BA1629" w:rsidRPr="00BA1629">
        <w:rPr>
          <w:rFonts w:ascii="Arial" w:hAnsi="Arial" w:cs="Arial"/>
          <w:b/>
          <w:sz w:val="22"/>
          <w:lang w:val="hy-AM"/>
        </w:rPr>
        <w:t xml:space="preserve"> </w:t>
      </w:r>
      <w:r w:rsidR="00071D1C" w:rsidRPr="00AF04FC">
        <w:rPr>
          <w:rFonts w:ascii="Arial" w:hAnsi="Arial" w:cs="Arial"/>
          <w:b/>
          <w:sz w:val="22"/>
          <w:lang w:val="hy-AM"/>
        </w:rPr>
        <w:t>ՄԱՏԱԿԱՐԱՐՄԱՆ</w:t>
      </w:r>
    </w:p>
    <w:p w:rsidR="00071D1C" w:rsidRPr="00AF04FC" w:rsidRDefault="00071D1C" w:rsidP="00EF3662">
      <w:pPr>
        <w:ind w:left="-142" w:firstLine="142"/>
        <w:jc w:val="center"/>
        <w:rPr>
          <w:rFonts w:ascii="Arial LatArm" w:hAnsi="Arial LatArm" w:cs="Times Armenian"/>
          <w:b/>
          <w:lang w:val="hy-AM"/>
        </w:rPr>
      </w:pPr>
      <w:r w:rsidRPr="00AF04FC">
        <w:rPr>
          <w:rFonts w:ascii="Arial" w:hAnsi="Arial" w:cs="Arial"/>
          <w:b/>
          <w:sz w:val="22"/>
          <w:lang w:val="hy-AM"/>
        </w:rPr>
        <w:t>ՊԱՅՄԱՆԱԳԻՐ</w:t>
      </w:r>
      <w:r w:rsidRPr="00AF04FC">
        <w:rPr>
          <w:rFonts w:ascii="Arial LatArm" w:hAnsi="Arial LatArm" w:cs="Times Armenian"/>
          <w:b/>
          <w:sz w:val="22"/>
          <w:lang w:val="hy-AM"/>
        </w:rPr>
        <w:t xml:space="preserve">   </w:t>
      </w:r>
    </w:p>
    <w:p w:rsidR="00071D1C" w:rsidRPr="00AF04FC" w:rsidRDefault="00071D1C" w:rsidP="00EF3662">
      <w:pPr>
        <w:ind w:left="-142" w:firstLine="142"/>
        <w:jc w:val="center"/>
        <w:rPr>
          <w:rFonts w:ascii="Arial LatArm" w:hAnsi="Arial LatArm"/>
          <w:b/>
          <w:u w:val="single"/>
          <w:lang w:val="hy-AM"/>
        </w:rPr>
      </w:pPr>
      <w:r w:rsidRPr="00AF04FC">
        <w:rPr>
          <w:rFonts w:ascii="Arial LatArm" w:hAnsi="Arial LatArm"/>
          <w:b/>
          <w:lang w:val="hy-AM"/>
        </w:rPr>
        <w:t xml:space="preserve">N </w:t>
      </w:r>
      <w:r w:rsidRPr="00AF04FC">
        <w:rPr>
          <w:rFonts w:ascii="Arial LatArm" w:hAnsi="Arial LatArm"/>
          <w:b/>
          <w:u w:val="single"/>
          <w:lang w:val="hy-AM"/>
        </w:rPr>
        <w:tab/>
      </w:r>
      <w:r w:rsidRPr="00AF04FC">
        <w:rPr>
          <w:rFonts w:ascii="Arial LatArm" w:hAnsi="Arial LatArm"/>
          <w:b/>
          <w:u w:val="single"/>
          <w:lang w:val="hy-AM"/>
        </w:rPr>
        <w:tab/>
      </w:r>
      <w:r w:rsidRPr="00AF04FC">
        <w:rPr>
          <w:rFonts w:ascii="Arial LatArm" w:hAnsi="Arial LatArm"/>
          <w:b/>
          <w:u w:val="single"/>
          <w:lang w:val="hy-AM"/>
        </w:rPr>
        <w:tab/>
      </w:r>
      <w:r w:rsidRPr="00AF04FC">
        <w:rPr>
          <w:rFonts w:ascii="Arial LatArm" w:hAnsi="Arial LatArm"/>
          <w:b/>
          <w:u w:val="single"/>
          <w:lang w:val="hy-AM"/>
        </w:rPr>
        <w:tab/>
      </w:r>
    </w:p>
    <w:p w:rsidR="00071D1C" w:rsidRPr="00AF04FC" w:rsidRDefault="00071D1C" w:rsidP="00EF3662">
      <w:pPr>
        <w:jc w:val="center"/>
        <w:rPr>
          <w:rFonts w:ascii="Arial LatArm" w:hAnsi="Arial LatArm" w:cs="Sylfaen"/>
          <w:sz w:val="20"/>
          <w:lang w:val="hy-AM"/>
        </w:rPr>
      </w:pPr>
    </w:p>
    <w:p w:rsidR="00071D1C" w:rsidRPr="00AF04FC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ab/>
        <w:t xml:space="preserve">         </w:t>
      </w:r>
      <w:r w:rsidR="00FB1897" w:rsidRPr="006C50D5">
        <w:rPr>
          <w:rFonts w:ascii="Sylfaen" w:hAnsi="Sylfaen" w:cs="Sylfaen"/>
          <w:sz w:val="20"/>
          <w:lang w:val="hy-AM"/>
        </w:rPr>
        <w:t>գ</w:t>
      </w:r>
      <w:r w:rsidRPr="00AF04FC">
        <w:rPr>
          <w:rFonts w:ascii="Arial LatArm" w:hAnsi="Arial LatArm" w:cs="Sylfaen"/>
          <w:sz w:val="20"/>
          <w:lang w:val="hy-AM"/>
        </w:rPr>
        <w:t xml:space="preserve">. </w:t>
      </w:r>
      <w:r w:rsidRPr="00AF04FC">
        <w:rPr>
          <w:rFonts w:ascii="Arial LatArm" w:hAnsi="Arial LatArm" w:cs="Sylfaen"/>
          <w:sz w:val="20"/>
          <w:u w:val="single"/>
          <w:lang w:val="hy-AM"/>
        </w:rPr>
        <w:t xml:space="preserve">           </w:t>
      </w:r>
      <w:r w:rsidRPr="00AF04FC">
        <w:rPr>
          <w:rFonts w:ascii="Arial LatArm" w:hAnsi="Arial LatArm" w:cs="Sylfaen"/>
          <w:sz w:val="20"/>
          <w:lang w:val="hy-AM"/>
        </w:rPr>
        <w:t xml:space="preserve">                                                                                          </w:t>
      </w:r>
      <w:r w:rsidRPr="00AF04FC">
        <w:rPr>
          <w:rFonts w:ascii="Arial LatArm" w:hAnsi="Arial LatArm"/>
          <w:lang w:val="hy-AM"/>
        </w:rPr>
        <w:t>«</w:t>
      </w:r>
      <w:r w:rsidRPr="00AF04FC">
        <w:rPr>
          <w:rFonts w:ascii="Arial LatArm" w:hAnsi="Arial LatArm"/>
          <w:u w:val="single"/>
          <w:lang w:val="hy-AM"/>
        </w:rPr>
        <w:t xml:space="preserve">     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 LatArm" w:hAnsi="Arial LatArm"/>
          <w:u w:val="single"/>
          <w:lang w:val="hy-AM"/>
        </w:rPr>
        <w:t xml:space="preserve">          </w:t>
      </w:r>
      <w:r w:rsidRPr="00AF04FC">
        <w:rPr>
          <w:rFonts w:ascii="Arial LatArm" w:hAnsi="Arial LatArm"/>
          <w:lang w:val="hy-AM"/>
        </w:rPr>
        <w:t xml:space="preserve"> </w:t>
      </w:r>
      <w:r w:rsidRPr="00AF04FC">
        <w:rPr>
          <w:rFonts w:ascii="Arial LatArm" w:hAnsi="Arial LatArm" w:cs="Sylfaen"/>
          <w:sz w:val="20"/>
          <w:lang w:val="hy-AM"/>
        </w:rPr>
        <w:t xml:space="preserve">20   </w:t>
      </w:r>
      <w:r w:rsidRPr="00AF04FC">
        <w:rPr>
          <w:rFonts w:ascii="Arial" w:hAnsi="Arial" w:cs="Arial"/>
          <w:sz w:val="20"/>
          <w:lang w:val="hy-AM"/>
        </w:rPr>
        <w:t>թ</w:t>
      </w:r>
      <w:r w:rsidRPr="00AF04FC">
        <w:rPr>
          <w:rFonts w:ascii="Arial LatArm" w:hAnsi="Arial LatArm" w:cs="Sylfaen"/>
          <w:sz w:val="20"/>
          <w:lang w:val="hy-AM"/>
        </w:rPr>
        <w:t>.</w:t>
      </w:r>
    </w:p>
    <w:p w:rsidR="00071D1C" w:rsidRPr="00AF04FC" w:rsidRDefault="00071D1C" w:rsidP="00EF3662">
      <w:pPr>
        <w:tabs>
          <w:tab w:val="left" w:pos="720"/>
          <w:tab w:val="left" w:pos="1440"/>
          <w:tab w:val="left" w:pos="8865"/>
        </w:tabs>
        <w:jc w:val="both"/>
        <w:rPr>
          <w:rFonts w:ascii="Arial LatArm" w:hAnsi="Arial LatArm" w:cs="Sylfaen"/>
          <w:sz w:val="20"/>
          <w:lang w:val="hy-AM"/>
        </w:rPr>
      </w:pPr>
    </w:p>
    <w:p w:rsidR="00071D1C" w:rsidRPr="00AF04FC" w:rsidRDefault="00FB1897" w:rsidP="00EF3662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FB1897">
        <w:rPr>
          <w:rFonts w:ascii="Sylfaen" w:hAnsi="Sylfaen" w:cs="Arial"/>
          <w:b/>
          <w:color w:val="FF0000"/>
          <w:sz w:val="22"/>
          <w:lang w:val="hy-AM"/>
        </w:rPr>
        <w:t>Արարատ գյուղի մանկապարտեզ</w:t>
      </w:r>
      <w:r w:rsidRPr="00225475">
        <w:rPr>
          <w:rFonts w:ascii="Arial" w:hAnsi="Arial" w:cs="Arial"/>
          <w:b/>
          <w:color w:val="FF0000"/>
          <w:sz w:val="22"/>
          <w:lang w:val="hy-AM"/>
        </w:rPr>
        <w:t xml:space="preserve"> </w:t>
      </w:r>
      <w:r w:rsidRPr="00225475">
        <w:rPr>
          <w:rFonts w:ascii="Sylfaen" w:hAnsi="Sylfaen" w:cs="Sylfaen"/>
          <w:b/>
          <w:color w:val="FF0000"/>
          <w:sz w:val="22"/>
          <w:lang w:val="hy-AM"/>
        </w:rPr>
        <w:t>ՀՈԱԿ</w:t>
      </w:r>
      <w:r w:rsidRPr="00225475">
        <w:rPr>
          <w:rFonts w:ascii="Arial" w:hAnsi="Arial" w:cs="Arial"/>
          <w:b/>
          <w:color w:val="FF0000"/>
          <w:sz w:val="22"/>
          <w:lang w:val="hy-AM"/>
        </w:rPr>
        <w:t>-</w:t>
      </w:r>
      <w:r w:rsidR="00071D1C" w:rsidRPr="00AF04FC">
        <w:rPr>
          <w:rFonts w:ascii="Arial" w:hAnsi="Arial" w:cs="Arial"/>
          <w:sz w:val="20"/>
          <w:lang w:val="hy-AM"/>
        </w:rPr>
        <w:t>ը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ի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դեմս</w:t>
      </w:r>
      <w:r w:rsidR="00071D1C" w:rsidRPr="00AF04FC">
        <w:rPr>
          <w:rFonts w:ascii="Arial LatArm" w:hAnsi="Arial LatArm"/>
          <w:sz w:val="20"/>
          <w:lang w:val="hy-AM"/>
        </w:rPr>
        <w:t xml:space="preserve"> __</w:t>
      </w:r>
      <w:r w:rsidRPr="00FB1897">
        <w:rPr>
          <w:rFonts w:ascii="Sylfaen" w:hAnsi="Sylfaen"/>
          <w:sz w:val="20"/>
          <w:lang w:val="hy-AM"/>
        </w:rPr>
        <w:t>տնօրեն Գ.Գասպարյանի</w:t>
      </w:r>
      <w:r w:rsidR="00071D1C" w:rsidRPr="00AF04FC">
        <w:rPr>
          <w:rFonts w:ascii="Arial LatArm" w:hAnsi="Arial LatArm"/>
          <w:sz w:val="20"/>
          <w:lang w:val="hy-AM"/>
        </w:rPr>
        <w:t>___</w:t>
      </w:r>
      <w:r w:rsidR="00071D1C" w:rsidRPr="00AF04FC">
        <w:rPr>
          <w:rFonts w:ascii="Arial LatArm" w:hAnsi="Arial LatArm"/>
          <w:sz w:val="20"/>
          <w:u w:val="single"/>
          <w:lang w:val="hy-AM"/>
        </w:rPr>
        <w:t xml:space="preserve">                     </w:t>
      </w:r>
      <w:r w:rsidR="00071D1C" w:rsidRPr="00AF04FC">
        <w:rPr>
          <w:rFonts w:ascii="Arial LatArm" w:hAnsi="Arial LatArm"/>
          <w:sz w:val="20"/>
          <w:lang w:val="hy-AM"/>
        </w:rPr>
        <w:t>-</w:t>
      </w:r>
      <w:r w:rsidR="00071D1C" w:rsidRPr="00AF04FC">
        <w:rPr>
          <w:rFonts w:ascii="Arial" w:hAnsi="Arial" w:cs="Arial"/>
          <w:sz w:val="20"/>
          <w:lang w:val="hy-AM"/>
        </w:rPr>
        <w:t>ի</w:t>
      </w:r>
      <w:r w:rsidR="00071D1C" w:rsidRPr="00AF04FC">
        <w:rPr>
          <w:rFonts w:ascii="Arial LatArm" w:hAnsi="Arial LatArm"/>
          <w:sz w:val="20"/>
          <w:lang w:val="hy-AM"/>
        </w:rPr>
        <w:t xml:space="preserve">, </w:t>
      </w:r>
      <w:r w:rsidR="00071D1C" w:rsidRPr="00AF04FC">
        <w:rPr>
          <w:rFonts w:ascii="Arial" w:hAnsi="Arial" w:cs="Arial"/>
          <w:sz w:val="20"/>
          <w:lang w:val="hy-AM"/>
        </w:rPr>
        <w:t>որը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գործում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է</w:t>
      </w:r>
      <w:r w:rsidR="00071D1C" w:rsidRPr="00AF04FC">
        <w:rPr>
          <w:rFonts w:ascii="Arial LatArm" w:hAnsi="Arial LatArm"/>
          <w:sz w:val="20"/>
          <w:u w:val="single"/>
          <w:lang w:val="hy-AM"/>
        </w:rPr>
        <w:t xml:space="preserve">             </w:t>
      </w:r>
      <w:r w:rsidRPr="00FB1897">
        <w:rPr>
          <w:rFonts w:ascii="Sylfaen" w:hAnsi="Sylfaen"/>
          <w:sz w:val="20"/>
          <w:u w:val="single"/>
          <w:lang w:val="hy-AM"/>
        </w:rPr>
        <w:t>ՀՈԱԿ_</w:t>
      </w:r>
      <w:r w:rsidR="00071D1C" w:rsidRPr="00AF04FC">
        <w:rPr>
          <w:rFonts w:ascii="Arial LatArm" w:hAnsi="Arial LatArm"/>
          <w:sz w:val="20"/>
          <w:u w:val="single"/>
          <w:lang w:val="hy-AM"/>
        </w:rPr>
        <w:t xml:space="preserve">                       </w:t>
      </w:r>
      <w:r w:rsidR="00071D1C" w:rsidRPr="00AF04FC">
        <w:rPr>
          <w:rFonts w:ascii="Arial LatArm" w:hAnsi="Arial LatArm"/>
          <w:sz w:val="20"/>
          <w:lang w:val="hy-AM"/>
        </w:rPr>
        <w:t>-</w:t>
      </w:r>
      <w:r w:rsidR="00071D1C" w:rsidRPr="00AF04FC">
        <w:rPr>
          <w:rFonts w:ascii="Arial" w:hAnsi="Arial" w:cs="Arial"/>
          <w:sz w:val="20"/>
          <w:lang w:val="hy-AM"/>
        </w:rPr>
        <w:t>ի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կանոնադրության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հիման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վրա</w:t>
      </w:r>
      <w:r w:rsidR="00071D1C" w:rsidRPr="00AF04FC">
        <w:rPr>
          <w:rFonts w:ascii="Arial LatArm" w:hAnsi="Arial LatArm"/>
          <w:sz w:val="20"/>
          <w:lang w:val="hy-AM"/>
        </w:rPr>
        <w:t xml:space="preserve">, </w:t>
      </w:r>
      <w:r w:rsidR="00071D1C" w:rsidRPr="00AF04FC">
        <w:rPr>
          <w:rFonts w:ascii="Arial" w:hAnsi="Arial" w:cs="Arial"/>
          <w:sz w:val="20"/>
          <w:lang w:val="hy-AM"/>
        </w:rPr>
        <w:t>այսուհետ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 LatArm" w:hAnsi="Arial LatArm"/>
          <w:lang w:val="hy-AM"/>
        </w:rPr>
        <w:t>«</w:t>
      </w:r>
      <w:r w:rsidR="00071D1C" w:rsidRPr="00AF04FC">
        <w:rPr>
          <w:rFonts w:ascii="Arial" w:hAnsi="Arial" w:cs="Arial"/>
          <w:sz w:val="20"/>
          <w:lang w:val="hy-AM"/>
        </w:rPr>
        <w:t>Գնորդ</w:t>
      </w:r>
      <w:r w:rsidR="00071D1C" w:rsidRPr="00AF04FC">
        <w:rPr>
          <w:rFonts w:ascii="Arial LatArm" w:hAnsi="Arial LatArm"/>
          <w:lang w:val="hy-AM"/>
        </w:rPr>
        <w:t>»</w:t>
      </w:r>
      <w:r w:rsidR="00071D1C" w:rsidRPr="00AF04FC">
        <w:rPr>
          <w:rFonts w:ascii="Arial LatArm" w:hAnsi="Arial LatArm"/>
          <w:sz w:val="20"/>
          <w:lang w:val="hy-AM"/>
        </w:rPr>
        <w:t xml:space="preserve">, </w:t>
      </w:r>
      <w:r w:rsidR="00071D1C" w:rsidRPr="00AF04FC">
        <w:rPr>
          <w:rFonts w:ascii="Arial" w:hAnsi="Arial" w:cs="Arial"/>
          <w:sz w:val="20"/>
          <w:lang w:val="hy-AM"/>
        </w:rPr>
        <w:t>մի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կողմից</w:t>
      </w:r>
      <w:r w:rsidR="00071D1C" w:rsidRPr="00AF04FC">
        <w:rPr>
          <w:rFonts w:ascii="Arial LatArm" w:hAnsi="Arial LatArm"/>
          <w:sz w:val="20"/>
          <w:lang w:val="hy-AM"/>
        </w:rPr>
        <w:t xml:space="preserve">,  </w:t>
      </w:r>
      <w:r w:rsidR="00071D1C" w:rsidRPr="00AF04FC">
        <w:rPr>
          <w:rFonts w:ascii="Arial" w:hAnsi="Arial" w:cs="Arial"/>
          <w:sz w:val="20"/>
          <w:lang w:val="hy-AM"/>
        </w:rPr>
        <w:t>և</w:t>
      </w:r>
      <w:r w:rsidR="00071D1C" w:rsidRPr="00AF04FC">
        <w:rPr>
          <w:rFonts w:ascii="Arial LatArm" w:hAnsi="Arial LatArm"/>
          <w:sz w:val="20"/>
          <w:lang w:val="hy-AM"/>
        </w:rPr>
        <w:t xml:space="preserve"> __________________-</w:t>
      </w:r>
      <w:r w:rsidR="00071D1C" w:rsidRPr="00AF04FC">
        <w:rPr>
          <w:rFonts w:ascii="Arial" w:hAnsi="Arial" w:cs="Arial"/>
          <w:sz w:val="20"/>
          <w:lang w:val="hy-AM"/>
        </w:rPr>
        <w:t>ը</w:t>
      </w:r>
      <w:r w:rsidR="00071D1C" w:rsidRPr="00AF04FC">
        <w:rPr>
          <w:rFonts w:ascii="Arial LatArm" w:hAnsi="Arial LatArm"/>
          <w:sz w:val="20"/>
          <w:lang w:val="hy-AM"/>
        </w:rPr>
        <w:t xml:space="preserve">, </w:t>
      </w:r>
      <w:r w:rsidR="00071D1C" w:rsidRPr="00AF04FC">
        <w:rPr>
          <w:rFonts w:ascii="Arial" w:hAnsi="Arial" w:cs="Arial"/>
          <w:sz w:val="20"/>
          <w:lang w:val="hy-AM"/>
        </w:rPr>
        <w:t>ի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դեմս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տնօրեն</w:t>
      </w:r>
      <w:r w:rsidR="00071D1C" w:rsidRPr="00AF04FC">
        <w:rPr>
          <w:rFonts w:ascii="Arial LatArm" w:hAnsi="Arial LatArm"/>
          <w:sz w:val="20"/>
          <w:lang w:val="hy-AM"/>
        </w:rPr>
        <w:t xml:space="preserve"> _____________________-</w:t>
      </w:r>
      <w:r w:rsidR="00071D1C" w:rsidRPr="00AF04FC">
        <w:rPr>
          <w:rFonts w:ascii="Arial" w:hAnsi="Arial" w:cs="Arial"/>
          <w:sz w:val="20"/>
          <w:lang w:val="hy-AM"/>
        </w:rPr>
        <w:t>ի</w:t>
      </w:r>
      <w:r w:rsidR="00071D1C" w:rsidRPr="00AF04FC">
        <w:rPr>
          <w:rFonts w:ascii="Arial LatArm" w:hAnsi="Arial LatArm"/>
          <w:sz w:val="20"/>
          <w:lang w:val="hy-AM"/>
        </w:rPr>
        <w:t xml:space="preserve">, </w:t>
      </w:r>
      <w:r w:rsidR="00071D1C" w:rsidRPr="00AF04FC">
        <w:rPr>
          <w:rFonts w:ascii="Arial" w:hAnsi="Arial" w:cs="Arial"/>
          <w:sz w:val="20"/>
          <w:lang w:val="hy-AM"/>
        </w:rPr>
        <w:t>որը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գործում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է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 LatArm" w:hAnsi="Arial LatArm"/>
          <w:sz w:val="20"/>
          <w:u w:val="single"/>
          <w:lang w:val="hy-AM"/>
        </w:rPr>
        <w:t xml:space="preserve">                       </w:t>
      </w:r>
      <w:r w:rsidR="00071D1C" w:rsidRPr="00AF04FC">
        <w:rPr>
          <w:rFonts w:ascii="Arial LatArm" w:hAnsi="Arial LatArm"/>
          <w:sz w:val="20"/>
          <w:lang w:val="hy-AM"/>
        </w:rPr>
        <w:t>-</w:t>
      </w:r>
      <w:r w:rsidR="00071D1C" w:rsidRPr="00AF04FC">
        <w:rPr>
          <w:rFonts w:ascii="Arial" w:hAnsi="Arial" w:cs="Arial"/>
          <w:sz w:val="20"/>
          <w:lang w:val="hy-AM"/>
        </w:rPr>
        <w:t>ի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կանոնադրության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հիման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վրա</w:t>
      </w:r>
      <w:r w:rsidR="00071D1C" w:rsidRPr="00AF04FC">
        <w:rPr>
          <w:rFonts w:ascii="Arial LatArm" w:hAnsi="Arial LatArm"/>
          <w:sz w:val="20"/>
          <w:lang w:val="hy-AM"/>
        </w:rPr>
        <w:t xml:space="preserve">, </w:t>
      </w:r>
      <w:r w:rsidR="00071D1C" w:rsidRPr="00AF04FC">
        <w:rPr>
          <w:rFonts w:ascii="Arial" w:hAnsi="Arial" w:cs="Arial"/>
          <w:sz w:val="20"/>
          <w:lang w:val="hy-AM"/>
        </w:rPr>
        <w:t>այսուհետ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 LatArm" w:hAnsi="Arial LatArm"/>
          <w:lang w:val="hy-AM"/>
        </w:rPr>
        <w:t>«</w:t>
      </w:r>
      <w:r w:rsidR="00071D1C" w:rsidRPr="00AF04FC">
        <w:rPr>
          <w:rFonts w:ascii="Arial" w:hAnsi="Arial" w:cs="Arial"/>
          <w:sz w:val="20"/>
          <w:lang w:val="hy-AM"/>
        </w:rPr>
        <w:t>Վաճառող</w:t>
      </w:r>
      <w:r w:rsidR="00071D1C" w:rsidRPr="00AF04FC">
        <w:rPr>
          <w:rFonts w:ascii="Arial LatArm" w:hAnsi="Arial LatArm"/>
          <w:lang w:val="hy-AM"/>
        </w:rPr>
        <w:t>»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մյուս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կողմից</w:t>
      </w:r>
      <w:r w:rsidR="00071D1C" w:rsidRPr="00AF04FC">
        <w:rPr>
          <w:rFonts w:ascii="Arial LatArm" w:hAnsi="Arial LatArm"/>
          <w:sz w:val="20"/>
          <w:lang w:val="hy-AM"/>
        </w:rPr>
        <w:t xml:space="preserve">, </w:t>
      </w:r>
      <w:r w:rsidR="00071D1C" w:rsidRPr="00AF04FC">
        <w:rPr>
          <w:rFonts w:ascii="Arial" w:hAnsi="Arial" w:cs="Arial"/>
          <w:sz w:val="20"/>
          <w:lang w:val="hy-AM"/>
        </w:rPr>
        <w:t>կնքեցին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սույն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պայմանագիրը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հետևյալի</w:t>
      </w:r>
      <w:r w:rsidR="00071D1C" w:rsidRPr="00AF04FC">
        <w:rPr>
          <w:rFonts w:ascii="Arial LatArm" w:hAnsi="Arial LatArm"/>
          <w:sz w:val="20"/>
          <w:lang w:val="hy-AM"/>
        </w:rPr>
        <w:t xml:space="preserve"> </w:t>
      </w:r>
      <w:r w:rsidR="00071D1C" w:rsidRPr="00AF04FC">
        <w:rPr>
          <w:rFonts w:ascii="Arial" w:hAnsi="Arial" w:cs="Arial"/>
          <w:sz w:val="20"/>
          <w:lang w:val="hy-AM"/>
        </w:rPr>
        <w:t>մասին։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</w:p>
    <w:p w:rsidR="00071D1C" w:rsidRPr="00AF04FC" w:rsidRDefault="00071D1C" w:rsidP="00EF3662">
      <w:pPr>
        <w:ind w:firstLine="709"/>
        <w:jc w:val="center"/>
        <w:rPr>
          <w:rFonts w:ascii="Arial LatArm" w:hAnsi="Arial LatArm" w:cs="Times Armenian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1. </w:t>
      </w:r>
      <w:r w:rsidRPr="00AF04FC">
        <w:rPr>
          <w:rFonts w:ascii="Arial" w:hAnsi="Arial" w:cs="Arial"/>
          <w:b/>
          <w:sz w:val="20"/>
          <w:lang w:val="hy-AM"/>
        </w:rPr>
        <w:t>ՊԱՅՄԱՆԱԳՐԻ</w:t>
      </w:r>
      <w:r w:rsidRPr="00AF04FC">
        <w:rPr>
          <w:rFonts w:ascii="Arial LatArm" w:hAnsi="Arial LatArm" w:cs="Times Armenian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ԱՌԱՐԿԱՆ</w:t>
      </w:r>
    </w:p>
    <w:p w:rsidR="00071D1C" w:rsidRPr="00AF04FC" w:rsidRDefault="00071D1C" w:rsidP="00EF3662">
      <w:pPr>
        <w:ind w:firstLine="709"/>
        <w:jc w:val="center"/>
        <w:rPr>
          <w:rFonts w:ascii="Arial LatArm" w:hAnsi="Arial LatArm" w:cs="Times Armenian"/>
          <w:b/>
          <w:sz w:val="20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 w:cs="Times Armenian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1.1. </w:t>
      </w:r>
      <w:r w:rsidRPr="00AF04FC">
        <w:rPr>
          <w:rFonts w:ascii="Arial" w:hAnsi="Arial" w:cs="Arial"/>
          <w:sz w:val="20"/>
          <w:lang w:val="hy-AM"/>
        </w:rPr>
        <w:t>Վաճառողը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պարտավորվում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սույն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 w:cs="Sylfaen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այսուհետ</w:t>
      </w:r>
      <w:r w:rsidRPr="00AF04FC">
        <w:rPr>
          <w:rFonts w:ascii="Arial LatArm" w:hAnsi="Arial LatArm" w:cs="Times Armenian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պայմանագիր</w:t>
      </w:r>
      <w:r w:rsidRPr="00AF04FC">
        <w:rPr>
          <w:rFonts w:ascii="Arial LatArm" w:hAnsi="Arial LatArm" w:cs="Sylfaen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 w:cs="Times Armenia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ծավալներով</w:t>
      </w:r>
      <w:r w:rsidRPr="00AF04FC">
        <w:rPr>
          <w:rFonts w:ascii="Arial LatArm" w:hAnsi="Arial LatArm" w:cs="Sylfaen"/>
          <w:sz w:val="20"/>
          <w:lang w:val="hy-AM"/>
        </w:rPr>
        <w:t>,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ժամկետներում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հասցեով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մատակարարել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Times Armenian"/>
          <w:sz w:val="20"/>
          <w:lang w:val="hy-AM"/>
        </w:rPr>
        <w:t xml:space="preserve"> N 1 </w:t>
      </w:r>
      <w:r w:rsidRPr="00AF04FC">
        <w:rPr>
          <w:rFonts w:ascii="Arial" w:hAnsi="Arial" w:cs="Arial"/>
          <w:sz w:val="20"/>
          <w:lang w:val="hy-AM"/>
        </w:rPr>
        <w:t>հավելվածով</w:t>
      </w:r>
      <w:r w:rsidRPr="00AF04FC">
        <w:rPr>
          <w:rFonts w:ascii="Arial LatArm" w:hAnsi="Arial LatArm" w:cs="Sylfaen"/>
          <w:sz w:val="20"/>
          <w:lang w:val="hy-AM"/>
        </w:rPr>
        <w:t>`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Տեխնիկական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բնութագիր</w:t>
      </w:r>
      <w:r w:rsidRPr="00AF04FC">
        <w:rPr>
          <w:rFonts w:ascii="Arial LatArm" w:hAnsi="Arial LatArm" w:cs="Sylfaen"/>
          <w:sz w:val="20"/>
          <w:lang w:val="hy-AM"/>
        </w:rPr>
        <w:t>-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Sylfaen"/>
          <w:sz w:val="20"/>
          <w:lang w:val="hy-AM"/>
        </w:rPr>
        <w:t>-</w:t>
      </w:r>
      <w:r w:rsidRPr="00AF04FC">
        <w:rPr>
          <w:rFonts w:ascii="Arial" w:hAnsi="Arial" w:cs="Arial"/>
          <w:sz w:val="20"/>
          <w:lang w:val="hy-AM"/>
        </w:rPr>
        <w:t>ժամանակացուցով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 w:cs="Times Armenian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այսուհետ</w:t>
      </w:r>
      <w:r w:rsidRPr="00AF04FC">
        <w:rPr>
          <w:rFonts w:ascii="Arial LatArm" w:hAnsi="Arial LatArm" w:cs="Times Armenian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ապրանք</w:t>
      </w:r>
      <w:r w:rsidRPr="00AF04FC">
        <w:rPr>
          <w:rFonts w:ascii="Arial LatArm" w:hAnsi="Arial LatArm" w:cs="Times Armenian"/>
          <w:sz w:val="20"/>
          <w:lang w:val="hy-AM"/>
        </w:rPr>
        <w:t xml:space="preserve">), </w:t>
      </w:r>
      <w:r w:rsidRPr="00AF04FC">
        <w:rPr>
          <w:rFonts w:ascii="Arial" w:hAnsi="Arial" w:cs="Arial"/>
          <w:sz w:val="20"/>
          <w:lang w:val="hy-AM"/>
        </w:rPr>
        <w:t>իսկ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Գնորդը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պարտավորվում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ընդունել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համար։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 w:cs="Times Armenian"/>
          <w:sz w:val="20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b/>
          <w:sz w:val="20"/>
          <w:lang w:val="hy-AM"/>
        </w:rPr>
        <w:t xml:space="preserve">2. </w:t>
      </w:r>
      <w:r w:rsidRPr="00AF04FC">
        <w:rPr>
          <w:rFonts w:ascii="Arial" w:hAnsi="Arial" w:cs="Arial"/>
          <w:b/>
          <w:sz w:val="20"/>
          <w:lang w:val="hy-AM"/>
        </w:rPr>
        <w:t>ԿՈՂՄԵՐԻ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ԻՐԱՎՈՒՆՔՆԵՐԸ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ԵՎ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ՊԱՐՏԱԿԱՆՈՒԹՅՈՒՆՆԵՐԸ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2.1 </w:t>
      </w:r>
      <w:r w:rsidRPr="00AF04FC">
        <w:rPr>
          <w:rFonts w:ascii="Arial" w:hAnsi="Arial" w:cs="Arial"/>
          <w:b/>
          <w:sz w:val="20"/>
          <w:lang w:val="hy-AM"/>
        </w:rPr>
        <w:t>Գնորդն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իրավունք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ունի</w:t>
      </w:r>
      <w:r w:rsidRPr="00AF04FC">
        <w:rPr>
          <w:rFonts w:ascii="Arial LatArm" w:hAnsi="Arial LatArm"/>
          <w:b/>
          <w:sz w:val="20"/>
          <w:lang w:val="hy-AM"/>
        </w:rPr>
        <w:t>`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2.1.1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չմատակարարելու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հրաժարվել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ապրանքից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 LatArm" w:hAnsi="Arial LatArm"/>
          <w:sz w:val="20"/>
          <w:u w:val="single"/>
          <w:lang w:val="hy-AM"/>
        </w:rPr>
        <w:t xml:space="preserve">     </w:t>
      </w:r>
      <w:r w:rsidR="00077B5C" w:rsidRPr="00151D36">
        <w:rPr>
          <w:rFonts w:ascii="Calibri" w:hAnsi="Calibri"/>
          <w:sz w:val="20"/>
          <w:u w:val="single"/>
          <w:lang w:val="hy-AM"/>
        </w:rPr>
        <w:t>1</w:t>
      </w:r>
      <w:r w:rsidRPr="00AF04FC">
        <w:rPr>
          <w:rFonts w:ascii="Arial LatArm" w:hAnsi="Arial LatArm"/>
          <w:sz w:val="20"/>
          <w:u w:val="single"/>
          <w:lang w:val="hy-AM"/>
        </w:rPr>
        <w:t xml:space="preserve">   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ավելի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2.1.2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անպատշաճ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որակի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տեխնիկական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բնութագրին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չհամապատասխանող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</w:t>
      </w:r>
      <w:r w:rsidRPr="00AF04FC">
        <w:rPr>
          <w:rFonts w:ascii="Arial LatArm" w:hAnsi="Arial LatArm"/>
          <w:sz w:val="20"/>
          <w:lang w:val="hy-AM"/>
        </w:rPr>
        <w:t xml:space="preserve">` 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ա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հատուցելու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անպատշաճ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լինելու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պատճառով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ծախսերը</w:t>
      </w:r>
      <w:r w:rsidRPr="00AF04FC">
        <w:rPr>
          <w:rFonts w:ascii="Arial LatArm" w:hAnsi="Arial LatArm"/>
          <w:sz w:val="20"/>
          <w:lang w:val="hy-AM"/>
        </w:rPr>
        <w:t>.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բ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չընդունել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ապրանքն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իր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հայեցողությամբ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սահմանելով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անպատշաճ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անհատույց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փոխարինման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ողջամիտ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6.3 </w:t>
      </w:r>
      <w:r w:rsidRPr="00AF04FC">
        <w:rPr>
          <w:rFonts w:ascii="Arial" w:hAnsi="Arial" w:cs="Arial"/>
          <w:sz w:val="20"/>
          <w:lang w:val="hy-AM"/>
        </w:rPr>
        <w:t>կետով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տուգանքը</w:t>
      </w:r>
      <w:r w:rsidRPr="00AF04FC">
        <w:rPr>
          <w:rFonts w:ascii="Arial LatArm" w:hAnsi="Arial LatArm"/>
          <w:sz w:val="20"/>
          <w:lang w:val="hy-AM"/>
        </w:rPr>
        <w:t xml:space="preserve">. 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գ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հրաժարվել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կատարելուց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վերադարձնելու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գումարը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2.1.3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որոշվածից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պակաս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քանակի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/>
          <w:sz w:val="20"/>
          <w:lang w:val="hy-AM"/>
        </w:rPr>
        <w:t xml:space="preserve">` 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ա</w:t>
      </w:r>
      <w:r w:rsidRPr="00AF04FC">
        <w:rPr>
          <w:rFonts w:ascii="Arial LatArm" w:hAnsi="Arial LatArm"/>
          <w:sz w:val="20"/>
          <w:lang w:val="hy-AM"/>
        </w:rPr>
        <w:t xml:space="preserve">) 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լրացնելու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պակաս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քանակը</w:t>
      </w:r>
      <w:r w:rsidRPr="00AF04FC">
        <w:rPr>
          <w:rFonts w:ascii="Arial LatArm" w:hAnsi="Arial LatArm"/>
          <w:sz w:val="20"/>
          <w:lang w:val="hy-AM"/>
        </w:rPr>
        <w:t>,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բ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հրաժարվել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վճարելուց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իսկ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վերադարձնելու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6.2 </w:t>
      </w:r>
      <w:r w:rsidRPr="00AF04FC">
        <w:rPr>
          <w:rFonts w:ascii="Arial" w:hAnsi="Arial" w:cs="Arial"/>
          <w:sz w:val="20"/>
          <w:lang w:val="hy-AM"/>
        </w:rPr>
        <w:t>կետով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տույժը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2.1.4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տեսակի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խախտմամբ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</w:t>
      </w:r>
      <w:r w:rsidRPr="00AF04FC">
        <w:rPr>
          <w:rFonts w:ascii="Arial LatArm" w:hAnsi="Arial LatArm"/>
          <w:sz w:val="20"/>
          <w:lang w:val="hy-AM"/>
        </w:rPr>
        <w:t xml:space="preserve">,  </w:t>
      </w:r>
      <w:r w:rsidRPr="00AF04FC">
        <w:rPr>
          <w:rFonts w:ascii="Arial" w:hAnsi="Arial" w:cs="Arial"/>
          <w:sz w:val="20"/>
          <w:lang w:val="hy-AM"/>
        </w:rPr>
        <w:t>իր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ընտրությամբ</w:t>
      </w:r>
      <w:r w:rsidRPr="00AF04FC">
        <w:rPr>
          <w:rFonts w:ascii="Arial LatArm" w:hAnsi="Arial LatArm"/>
          <w:sz w:val="20"/>
          <w:lang w:val="hy-AM"/>
        </w:rPr>
        <w:t>`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ա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ընդունել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տեսակի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վերաբերյալ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հրաժարվել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մնացած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ապրանքներից</w:t>
      </w:r>
      <w:r w:rsidRPr="00AF04FC">
        <w:rPr>
          <w:rFonts w:ascii="Arial LatArm" w:hAnsi="Arial LatArm"/>
          <w:sz w:val="20"/>
          <w:lang w:val="hy-AM"/>
        </w:rPr>
        <w:t>.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բ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հրաժարվել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բոլոր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ապրանքներից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6.2 </w:t>
      </w:r>
      <w:r w:rsidRPr="00AF04FC">
        <w:rPr>
          <w:rFonts w:ascii="Arial" w:hAnsi="Arial" w:cs="Arial"/>
          <w:sz w:val="20"/>
          <w:lang w:val="hy-AM"/>
        </w:rPr>
        <w:t>կետով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տույժը</w:t>
      </w:r>
      <w:r w:rsidRPr="00AF04FC">
        <w:rPr>
          <w:rFonts w:ascii="Arial LatArm" w:hAnsi="Arial LatArm"/>
          <w:sz w:val="20"/>
          <w:lang w:val="hy-AM"/>
        </w:rPr>
        <w:t xml:space="preserve">. 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գ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տեսակի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վերաբերյալ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չհամապատասխանող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անհատույց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փոխարինում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տեսակին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ապրանքով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9E45F3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2.1.5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հայեցողությամբ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նոր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 6.2 </w:t>
      </w:r>
      <w:r w:rsidRPr="00AF04FC">
        <w:rPr>
          <w:rFonts w:ascii="Arial" w:hAnsi="Arial" w:cs="Arial"/>
          <w:sz w:val="20"/>
          <w:lang w:val="hy-AM"/>
        </w:rPr>
        <w:t>կետով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տույժը։</w:t>
      </w:r>
    </w:p>
    <w:p w:rsidR="00A45D0A" w:rsidRPr="00AF04FC" w:rsidRDefault="00A45D0A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A45D0A" w:rsidRPr="00AF04FC" w:rsidRDefault="00A45D0A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2.1.6 </w:t>
      </w:r>
      <w:r w:rsidRPr="00AF04FC">
        <w:rPr>
          <w:rFonts w:ascii="Arial" w:hAnsi="Arial" w:cs="Arial"/>
          <w:sz w:val="20"/>
          <w:lang w:val="hy-AM"/>
        </w:rPr>
        <w:t>Վաճառողից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հատուցելու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վնասները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հետևանքով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լուծումից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հետո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lastRenderedPageBreak/>
        <w:t>ողջամիտ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անձից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բարձր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սակայն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ողջամիտ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փոխարեն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փոխարեն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գործարքի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տարբերության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չափով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ինչպես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անձից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ձեռք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բերելու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բոլոր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անհրաժեշտ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ողջամիտ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ծախսերը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071D1C" w:rsidRPr="00AF04FC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2.1.7 </w:t>
      </w:r>
      <w:r w:rsidRPr="00AF04FC">
        <w:rPr>
          <w:rFonts w:ascii="Arial" w:hAnsi="Arial" w:cs="Arial"/>
          <w:sz w:val="20"/>
          <w:lang w:val="hy-AM"/>
        </w:rPr>
        <w:t>Միակողմանի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լրիվ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</w:t>
      </w:r>
      <w:r w:rsidRPr="00AF04FC">
        <w:rPr>
          <w:rFonts w:ascii="Arial LatArm" w:hAnsi="Arial LatArm"/>
          <w:sz w:val="20"/>
          <w:lang w:val="hy-AM"/>
        </w:rPr>
        <w:t xml:space="preserve">),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էականորեն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/>
          <w:sz w:val="20"/>
          <w:lang w:val="hy-AM"/>
        </w:rPr>
        <w:t>.</w:t>
      </w:r>
    </w:p>
    <w:p w:rsidR="00071D1C" w:rsidRPr="00AF04FC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ab/>
        <w:t xml:space="preserve">2.1.7.1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խախտելն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համարվում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>`</w:t>
      </w:r>
    </w:p>
    <w:p w:rsidR="00071D1C" w:rsidRPr="00AF04FC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" w:hAnsi="Arial" w:cs="Arial"/>
          <w:sz w:val="20"/>
          <w:lang w:val="hy-AM"/>
        </w:rPr>
        <w:t>ա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մատակարարվել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անպատշաճ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փոխարինվել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ընդունելի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ժամկետում</w:t>
      </w:r>
      <w:r w:rsidRPr="00AF04FC">
        <w:rPr>
          <w:rFonts w:ascii="Arial LatArm" w:hAnsi="Arial LatArm"/>
          <w:sz w:val="20"/>
          <w:lang w:val="hy-AM"/>
        </w:rPr>
        <w:t>.</w:t>
      </w:r>
    </w:p>
    <w:p w:rsidR="00071D1C" w:rsidRPr="00AF04FC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" w:hAnsi="Arial" w:cs="Arial"/>
          <w:sz w:val="20"/>
          <w:lang w:val="hy-AM"/>
        </w:rPr>
        <w:t>բ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 LatArm" w:hAnsi="Arial LatArm"/>
          <w:sz w:val="20"/>
          <w:u w:val="single"/>
          <w:lang w:val="hy-AM"/>
        </w:rPr>
        <w:t xml:space="preserve">   </w:t>
      </w:r>
      <w:r w:rsidR="002B2314" w:rsidRPr="00151D36">
        <w:rPr>
          <w:rFonts w:ascii="Calibri" w:hAnsi="Calibri"/>
          <w:sz w:val="20"/>
          <w:u w:val="single"/>
          <w:lang w:val="hy-AM"/>
        </w:rPr>
        <w:t>1</w:t>
      </w:r>
      <w:r w:rsidRPr="00AF04FC">
        <w:rPr>
          <w:rFonts w:ascii="Arial LatArm" w:hAnsi="Arial LatArm"/>
          <w:sz w:val="20"/>
          <w:u w:val="single"/>
          <w:lang w:val="hy-AM"/>
        </w:rPr>
        <w:t xml:space="preserve">    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ավելի</w:t>
      </w:r>
      <w:r w:rsidRPr="00AF04FC">
        <w:rPr>
          <w:rFonts w:ascii="Arial LatArm" w:hAnsi="Arial LatArm"/>
          <w:sz w:val="20"/>
          <w:lang w:val="hy-AM"/>
        </w:rPr>
        <w:t>,</w:t>
      </w:r>
    </w:p>
    <w:p w:rsidR="00071D1C" w:rsidRPr="00AF04FC" w:rsidRDefault="00071D1C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2.1.8 </w:t>
      </w:r>
      <w:r w:rsidRPr="00AF04FC">
        <w:rPr>
          <w:rFonts w:ascii="Arial" w:hAnsi="Arial" w:cs="Arial"/>
          <w:sz w:val="20"/>
          <w:lang w:val="hy-AM"/>
        </w:rPr>
        <w:t>Զննել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հայտնաբերված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թերությունների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անհապաղ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տեղեկացնել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Վաճառողին։</w:t>
      </w:r>
    </w:p>
    <w:p w:rsidR="009123CA" w:rsidRPr="00AF04FC" w:rsidRDefault="009123CA" w:rsidP="00EF3662">
      <w:pPr>
        <w:tabs>
          <w:tab w:val="left" w:pos="720"/>
        </w:tabs>
        <w:ind w:firstLine="709"/>
        <w:jc w:val="both"/>
        <w:rPr>
          <w:rFonts w:ascii="Arial LatArm" w:hAnsi="Arial LatArm"/>
          <w:sz w:val="12"/>
          <w:szCs w:val="12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2.2 </w:t>
      </w:r>
      <w:r w:rsidRPr="00AF04FC">
        <w:rPr>
          <w:rFonts w:ascii="Arial" w:hAnsi="Arial" w:cs="Arial"/>
          <w:b/>
          <w:sz w:val="20"/>
          <w:lang w:val="hy-AM"/>
        </w:rPr>
        <w:t>Գնորդը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պարտավոր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է</w:t>
      </w:r>
      <w:r w:rsidRPr="00AF04FC">
        <w:rPr>
          <w:rFonts w:ascii="Arial LatArm" w:hAnsi="Arial LatArm"/>
          <w:b/>
          <w:sz w:val="20"/>
          <w:lang w:val="hy-AM"/>
        </w:rPr>
        <w:t>`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2.2.1 </w:t>
      </w:r>
      <w:r w:rsidRPr="00AF04FC">
        <w:rPr>
          <w:rFonts w:ascii="Arial" w:hAnsi="Arial" w:cs="Arial"/>
          <w:sz w:val="20"/>
          <w:lang w:val="hy-AM"/>
        </w:rPr>
        <w:t>Կատարել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ընդունումն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բոլոր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անհրաժեշտ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գործողությունները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2.2.2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հրաժարվելու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ապահովել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պատասխանատու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պահպանությունը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անհապաղ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տեղեկացնել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Վաճառողին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2.2.3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վերջինիս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ենթակա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գումարները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իսկ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նաև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 </w:t>
      </w:r>
      <w:r w:rsidR="00D8313C" w:rsidRPr="00AF04FC">
        <w:rPr>
          <w:rFonts w:ascii="Arial LatArm" w:hAnsi="Arial LatArm"/>
          <w:sz w:val="20"/>
          <w:lang w:val="hy-AM"/>
        </w:rPr>
        <w:t>6</w:t>
      </w:r>
      <w:r w:rsidRPr="00AF04FC">
        <w:rPr>
          <w:rFonts w:ascii="Arial LatArm" w:hAnsi="Arial LatArm"/>
          <w:sz w:val="20"/>
          <w:lang w:val="hy-AM"/>
        </w:rPr>
        <w:t xml:space="preserve">.5 </w:t>
      </w:r>
      <w:r w:rsidRPr="00AF04FC">
        <w:rPr>
          <w:rFonts w:ascii="Arial" w:hAnsi="Arial" w:cs="Arial"/>
          <w:sz w:val="20"/>
          <w:lang w:val="hy-AM"/>
        </w:rPr>
        <w:t>կետով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տույժը։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2.2.4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քանակի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տեսականու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ծանուցել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թերությունը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հայտնաբերելուց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հետո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անմիջապես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բանից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հետո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ողջամիտ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ժամկետում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երբ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խախտումը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պետք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հայտնաբերված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լիներ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ելնելով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բնույթից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նշանակությունից։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2.2.5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2.3.</w:t>
      </w:r>
      <w:r w:rsidR="00471867" w:rsidRPr="00AF04FC">
        <w:rPr>
          <w:rFonts w:ascii="Arial LatArm" w:hAnsi="Arial LatArm"/>
          <w:sz w:val="20"/>
          <w:lang w:val="hy-AM"/>
        </w:rPr>
        <w:t>3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կետի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լուծումից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հետո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հատուցել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վերջինիս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պատճառված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հիմնավորված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վնասները։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2.3 </w:t>
      </w:r>
      <w:r w:rsidRPr="00AF04FC">
        <w:rPr>
          <w:rFonts w:ascii="Arial" w:hAnsi="Arial" w:cs="Arial"/>
          <w:b/>
          <w:sz w:val="20"/>
          <w:lang w:val="hy-AM"/>
        </w:rPr>
        <w:t>Վաճառողն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իրավունք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ունի</w:t>
      </w:r>
      <w:r w:rsidRPr="00AF04FC">
        <w:rPr>
          <w:rFonts w:ascii="Arial LatArm" w:hAnsi="Arial LatArm"/>
          <w:b/>
          <w:sz w:val="20"/>
          <w:lang w:val="hy-AM"/>
        </w:rPr>
        <w:t>`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2.3.1 </w:t>
      </w:r>
      <w:r w:rsidRPr="00AF04FC">
        <w:rPr>
          <w:rFonts w:ascii="Arial" w:hAnsi="Arial" w:cs="Arial"/>
          <w:sz w:val="20"/>
          <w:lang w:val="hy-AM"/>
        </w:rPr>
        <w:t>Գնորդից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 w:cs="Times Armenia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ծավալներով</w:t>
      </w:r>
      <w:r w:rsidRPr="00AF04FC">
        <w:rPr>
          <w:rFonts w:ascii="Arial LatArm" w:hAnsi="Arial LatArm" w:cs="Sylfaen"/>
          <w:sz w:val="20"/>
          <w:lang w:val="hy-AM"/>
        </w:rPr>
        <w:t>,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ժամկետներում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հասցեով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/>
          <w:sz w:val="20"/>
          <w:lang w:val="hy-AM"/>
        </w:rPr>
        <w:t xml:space="preserve">: 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2.3.2 </w:t>
      </w:r>
      <w:r w:rsidRPr="00AF04FC">
        <w:rPr>
          <w:rFonts w:ascii="Arial" w:hAnsi="Arial" w:cs="Arial"/>
          <w:sz w:val="20"/>
          <w:lang w:val="hy-AM"/>
        </w:rPr>
        <w:t>Գնորդից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 w:cs="Times Armenia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ծավալներով</w:t>
      </w:r>
      <w:r w:rsidRPr="00AF04FC">
        <w:rPr>
          <w:rFonts w:ascii="Arial LatArm" w:hAnsi="Arial LatArm" w:cs="Sylfaen"/>
          <w:sz w:val="20"/>
          <w:lang w:val="hy-AM"/>
        </w:rPr>
        <w:t>,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ժամկետներում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հասցեով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ենթակա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գումարները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>2.3.</w:t>
      </w:r>
      <w:r w:rsidR="00283F0A" w:rsidRPr="00AF04FC">
        <w:rPr>
          <w:rFonts w:ascii="Arial LatArm" w:hAnsi="Arial LatArm"/>
          <w:sz w:val="20"/>
          <w:lang w:val="hy-AM"/>
        </w:rPr>
        <w:t xml:space="preserve">3 </w:t>
      </w:r>
      <w:r w:rsidRPr="00AF04FC">
        <w:rPr>
          <w:rFonts w:ascii="Arial" w:hAnsi="Arial" w:cs="Arial"/>
          <w:sz w:val="20"/>
          <w:lang w:val="hy-AM"/>
        </w:rPr>
        <w:t>Միակողմանի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լրիվ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</w:t>
      </w:r>
      <w:r w:rsidRPr="00AF04FC">
        <w:rPr>
          <w:rFonts w:ascii="Arial LatArm" w:hAnsi="Arial LatArm"/>
          <w:sz w:val="20"/>
          <w:lang w:val="hy-AM"/>
        </w:rPr>
        <w:t xml:space="preserve">),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էականորեն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>2.3.</w:t>
      </w:r>
      <w:r w:rsidR="00283F0A" w:rsidRPr="00AF04FC">
        <w:rPr>
          <w:rFonts w:ascii="Arial LatArm" w:hAnsi="Arial LatArm"/>
          <w:sz w:val="20"/>
          <w:lang w:val="hy-AM"/>
        </w:rPr>
        <w:t>3</w:t>
      </w:r>
      <w:r w:rsidRPr="00AF04FC">
        <w:rPr>
          <w:rFonts w:ascii="Arial LatArm" w:hAnsi="Arial LatArm"/>
          <w:sz w:val="20"/>
          <w:lang w:val="hy-AM"/>
        </w:rPr>
        <w:t xml:space="preserve">.1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խախտելն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համարվում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բազմիցս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ժամկետները։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>2.3.</w:t>
      </w:r>
      <w:r w:rsidR="00283F0A" w:rsidRPr="00AF04FC">
        <w:rPr>
          <w:rFonts w:ascii="Arial LatArm" w:hAnsi="Arial LatArm"/>
          <w:sz w:val="20"/>
          <w:lang w:val="hy-AM"/>
        </w:rPr>
        <w:t>4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համաձայնությամբ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վաղաժամկետ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ապրանքը։</w:t>
      </w:r>
      <w:r w:rsidRPr="00AF04FC">
        <w:rPr>
          <w:rFonts w:ascii="Arial LatArm" w:hAnsi="Arial LatArm"/>
          <w:sz w:val="20"/>
          <w:lang w:val="hy-AM"/>
        </w:rPr>
        <w:t xml:space="preserve"> </w:t>
      </w:r>
    </w:p>
    <w:p w:rsidR="009E45F3" w:rsidRPr="00AF04FC" w:rsidRDefault="009E45F3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2.4 </w:t>
      </w:r>
      <w:r w:rsidRPr="00AF04FC">
        <w:rPr>
          <w:rFonts w:ascii="Arial" w:hAnsi="Arial" w:cs="Arial"/>
          <w:b/>
          <w:sz w:val="20"/>
          <w:lang w:val="hy-AM"/>
        </w:rPr>
        <w:t>Վաճառողը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պարտավոր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է</w:t>
      </w:r>
      <w:r w:rsidRPr="00AF04FC">
        <w:rPr>
          <w:rFonts w:ascii="Arial LatArm" w:hAnsi="Arial LatArm"/>
          <w:b/>
          <w:sz w:val="20"/>
          <w:lang w:val="hy-AM"/>
        </w:rPr>
        <w:t>`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2.4.1 </w:t>
      </w:r>
      <w:r w:rsidRPr="00AF04FC">
        <w:rPr>
          <w:rFonts w:ascii="Arial" w:hAnsi="Arial" w:cs="Arial"/>
          <w:sz w:val="20"/>
          <w:lang w:val="hy-AM"/>
        </w:rPr>
        <w:t>Գնորդին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ծավալներով</w:t>
      </w:r>
      <w:r w:rsidRPr="00AF04FC">
        <w:rPr>
          <w:rFonts w:ascii="Arial LatArm" w:hAnsi="Arial LatArm" w:cs="Sylfaen"/>
          <w:sz w:val="20"/>
          <w:lang w:val="hy-AM"/>
        </w:rPr>
        <w:t>,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ժամկետներում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հասցեով</w:t>
      </w:r>
      <w:r w:rsidRPr="00AF04FC">
        <w:rPr>
          <w:rFonts w:ascii="Arial LatArm" w:hAnsi="Arial LatArm" w:cs="Times Armenian"/>
          <w:sz w:val="20"/>
          <w:lang w:val="hy-AM"/>
        </w:rPr>
        <w:t>: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2.4.2 </w:t>
      </w:r>
      <w:r w:rsidRPr="00AF04FC">
        <w:rPr>
          <w:rFonts w:ascii="Arial" w:hAnsi="Arial" w:cs="Arial"/>
          <w:sz w:val="20"/>
          <w:lang w:val="hy-AM"/>
        </w:rPr>
        <w:t>Ապահովել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մատակարարումը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2.1.2 </w:t>
      </w:r>
      <w:r w:rsidRPr="00AF04FC">
        <w:rPr>
          <w:rFonts w:ascii="Arial" w:hAnsi="Arial" w:cs="Arial"/>
          <w:sz w:val="20"/>
          <w:lang w:val="hy-AM"/>
        </w:rPr>
        <w:t>կետի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ենթակետին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) 2.1.5 </w:t>
      </w:r>
      <w:r w:rsidRPr="00AF04FC">
        <w:rPr>
          <w:rFonts w:ascii="Arial" w:hAnsi="Arial" w:cs="Arial"/>
          <w:sz w:val="20"/>
          <w:lang w:val="hy-AM"/>
        </w:rPr>
        <w:t>կետին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ժամկետներում</w:t>
      </w:r>
      <w:r w:rsidRPr="00AF04FC">
        <w:rPr>
          <w:rFonts w:ascii="Arial LatArm" w:hAnsi="Arial LatArm"/>
          <w:sz w:val="20"/>
          <w:lang w:val="hy-AM"/>
        </w:rPr>
        <w:t xml:space="preserve">:  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2.4.3 </w:t>
      </w:r>
      <w:r w:rsidRPr="00AF04FC">
        <w:rPr>
          <w:rFonts w:ascii="Arial" w:hAnsi="Arial" w:cs="Arial"/>
          <w:sz w:val="20"/>
          <w:lang w:val="hy-AM"/>
        </w:rPr>
        <w:t>Գնորդին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երրորդ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անձանց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իրավունքներից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ազատ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</w:t>
      </w:r>
      <w:r w:rsidRPr="00AF04FC">
        <w:rPr>
          <w:rFonts w:ascii="Arial LatArm" w:hAnsi="Arial LatArm"/>
          <w:sz w:val="20"/>
          <w:lang w:val="hy-AM"/>
        </w:rPr>
        <w:t>: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2.4.5 </w:t>
      </w:r>
      <w:r w:rsidRPr="00AF04FC">
        <w:rPr>
          <w:rFonts w:ascii="Arial" w:hAnsi="Arial" w:cs="Arial"/>
          <w:sz w:val="20"/>
          <w:lang w:val="hy-AM"/>
        </w:rPr>
        <w:t>Գնորդին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քանակի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հասցեով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իսկ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տրամադրել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հավաստող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ՀՀ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օրենսդրությամբ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փաստաթղթեր։</w:t>
      </w:r>
      <w:r w:rsidRPr="00AF04FC">
        <w:rPr>
          <w:rFonts w:ascii="Arial LatArm" w:hAnsi="Arial LatArm"/>
          <w:sz w:val="20"/>
          <w:lang w:val="hy-AM"/>
        </w:rPr>
        <w:t xml:space="preserve"> 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2.4.6 </w:t>
      </w:r>
      <w:r w:rsidRPr="00AF04FC">
        <w:rPr>
          <w:rFonts w:ascii="Arial" w:hAnsi="Arial" w:cs="Arial"/>
          <w:sz w:val="20"/>
          <w:lang w:val="hy-AM"/>
        </w:rPr>
        <w:t>Թերի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թույլ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լրացնել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մատակարարվածը։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2.4.7 </w:t>
      </w:r>
      <w:r w:rsidRPr="00AF04FC">
        <w:rPr>
          <w:rFonts w:ascii="Arial" w:hAnsi="Arial" w:cs="Arial"/>
          <w:sz w:val="20"/>
          <w:lang w:val="hy-AM"/>
        </w:rPr>
        <w:t>Հետ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2.2.2 </w:t>
      </w:r>
      <w:r w:rsidRPr="00AF04FC">
        <w:rPr>
          <w:rFonts w:ascii="Arial" w:hAnsi="Arial" w:cs="Arial"/>
          <w:sz w:val="20"/>
          <w:lang w:val="hy-AM"/>
        </w:rPr>
        <w:t>կետին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պատասխանատու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պահպանության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ողջամիտ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տնօրինել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այն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ինչպես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հատուցել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պատասխանատու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պահպանության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ընդունելու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այն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իրացնելու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վերադարձնելու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կապված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անհրաժեշտ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ծախսերը։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2.4.8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դեպքերում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D320A2" w:rsidRPr="00AF04FC">
        <w:rPr>
          <w:rFonts w:ascii="Arial LatArm" w:hAnsi="Arial LatArm"/>
          <w:sz w:val="20"/>
          <w:lang w:val="hy-AM"/>
        </w:rPr>
        <w:t>6</w:t>
      </w:r>
      <w:r w:rsidRPr="00AF04FC">
        <w:rPr>
          <w:rFonts w:ascii="Arial LatArm" w:hAnsi="Arial LatArm"/>
          <w:sz w:val="20"/>
          <w:lang w:val="hy-AM"/>
        </w:rPr>
        <w:t xml:space="preserve">.2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D320A2" w:rsidRPr="00AF04FC">
        <w:rPr>
          <w:rFonts w:ascii="Arial LatArm" w:hAnsi="Arial LatArm"/>
          <w:sz w:val="20"/>
          <w:lang w:val="hy-AM"/>
        </w:rPr>
        <w:t>6</w:t>
      </w:r>
      <w:r w:rsidRPr="00AF04FC">
        <w:rPr>
          <w:rFonts w:ascii="Arial LatArm" w:hAnsi="Arial LatArm"/>
          <w:sz w:val="20"/>
          <w:lang w:val="hy-AM"/>
        </w:rPr>
        <w:t>.</w:t>
      </w:r>
      <w:r w:rsidR="00D320A2" w:rsidRPr="00AF04FC">
        <w:rPr>
          <w:rFonts w:ascii="Arial LatArm" w:hAnsi="Arial LatArm"/>
          <w:sz w:val="20"/>
          <w:lang w:val="hy-AM"/>
        </w:rPr>
        <w:t>3</w:t>
      </w:r>
      <w:r w:rsidRPr="00AF04FC">
        <w:rPr>
          <w:rFonts w:ascii="Arial LatArm" w:hAnsi="Arial LatArm"/>
          <w:sz w:val="20"/>
          <w:lang w:val="hy-AM"/>
        </w:rPr>
        <w:t xml:space="preserve">  </w:t>
      </w:r>
      <w:r w:rsidRPr="00AF04FC">
        <w:rPr>
          <w:rFonts w:ascii="Arial" w:hAnsi="Arial" w:cs="Arial"/>
          <w:sz w:val="20"/>
          <w:lang w:val="hy-AM"/>
        </w:rPr>
        <w:t>կետերով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տույժը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տուգանքը։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lastRenderedPageBreak/>
        <w:t xml:space="preserve">2.4.9 </w:t>
      </w:r>
      <w:r w:rsidRPr="00AF04FC">
        <w:rPr>
          <w:rFonts w:ascii="Arial" w:hAnsi="Arial" w:cs="Arial"/>
          <w:sz w:val="20"/>
          <w:lang w:val="hy-AM"/>
        </w:rPr>
        <w:t>Գնորդին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պատկանելիքները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փաստաթղթերը։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2.4.10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2.1.7 </w:t>
      </w:r>
      <w:r w:rsidRPr="00AF04FC">
        <w:rPr>
          <w:rFonts w:ascii="Arial" w:hAnsi="Arial" w:cs="Arial"/>
          <w:sz w:val="20"/>
          <w:lang w:val="hy-AM"/>
        </w:rPr>
        <w:t>կետի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D320A2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լուծումից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հետո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հատուցել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վերջինիս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պատճառված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հիմնավորված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վնասները։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2.4.11 </w:t>
      </w:r>
      <w:r w:rsidR="00BF4538" w:rsidRPr="00AF04FC">
        <w:rPr>
          <w:rFonts w:ascii="Arial" w:hAnsi="Arial" w:cs="Arial"/>
          <w:sz w:val="20"/>
          <w:lang w:val="hy-AM"/>
        </w:rPr>
        <w:t>Որակավորման</w:t>
      </w:r>
      <w:r w:rsidR="00BF4538" w:rsidRPr="00AF04FC">
        <w:rPr>
          <w:rFonts w:ascii="Arial LatArm" w:hAnsi="Arial LatArm"/>
          <w:sz w:val="20"/>
          <w:lang w:val="hy-AM"/>
        </w:rPr>
        <w:t xml:space="preserve"> </w:t>
      </w:r>
      <w:r w:rsidR="00BF4538" w:rsidRPr="00AF04FC">
        <w:rPr>
          <w:rFonts w:ascii="Arial" w:hAnsi="Arial" w:cs="Arial"/>
          <w:sz w:val="20"/>
          <w:lang w:val="hy-AM"/>
        </w:rPr>
        <w:t>և</w:t>
      </w:r>
      <w:r w:rsidR="00BF4538" w:rsidRPr="00AF04FC">
        <w:rPr>
          <w:rFonts w:ascii="Arial LatArm" w:hAnsi="Arial LatArm"/>
          <w:sz w:val="20"/>
          <w:lang w:val="hy-AM"/>
        </w:rPr>
        <w:t xml:space="preserve"> </w:t>
      </w:r>
      <w:r w:rsidR="00BF4538" w:rsidRPr="00AF04FC">
        <w:rPr>
          <w:rFonts w:ascii="Arial" w:hAnsi="Arial" w:cs="Arial"/>
          <w:sz w:val="20"/>
          <w:lang w:val="hy-AM"/>
        </w:rPr>
        <w:t>պայմանագրի</w:t>
      </w:r>
      <w:r w:rsidR="00BF4538" w:rsidRPr="00AF04FC">
        <w:rPr>
          <w:rFonts w:ascii="Arial LatArm" w:hAnsi="Arial LatArm"/>
          <w:sz w:val="20"/>
          <w:lang w:val="hy-AM"/>
        </w:rPr>
        <w:t xml:space="preserve"> </w:t>
      </w:r>
      <w:r w:rsidR="00BF4538" w:rsidRPr="00AF04FC">
        <w:rPr>
          <w:rFonts w:ascii="Arial" w:hAnsi="Arial" w:cs="Arial"/>
          <w:sz w:val="20"/>
          <w:lang w:val="hy-AM"/>
        </w:rPr>
        <w:t>ապահովում</w:t>
      </w:r>
      <w:r w:rsidR="00BF4538" w:rsidRPr="00AF04FC">
        <w:rPr>
          <w:rFonts w:ascii="Arial LatArm" w:hAnsi="Arial LatArm"/>
          <w:sz w:val="20"/>
          <w:lang w:val="hy-AM"/>
        </w:rPr>
        <w:t xml:space="preserve"> </w:t>
      </w:r>
      <w:r w:rsidR="00BF4538" w:rsidRPr="00AF04FC">
        <w:rPr>
          <w:rFonts w:ascii="Arial" w:hAnsi="Arial" w:cs="Arial"/>
          <w:sz w:val="20"/>
          <w:lang w:val="hy-AM"/>
        </w:rPr>
        <w:t>ներկայացրած</w:t>
      </w:r>
      <w:r w:rsidR="00BF4538" w:rsidRPr="00AF04FC">
        <w:rPr>
          <w:rFonts w:ascii="Arial LatArm" w:hAnsi="Arial LatArm"/>
          <w:sz w:val="20"/>
          <w:lang w:val="hy-AM"/>
        </w:rPr>
        <w:t xml:space="preserve"> </w:t>
      </w:r>
      <w:r w:rsidR="00BF4538" w:rsidRPr="00AF04FC">
        <w:rPr>
          <w:rFonts w:ascii="Arial" w:hAnsi="Arial" w:cs="Arial"/>
          <w:sz w:val="20"/>
          <w:lang w:val="hy-AM"/>
        </w:rPr>
        <w:t>անձը</w:t>
      </w:r>
      <w:r w:rsidR="00BF4538" w:rsidRPr="00AF04FC">
        <w:rPr>
          <w:rFonts w:ascii="Arial LatArm" w:hAnsi="Arial LatArm"/>
          <w:sz w:val="20"/>
          <w:lang w:val="hy-AM"/>
        </w:rPr>
        <w:t xml:space="preserve"> </w:t>
      </w:r>
      <w:r w:rsidR="00BF4538" w:rsidRPr="00AF04FC">
        <w:rPr>
          <w:rFonts w:ascii="Arial" w:hAnsi="Arial" w:cs="Arial"/>
          <w:sz w:val="20"/>
          <w:lang w:val="hy-AM"/>
        </w:rPr>
        <w:t>պարտավոր</w:t>
      </w:r>
      <w:r w:rsidR="00BF4538" w:rsidRPr="00AF04FC">
        <w:rPr>
          <w:rFonts w:ascii="Arial LatArm" w:hAnsi="Arial LatArm"/>
          <w:sz w:val="20"/>
          <w:lang w:val="hy-AM"/>
        </w:rPr>
        <w:t xml:space="preserve"> </w:t>
      </w:r>
      <w:r w:rsidR="00BF4538" w:rsidRPr="00AF04FC">
        <w:rPr>
          <w:rFonts w:ascii="Arial" w:hAnsi="Arial" w:cs="Arial"/>
          <w:sz w:val="20"/>
          <w:lang w:val="hy-AM"/>
        </w:rPr>
        <w:t>է</w:t>
      </w:r>
      <w:r w:rsidR="00BF4538" w:rsidRPr="00AF04FC">
        <w:rPr>
          <w:rFonts w:ascii="Arial LatArm" w:hAnsi="Arial LatArm"/>
          <w:sz w:val="20"/>
          <w:lang w:val="hy-AM"/>
        </w:rPr>
        <w:t xml:space="preserve"> </w:t>
      </w:r>
      <w:r w:rsidR="00BF4538" w:rsidRPr="00AF04FC">
        <w:rPr>
          <w:rFonts w:ascii="Arial" w:hAnsi="Arial" w:cs="Arial"/>
          <w:sz w:val="20"/>
          <w:lang w:val="hy-AM"/>
        </w:rPr>
        <w:t>ապահովումների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գործողության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ընթացքում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սնանկացման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գործընթաց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սկսելու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նախապես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գրավոր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տեղեկացնել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Գնորդին։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lang w:val="hy-AM"/>
        </w:rPr>
      </w:pPr>
    </w:p>
    <w:p w:rsidR="00E06E58" w:rsidRPr="006C50D5" w:rsidRDefault="00E06E58" w:rsidP="00EF3662">
      <w:pPr>
        <w:ind w:firstLine="709"/>
        <w:jc w:val="center"/>
        <w:rPr>
          <w:rFonts w:ascii="Calibri" w:hAnsi="Calibri"/>
          <w:b/>
          <w:sz w:val="20"/>
          <w:lang w:val="hy-AM"/>
        </w:rPr>
      </w:pPr>
    </w:p>
    <w:p w:rsidR="00BB771A" w:rsidRPr="006C50D5" w:rsidRDefault="00BB771A" w:rsidP="00EF3662">
      <w:pPr>
        <w:ind w:firstLine="709"/>
        <w:jc w:val="center"/>
        <w:rPr>
          <w:rFonts w:ascii="Calibri" w:hAnsi="Calibri"/>
          <w:b/>
          <w:sz w:val="20"/>
          <w:lang w:val="hy-AM"/>
        </w:rPr>
      </w:pPr>
    </w:p>
    <w:p w:rsidR="00BB771A" w:rsidRPr="006C50D5" w:rsidRDefault="00BB771A" w:rsidP="00EF3662">
      <w:pPr>
        <w:ind w:firstLine="709"/>
        <w:jc w:val="center"/>
        <w:rPr>
          <w:rFonts w:ascii="Calibri" w:hAnsi="Calibri"/>
          <w:b/>
          <w:sz w:val="20"/>
          <w:lang w:val="hy-AM"/>
        </w:rPr>
      </w:pPr>
    </w:p>
    <w:p w:rsidR="00071D1C" w:rsidRPr="00AF04FC" w:rsidRDefault="00071D1C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3. </w:t>
      </w:r>
      <w:r w:rsidRPr="00AF04FC">
        <w:rPr>
          <w:rFonts w:ascii="Arial" w:hAnsi="Arial" w:cs="Arial"/>
          <w:b/>
          <w:sz w:val="20"/>
          <w:lang w:val="hy-AM"/>
        </w:rPr>
        <w:t>ՊԱՅՄԱՆԱԳՐԻ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ԳԻՆԸ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ԵՎ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ՎՃԱՐՄԱՆ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ԿԱՐԳԸ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3.1 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կազմում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________________ </w:t>
      </w:r>
      <w:r w:rsidRPr="00AF04FC">
        <w:rPr>
          <w:rFonts w:ascii="Arial" w:hAnsi="Arial" w:cs="Arial"/>
          <w:sz w:val="20"/>
          <w:lang w:val="hy-AM"/>
        </w:rPr>
        <w:t>ՀՀ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դրամ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ներառյալ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ԱԱՀ</w:t>
      </w:r>
      <w:r w:rsidRPr="00AF04FC">
        <w:rPr>
          <w:rFonts w:ascii="Arial LatArm" w:hAnsi="Arial LatArm"/>
          <w:sz w:val="20"/>
          <w:lang w:val="hy-AM"/>
        </w:rPr>
        <w:t>-</w:t>
      </w:r>
      <w:r w:rsidRPr="00AF04FC">
        <w:rPr>
          <w:rFonts w:ascii="Arial" w:hAnsi="Arial" w:cs="Arial"/>
          <w:sz w:val="20"/>
          <w:lang w:val="hy-AM"/>
        </w:rPr>
        <w:t>ն</w:t>
      </w:r>
      <w:r w:rsidR="008061D6" w:rsidRPr="00AF04FC">
        <w:rPr>
          <w:rFonts w:ascii="Arial LatArm" w:hAnsi="Arial LatArm"/>
          <w:sz w:val="20"/>
          <w:lang w:val="hy-AM"/>
        </w:rPr>
        <w:t>:</w:t>
      </w:r>
      <w:r w:rsidR="00383BC3" w:rsidRPr="00AF04FC">
        <w:rPr>
          <w:rFonts w:ascii="Arial LatArm" w:hAnsi="Arial LatArm"/>
          <w:sz w:val="20"/>
          <w:vertAlign w:val="superscript"/>
          <w:lang w:val="hy-AM"/>
        </w:rPr>
        <w:t>17</w:t>
      </w:r>
      <w:r w:rsidR="007942E8" w:rsidRPr="00AF04FC">
        <w:rPr>
          <w:rFonts w:ascii="Arial LatArm" w:hAnsi="Arial LatArm"/>
          <w:color w:val="FFFFFF"/>
          <w:sz w:val="20"/>
          <w:vertAlign w:val="superscript"/>
          <w:lang w:val="hy-AM"/>
        </w:rPr>
        <w:t>29</w:t>
      </w:r>
      <w:r w:rsidRPr="00AF04FC">
        <w:rPr>
          <w:rStyle w:val="af5"/>
          <w:rFonts w:ascii="Arial LatArm" w:hAnsi="Arial LatArm"/>
          <w:color w:val="FFFFFF"/>
          <w:sz w:val="20"/>
          <w:lang w:val="hy-AM"/>
        </w:rPr>
        <w:footnoteReference w:id="9"/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ներառում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կատարումն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ապահովելու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նպատակով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կատարվելիք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բոլոր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վճարները</w:t>
      </w:r>
      <w:r w:rsidRPr="00AF04FC">
        <w:rPr>
          <w:rFonts w:ascii="Arial LatArm" w:hAnsi="Arial LatArm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ծախսերը</w:t>
      </w:r>
      <w:r w:rsidRPr="00AF04FC">
        <w:rPr>
          <w:rFonts w:ascii="Arial LatArm" w:hAnsi="Arial LatArm"/>
          <w:sz w:val="20"/>
          <w:lang w:val="hy-AM"/>
        </w:rPr>
        <w:t xml:space="preserve">),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թվում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հարկերը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տուրքերը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փոխադրման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ապահովագրման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ծախսերը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պարգևավճարները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ակնկալվող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շահույթը։</w:t>
      </w:r>
    </w:p>
    <w:p w:rsidR="00071D1C" w:rsidRPr="00AF04FC" w:rsidRDefault="00071D1C" w:rsidP="00EF3662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կայուն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իրավունք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չունի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ավելացնելու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իսկ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նվազեցնելու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գինը։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3.3 </w:t>
      </w:r>
      <w:r w:rsidRPr="00AF04FC">
        <w:rPr>
          <w:rFonts w:ascii="Arial" w:hAnsi="Arial" w:cs="Arial"/>
          <w:sz w:val="20"/>
          <w:lang w:val="hy-AM"/>
        </w:rPr>
        <w:t>Գնորդն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D320A2" w:rsidRPr="00AF04FC">
        <w:rPr>
          <w:rFonts w:ascii="Arial" w:hAnsi="Arial" w:cs="Arial"/>
          <w:sz w:val="20"/>
          <w:lang w:val="hy-AM"/>
        </w:rPr>
        <w:t>ա</w:t>
      </w:r>
      <w:r w:rsidRPr="00AF04FC">
        <w:rPr>
          <w:rFonts w:ascii="Arial" w:hAnsi="Arial" w:cs="Arial"/>
          <w:sz w:val="20"/>
          <w:lang w:val="hy-AM"/>
        </w:rPr>
        <w:t>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դիմաց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ՀՀ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դրամով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անկանխիկ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դրամական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հաշվարկային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փոխանցելու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միջոցով։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Դրամական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փոխանցումը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հանձման</w:t>
      </w:r>
      <w:r w:rsidRPr="00AF04FC">
        <w:rPr>
          <w:rFonts w:ascii="Arial LatArm" w:hAnsi="Arial LatArm"/>
          <w:sz w:val="20"/>
          <w:lang w:val="hy-AM"/>
        </w:rPr>
        <w:t>-</w:t>
      </w:r>
      <w:r w:rsidRPr="00AF04FC">
        <w:rPr>
          <w:rFonts w:ascii="Arial" w:hAnsi="Arial" w:cs="Arial"/>
          <w:sz w:val="20"/>
          <w:lang w:val="hy-AM"/>
        </w:rPr>
        <w:t>ընդունման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արձանագրության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վրա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վճարման</w:t>
      </w:r>
      <w:r w:rsidRPr="00AF04FC">
        <w:rPr>
          <w:rFonts w:ascii="Arial LatArm" w:hAnsi="Arial LatArm"/>
          <w:sz w:val="20"/>
          <w:lang w:val="hy-AM"/>
        </w:rPr>
        <w:t xml:space="preserve">  </w:t>
      </w:r>
      <w:r w:rsidRPr="00AF04FC">
        <w:rPr>
          <w:rFonts w:ascii="Arial" w:hAnsi="Arial" w:cs="Arial"/>
          <w:sz w:val="20"/>
          <w:lang w:val="hy-AM"/>
        </w:rPr>
        <w:t>ժամանակացույցով</w:t>
      </w:r>
      <w:r w:rsidRPr="00AF04FC">
        <w:rPr>
          <w:rFonts w:ascii="Arial LatArm" w:hAnsi="Arial LatArm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հավելված</w:t>
      </w:r>
      <w:r w:rsidRPr="00AF04FC">
        <w:rPr>
          <w:rFonts w:ascii="Arial LatArm" w:hAnsi="Arial LatArm"/>
          <w:sz w:val="20"/>
          <w:lang w:val="hy-AM"/>
        </w:rPr>
        <w:t xml:space="preserve"> N </w:t>
      </w:r>
      <w:r w:rsidR="00676178" w:rsidRPr="00AF04FC">
        <w:rPr>
          <w:rFonts w:ascii="Arial LatArm" w:hAnsi="Arial LatArm"/>
          <w:sz w:val="20"/>
          <w:lang w:val="hy-AM"/>
        </w:rPr>
        <w:t>2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չափերով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ամիներին</w:t>
      </w:r>
      <w:r w:rsidRPr="00AF04FC">
        <w:rPr>
          <w:rFonts w:ascii="Arial LatArm" w:hAnsi="Arial LatArm"/>
          <w:sz w:val="20"/>
          <w:lang w:val="hy-AM"/>
        </w:rPr>
        <w:t xml:space="preserve">: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արձանագրությունը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կազմվում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տվյալ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ամսվա</w:t>
      </w:r>
      <w:r w:rsidRPr="00AF04FC">
        <w:rPr>
          <w:rFonts w:ascii="Arial LatArm" w:hAnsi="Arial LatArm"/>
          <w:sz w:val="20"/>
          <w:lang w:val="hy-AM"/>
        </w:rPr>
        <w:t xml:space="preserve"> 20-</w:t>
      </w:r>
      <w:r w:rsidRPr="00AF04FC">
        <w:rPr>
          <w:rFonts w:ascii="Arial" w:hAnsi="Arial" w:cs="Arial"/>
          <w:sz w:val="20"/>
          <w:lang w:val="hy-AM"/>
        </w:rPr>
        <w:t>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հետո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ամսում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ժամանակացույցով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ֆինանսական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միջոցներ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վճարումն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իրականացվում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/>
          <w:sz w:val="20"/>
          <w:lang w:val="hy-AM"/>
        </w:rPr>
        <w:t xml:space="preserve"> 30 </w:t>
      </w:r>
      <w:r w:rsidRPr="00AF04FC">
        <w:rPr>
          <w:rFonts w:ascii="Arial" w:hAnsi="Arial" w:cs="Arial"/>
          <w:sz w:val="20"/>
          <w:lang w:val="hy-AM"/>
        </w:rPr>
        <w:t>աշխատանքային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օրվա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ընթացքում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բայց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ոչ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ուշ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քան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տվյալ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տարվա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դեկտեմբերի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 LatArm" w:hAnsi="Arial LatArm"/>
          <w:sz w:val="20"/>
          <w:lang w:val="hy-AM"/>
        </w:rPr>
        <w:t>3</w:t>
      </w:r>
      <w:r w:rsidR="00EF3662" w:rsidRPr="00AF04FC">
        <w:rPr>
          <w:rFonts w:ascii="Arial LatArm" w:hAnsi="Arial LatArm"/>
          <w:sz w:val="20"/>
          <w:lang w:val="hy-AM"/>
        </w:rPr>
        <w:t>0</w:t>
      </w:r>
      <w:r w:rsidRPr="00AF04FC">
        <w:rPr>
          <w:rFonts w:ascii="Arial LatArm" w:hAnsi="Arial LatArm"/>
          <w:sz w:val="20"/>
          <w:lang w:val="hy-AM"/>
        </w:rPr>
        <w:t>-</w:t>
      </w:r>
      <w:r w:rsidRPr="00AF04FC">
        <w:rPr>
          <w:rFonts w:ascii="Arial" w:hAnsi="Arial" w:cs="Arial"/>
          <w:sz w:val="20"/>
          <w:lang w:val="hy-AM"/>
        </w:rPr>
        <w:t>ը</w:t>
      </w:r>
      <w:r w:rsidRPr="00AF04FC">
        <w:rPr>
          <w:rFonts w:ascii="Arial LatArm" w:hAnsi="Arial LatArm"/>
          <w:sz w:val="20"/>
          <w:lang w:val="hy-AM"/>
        </w:rPr>
        <w:t xml:space="preserve">: </w:t>
      </w:r>
    </w:p>
    <w:p w:rsidR="00071D1C" w:rsidRPr="00AF04FC" w:rsidRDefault="00071D1C" w:rsidP="00EF3662">
      <w:pPr>
        <w:ind w:firstLine="720"/>
        <w:jc w:val="both"/>
        <w:rPr>
          <w:rFonts w:ascii="Arial LatArm" w:hAnsi="Arial LatArm" w:cs="Sylfaen"/>
          <w:i/>
          <w:sz w:val="20"/>
          <w:u w:val="single"/>
          <w:lang w:val="hy-AM"/>
        </w:rPr>
      </w:pPr>
    </w:p>
    <w:p w:rsidR="00071D1C" w:rsidRPr="00AF04FC" w:rsidRDefault="00071D1C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4. </w:t>
      </w:r>
      <w:r w:rsidRPr="00AF04FC">
        <w:rPr>
          <w:rFonts w:ascii="Arial" w:hAnsi="Arial" w:cs="Arial"/>
          <w:b/>
          <w:sz w:val="20"/>
          <w:lang w:val="hy-AM"/>
        </w:rPr>
        <w:t>ԱՊՐԱՆՔԻ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ՈՐԱԿԸ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ԵՎ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ԵՐԱՇԽԻՔԸ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4.1 </w:t>
      </w:r>
      <w:r w:rsidRPr="00AF04FC">
        <w:rPr>
          <w:rFonts w:ascii="Arial" w:hAnsi="Arial" w:cs="Arial"/>
          <w:sz w:val="20"/>
          <w:lang w:val="hy-AM"/>
        </w:rPr>
        <w:t>Վաճառողը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երաշխավորում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համապատասխանությունը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պետական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ստանդարտի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պահանջներին։</w:t>
      </w:r>
      <w:r w:rsidR="00EB35E7" w:rsidRPr="00AF04FC">
        <w:rPr>
          <w:rFonts w:ascii="Arial LatArm" w:hAnsi="Arial LatArm"/>
          <w:sz w:val="20"/>
          <w:lang w:val="hy-AM"/>
        </w:rPr>
        <w:t xml:space="preserve"> </w:t>
      </w:r>
    </w:p>
    <w:p w:rsidR="009E45F3" w:rsidRPr="00AF04FC" w:rsidRDefault="00071D1C" w:rsidP="00EF3662">
      <w:pPr>
        <w:ind w:firstLine="702"/>
        <w:jc w:val="both"/>
        <w:rPr>
          <w:rFonts w:ascii="Arial LatArm" w:hAnsi="Arial LatArm" w:cs="Sylfaen"/>
          <w:sz w:val="20"/>
          <w:lang w:val="pt-BR"/>
        </w:rPr>
      </w:pPr>
      <w:r w:rsidRPr="00AF04FC">
        <w:rPr>
          <w:rStyle w:val="af5"/>
          <w:rFonts w:ascii="Arial LatArm" w:hAnsi="Arial LatArm" w:cs="Sylfaen"/>
          <w:color w:val="FFFFFF"/>
          <w:sz w:val="20"/>
          <w:lang w:val="pt-BR"/>
        </w:rPr>
        <w:footnoteReference w:id="10"/>
      </w:r>
    </w:p>
    <w:p w:rsidR="009E45F3" w:rsidRPr="00AF04FC" w:rsidRDefault="009E45F3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E45F3" w:rsidRPr="00AF04FC" w:rsidRDefault="009E45F3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5. </w:t>
      </w:r>
      <w:r w:rsidRPr="00AF04FC">
        <w:rPr>
          <w:rFonts w:ascii="Arial" w:hAnsi="Arial" w:cs="Arial"/>
          <w:b/>
          <w:sz w:val="20"/>
          <w:lang w:val="hy-AM"/>
        </w:rPr>
        <w:t>ԱՊՐԱՆՔԻ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ՀԱՆՁՆՈՒՄԸ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ԵՎ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ԸՆԴՈՒՆՈՒՄԸ</w:t>
      </w:r>
    </w:p>
    <w:p w:rsidR="009E45F3" w:rsidRPr="00AF04FC" w:rsidRDefault="009E45F3" w:rsidP="00EF3662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5.1 </w:t>
      </w:r>
      <w:r w:rsidRPr="00AF04FC">
        <w:rPr>
          <w:rFonts w:ascii="Arial" w:hAnsi="Arial" w:cs="Arial"/>
          <w:sz w:val="20"/>
          <w:lang w:val="hy-AM"/>
        </w:rPr>
        <w:t>Մատակարարված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հանձնման</w:t>
      </w:r>
      <w:r w:rsidRPr="00AF04FC">
        <w:rPr>
          <w:rFonts w:ascii="Arial LatArm" w:hAnsi="Arial LatArm" w:cs="Sylfaen"/>
          <w:sz w:val="20"/>
          <w:lang w:val="hy-AM"/>
        </w:rPr>
        <w:t>-</w:t>
      </w:r>
      <w:r w:rsidRPr="00AF04FC">
        <w:rPr>
          <w:rFonts w:ascii="Arial" w:hAnsi="Arial" w:cs="Arial"/>
          <w:sz w:val="20"/>
          <w:lang w:val="hy-AM"/>
        </w:rPr>
        <w:t>ընդունման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արձանագրության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ստորագրմամբ</w:t>
      </w:r>
      <w:r w:rsidRPr="00AF04FC">
        <w:rPr>
          <w:rFonts w:ascii="Arial LatArm" w:hAnsi="Arial LatArm" w:cs="Sylfaen"/>
          <w:sz w:val="20"/>
          <w:lang w:val="hy-AM"/>
        </w:rPr>
        <w:t xml:space="preserve">: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փաստը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ֆիքսվում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երկկողմ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հաստատված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փաստաթղթով՝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նշելով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փաստաթղթի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կազմման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ամսաթիվը</w:t>
      </w:r>
      <w:r w:rsidRPr="00AF04FC">
        <w:rPr>
          <w:rFonts w:ascii="Arial LatArm" w:hAnsi="Arial LatArm" w:cs="Sylfaen"/>
          <w:sz w:val="20"/>
          <w:lang w:val="hy-AM"/>
        </w:rPr>
        <w:t xml:space="preserve">: </w:t>
      </w:r>
    </w:p>
    <w:p w:rsidR="009123CA" w:rsidRPr="00AF04FC" w:rsidRDefault="009E45F3" w:rsidP="00EF3662">
      <w:pPr>
        <w:ind w:firstLine="720"/>
        <w:jc w:val="both"/>
        <w:rPr>
          <w:rFonts w:ascii="Arial LatArm" w:hAnsi="Arial LatArm" w:cs="Sylfaen"/>
          <w:sz w:val="20"/>
          <w:szCs w:val="20"/>
          <w:lang w:val="hy-AM"/>
        </w:rPr>
      </w:pPr>
      <w:r w:rsidRPr="00AF04FC">
        <w:rPr>
          <w:rFonts w:ascii="Arial" w:hAnsi="Arial" w:cs="Arial"/>
          <w:sz w:val="20"/>
          <w:szCs w:val="20"/>
          <w:lang w:val="hy-AM"/>
        </w:rPr>
        <w:t>Մինչև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պայմանագրով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ապրանքի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մատակարարման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համար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նախատեսված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օրը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ներառյալ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Վաճառողը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Գնորդին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է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տրամադրում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իր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կողմից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ստորագրված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` </w:t>
      </w:r>
      <w:r w:rsidRPr="00AF04FC">
        <w:rPr>
          <w:rFonts w:ascii="Arial" w:hAnsi="Arial" w:cs="Arial"/>
          <w:sz w:val="20"/>
          <w:szCs w:val="20"/>
          <w:lang w:val="hy-AM"/>
        </w:rPr>
        <w:t>ապրանքը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Գնորդին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հանձնելու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փաստը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ֆիքսող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փաստաթուղթը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sz w:val="20"/>
          <w:szCs w:val="20"/>
          <w:lang w:val="hy-AM"/>
        </w:rPr>
        <w:t>հավելված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N 3.1)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և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հանձնման</w:t>
      </w:r>
      <w:r w:rsidRPr="00AF04FC">
        <w:rPr>
          <w:rFonts w:ascii="Arial LatArm" w:hAnsi="Arial LatArm" w:cs="Sylfaen"/>
          <w:sz w:val="20"/>
          <w:szCs w:val="20"/>
          <w:lang w:val="hy-AM"/>
        </w:rPr>
        <w:t>-</w:t>
      </w:r>
      <w:r w:rsidRPr="00AF04FC">
        <w:rPr>
          <w:rFonts w:ascii="Arial" w:hAnsi="Arial" w:cs="Arial"/>
          <w:sz w:val="20"/>
          <w:szCs w:val="20"/>
          <w:lang w:val="hy-AM"/>
        </w:rPr>
        <w:t>ընդունման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/>
        </w:rPr>
        <w:t>արձանագրությ</w:t>
      </w:r>
      <w:r w:rsidR="00A232D9" w:rsidRPr="00AF04FC">
        <w:rPr>
          <w:rFonts w:ascii="Arial" w:hAnsi="Arial" w:cs="Arial"/>
          <w:sz w:val="20"/>
          <w:szCs w:val="20"/>
          <w:lang w:val="hy-AM"/>
        </w:rPr>
        <w:t>ան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 LatArm" w:hAnsi="Arial LatArm" w:cs="Sylfaen"/>
          <w:sz w:val="20"/>
          <w:szCs w:val="20"/>
          <w:u w:val="single"/>
          <w:lang w:val="hy-AM"/>
        </w:rPr>
        <w:tab/>
      </w:r>
      <w:r w:rsidR="00E06E58" w:rsidRPr="00151D36">
        <w:rPr>
          <w:rFonts w:ascii="Calibri" w:hAnsi="Calibri" w:cs="Sylfaen"/>
          <w:sz w:val="20"/>
          <w:szCs w:val="20"/>
          <w:u w:val="single"/>
          <w:lang w:val="hy-AM"/>
        </w:rPr>
        <w:t>3</w:t>
      </w:r>
      <w:r w:rsidR="00A232D9" w:rsidRPr="00AF04FC">
        <w:rPr>
          <w:rFonts w:ascii="Arial LatArm" w:hAnsi="Arial LatArm" w:cs="Sylfaen"/>
          <w:sz w:val="20"/>
          <w:szCs w:val="20"/>
          <w:u w:val="single"/>
          <w:lang w:val="hy-AM"/>
        </w:rPr>
        <w:tab/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օրինակ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(</w:t>
      </w:r>
      <w:r w:rsidRPr="00AF04FC">
        <w:rPr>
          <w:rFonts w:ascii="Arial" w:hAnsi="Arial" w:cs="Arial"/>
          <w:sz w:val="20"/>
          <w:szCs w:val="20"/>
          <w:lang w:val="hy-AM"/>
        </w:rPr>
        <w:t>հավելված</w:t>
      </w:r>
      <w:r w:rsidRPr="00AF04FC">
        <w:rPr>
          <w:rFonts w:ascii="Arial LatArm" w:hAnsi="Arial LatArm" w:cs="Sylfaen"/>
          <w:sz w:val="20"/>
          <w:szCs w:val="20"/>
          <w:lang w:val="hy-AM"/>
        </w:rPr>
        <w:t xml:space="preserve"> N 3): </w:t>
      </w:r>
    </w:p>
    <w:p w:rsidR="00A232D9" w:rsidRPr="00AF04FC" w:rsidRDefault="009123CA" w:rsidP="00A232D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5.2 </w:t>
      </w:r>
      <w:r w:rsidR="00A232D9" w:rsidRPr="00AF04FC">
        <w:rPr>
          <w:rFonts w:ascii="Arial" w:hAnsi="Arial" w:cs="Arial"/>
          <w:sz w:val="20"/>
          <w:lang w:val="hy-AM"/>
        </w:rPr>
        <w:t>Հանձնման</w:t>
      </w:r>
      <w:r w:rsidR="00A232D9" w:rsidRPr="00AF04FC">
        <w:rPr>
          <w:rFonts w:ascii="Arial LatArm" w:hAnsi="Arial LatArm" w:cs="Sylfaen"/>
          <w:sz w:val="20"/>
          <w:lang w:val="hy-AM"/>
        </w:rPr>
        <w:t>-</w:t>
      </w:r>
      <w:r w:rsidR="00A232D9" w:rsidRPr="00AF04FC">
        <w:rPr>
          <w:rFonts w:ascii="Arial" w:hAnsi="Arial" w:cs="Arial"/>
          <w:sz w:val="20"/>
          <w:lang w:val="hy-AM"/>
        </w:rPr>
        <w:t>ընդունման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արձանագրությունը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ստորագրվում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է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A232D9" w:rsidRPr="00AF04FC">
        <w:rPr>
          <w:rFonts w:ascii="Arial" w:hAnsi="Arial" w:cs="Arial"/>
          <w:sz w:val="20"/>
          <w:lang w:val="hy-AM"/>
        </w:rPr>
        <w:t>եթե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pt-BR"/>
        </w:rPr>
        <w:t>մատակարարված</w:t>
      </w:r>
      <w:r w:rsidR="00A232D9" w:rsidRPr="00AF04FC">
        <w:rPr>
          <w:rFonts w:ascii="Arial LatArm" w:hAnsi="Arial LatArm"/>
          <w:sz w:val="20"/>
          <w:lang w:val="pt-BR"/>
        </w:rPr>
        <w:t xml:space="preserve"> </w:t>
      </w:r>
      <w:r w:rsidR="00A232D9" w:rsidRPr="00AF04FC">
        <w:rPr>
          <w:rFonts w:ascii="Arial" w:hAnsi="Arial" w:cs="Arial"/>
          <w:sz w:val="20"/>
          <w:lang w:val="pt-BR"/>
        </w:rPr>
        <w:t>ապրանքը</w:t>
      </w:r>
      <w:r w:rsidR="00A232D9" w:rsidRPr="00AF04FC">
        <w:rPr>
          <w:rFonts w:ascii="Arial LatArm" w:hAnsi="Arial LatArm"/>
          <w:sz w:val="20"/>
          <w:lang w:val="pt-BR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համապատասխանում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է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պայմանագրի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պայմաններին։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Հակառակ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դեպքում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պայմանագրի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կամ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դրա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մի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մասի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կատարման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արդյունքները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չեն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ընդունվում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A232D9" w:rsidRPr="00AF04FC">
        <w:rPr>
          <w:rFonts w:ascii="Arial" w:hAnsi="Arial" w:cs="Arial"/>
          <w:sz w:val="20"/>
          <w:lang w:val="hy-AM"/>
        </w:rPr>
        <w:t>հանձնման</w:t>
      </w:r>
      <w:r w:rsidR="00A232D9" w:rsidRPr="00AF04FC">
        <w:rPr>
          <w:rFonts w:ascii="Arial LatArm" w:hAnsi="Arial LatArm" w:cs="Sylfaen"/>
          <w:sz w:val="20"/>
          <w:lang w:val="hy-AM"/>
        </w:rPr>
        <w:t>-</w:t>
      </w:r>
      <w:r w:rsidR="00A232D9" w:rsidRPr="00AF04FC">
        <w:rPr>
          <w:rFonts w:ascii="Arial" w:hAnsi="Arial" w:cs="Arial"/>
          <w:sz w:val="20"/>
          <w:lang w:val="hy-AM"/>
        </w:rPr>
        <w:t>ընդունման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արձանագրությունը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չի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ստորագրվում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և</w:t>
      </w:r>
      <w:r w:rsidR="00A232D9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Գնորդը</w:t>
      </w:r>
      <w:r w:rsidR="00A232D9" w:rsidRPr="00AF04FC">
        <w:rPr>
          <w:rFonts w:ascii="Arial LatArm" w:hAnsi="Arial LatArm" w:cs="Sylfaen"/>
          <w:sz w:val="20"/>
          <w:lang w:val="hy-AM"/>
        </w:rPr>
        <w:t>`</w:t>
      </w:r>
    </w:p>
    <w:p w:rsidR="00A232D9" w:rsidRPr="00AF04FC" w:rsidRDefault="00A232D9" w:rsidP="00A232D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ա</w:t>
      </w:r>
      <w:r w:rsidRPr="00AF04FC">
        <w:rPr>
          <w:rFonts w:ascii="Arial LatArm" w:hAnsi="Arial LatArm" w:cs="Sylfaen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հարցի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կարգավորման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ձեռնարկում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իրավիճակի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միջոցները</w:t>
      </w:r>
      <w:r w:rsidRPr="00AF04FC">
        <w:rPr>
          <w:rFonts w:ascii="Arial LatArm" w:hAnsi="Arial LatArm" w:cs="Sylfaen"/>
          <w:sz w:val="20"/>
          <w:lang w:val="hy-AM"/>
        </w:rPr>
        <w:t>.</w:t>
      </w:r>
    </w:p>
    <w:p w:rsidR="00A232D9" w:rsidRPr="00AF04FC" w:rsidRDefault="00A232D9" w:rsidP="00A232D9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</w:t>
      </w:r>
      <w:r w:rsidRPr="00AF04FC">
        <w:rPr>
          <w:rFonts w:ascii="Arial LatArm" w:hAnsi="Arial LatArm" w:cs="Sylfaen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նկատմամբ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կիրառում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պատասխանատվության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միջոցներ։</w:t>
      </w:r>
    </w:p>
    <w:p w:rsidR="00A232D9" w:rsidRPr="00AF04FC" w:rsidRDefault="009123CA" w:rsidP="00A232D9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5.3 </w:t>
      </w:r>
      <w:r w:rsidR="00A232D9" w:rsidRPr="00AF04FC">
        <w:rPr>
          <w:rFonts w:ascii="Arial" w:hAnsi="Arial" w:cs="Arial"/>
          <w:sz w:val="20"/>
          <w:lang w:val="hy-AM"/>
        </w:rPr>
        <w:t>Գնորդը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հանձնման</w:t>
      </w:r>
      <w:r w:rsidR="00A232D9" w:rsidRPr="00AF04FC">
        <w:rPr>
          <w:rFonts w:ascii="Arial LatArm" w:hAnsi="Arial LatArm"/>
          <w:sz w:val="20"/>
          <w:lang w:val="hy-AM"/>
        </w:rPr>
        <w:t>-</w:t>
      </w:r>
      <w:r w:rsidR="00A232D9" w:rsidRPr="00AF04FC">
        <w:rPr>
          <w:rFonts w:ascii="Arial" w:hAnsi="Arial" w:cs="Arial"/>
          <w:sz w:val="20"/>
          <w:lang w:val="hy-AM"/>
        </w:rPr>
        <w:t>ընդունման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արձանագրությունը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ստանալու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օրվան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հաջորդող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աշխատանքային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օրվանից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հաշված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 LatArm" w:hAnsi="Arial LatArm" w:cs="Sylfaen"/>
          <w:sz w:val="20"/>
          <w:szCs w:val="20"/>
          <w:u w:val="single"/>
          <w:lang w:val="hy-AM"/>
        </w:rPr>
        <w:t xml:space="preserve">  </w:t>
      </w:r>
      <w:r w:rsidR="00E06E58" w:rsidRPr="00151D36">
        <w:rPr>
          <w:rFonts w:ascii="Calibri" w:hAnsi="Calibri" w:cs="Sylfaen"/>
          <w:sz w:val="20"/>
          <w:szCs w:val="20"/>
          <w:u w:val="single"/>
          <w:lang w:val="hy-AM"/>
        </w:rPr>
        <w:t>5</w:t>
      </w:r>
      <w:r w:rsidR="00A232D9" w:rsidRPr="00AF04FC">
        <w:rPr>
          <w:rFonts w:ascii="Arial LatArm" w:hAnsi="Arial LatArm" w:cs="Sylfaen"/>
          <w:sz w:val="20"/>
          <w:szCs w:val="20"/>
          <w:u w:val="single"/>
          <w:lang w:val="hy-AM"/>
        </w:rPr>
        <w:t xml:space="preserve"> 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աշխատանքային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օրվա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szCs w:val="20"/>
          <w:lang w:val="hy-AM"/>
        </w:rPr>
        <w:t>ընթացքում</w:t>
      </w:r>
      <w:r w:rsidR="00A232D9" w:rsidRPr="00AF04FC">
        <w:rPr>
          <w:rFonts w:ascii="Arial LatArm" w:hAnsi="Arial LatArm" w:cs="Sylfaen"/>
          <w:sz w:val="20"/>
          <w:szCs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Վաճառողին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է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ներկայացնում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իր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կողմից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ստորագրված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հանձնման</w:t>
      </w:r>
      <w:r w:rsidR="00A232D9" w:rsidRPr="00AF04FC">
        <w:rPr>
          <w:rFonts w:ascii="Arial LatArm" w:hAnsi="Arial LatArm"/>
          <w:sz w:val="20"/>
          <w:lang w:val="hy-AM"/>
        </w:rPr>
        <w:t>-</w:t>
      </w:r>
      <w:r w:rsidR="00A232D9" w:rsidRPr="00AF04FC">
        <w:rPr>
          <w:rFonts w:ascii="Arial" w:hAnsi="Arial" w:cs="Arial"/>
          <w:sz w:val="20"/>
          <w:lang w:val="hy-AM"/>
        </w:rPr>
        <w:t>ընդունման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արձանագրության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մեկ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օրինակը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կամ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ապրանքը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չընդունելու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պատճառաբանված</w:t>
      </w:r>
      <w:r w:rsidR="00A232D9" w:rsidRPr="00AF04FC">
        <w:rPr>
          <w:rFonts w:ascii="Arial LatArm" w:hAnsi="Arial LatArm"/>
          <w:sz w:val="20"/>
          <w:lang w:val="hy-AM"/>
        </w:rPr>
        <w:t xml:space="preserve"> </w:t>
      </w:r>
      <w:r w:rsidR="00A232D9" w:rsidRPr="00AF04FC">
        <w:rPr>
          <w:rFonts w:ascii="Arial" w:hAnsi="Arial" w:cs="Arial"/>
          <w:sz w:val="20"/>
          <w:lang w:val="hy-AM"/>
        </w:rPr>
        <w:t>մերժումը։</w:t>
      </w:r>
    </w:p>
    <w:p w:rsidR="009123CA" w:rsidRPr="00AF04FC" w:rsidRDefault="009123CA" w:rsidP="00EF3662">
      <w:pPr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5.4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5.</w:t>
      </w:r>
      <w:r w:rsidR="00A232D9" w:rsidRPr="00AF04FC">
        <w:rPr>
          <w:rFonts w:ascii="Arial LatArm" w:hAnsi="Arial LatArm" w:cs="Sylfaen"/>
          <w:sz w:val="20"/>
          <w:lang w:val="hy-AM"/>
        </w:rPr>
        <w:t>3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կետով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մերժում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ընդունումը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5.</w:t>
      </w:r>
      <w:r w:rsidR="00A232D9" w:rsidRPr="00AF04FC">
        <w:rPr>
          <w:rFonts w:ascii="Arial LatArm" w:hAnsi="Arial LatArm" w:cs="Sylfaen"/>
          <w:sz w:val="20"/>
          <w:lang w:val="hy-AM"/>
        </w:rPr>
        <w:t>3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կետով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</w:t>
      </w:r>
      <w:r w:rsidRPr="00AF04FC">
        <w:rPr>
          <w:rFonts w:ascii="Arial LatArm" w:hAnsi="Arial LatArm" w:cs="Sylfaen"/>
          <w:sz w:val="20"/>
          <w:lang w:val="hy-AM"/>
        </w:rPr>
        <w:softHyphen/>
      </w:r>
      <w:r w:rsidRPr="00AF04FC">
        <w:rPr>
          <w:rFonts w:ascii="Arial" w:hAnsi="Arial" w:cs="Arial"/>
          <w:sz w:val="20"/>
          <w:lang w:val="hy-AM"/>
        </w:rPr>
        <w:t>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lastRenderedPageBreak/>
        <w:t>վերջնաժամկետին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հաջորդող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աշխատանքային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տրամադրում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ստորագրված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հանձնման</w:t>
      </w:r>
      <w:r w:rsidRPr="00AF04FC">
        <w:rPr>
          <w:rFonts w:ascii="Arial LatArm" w:hAnsi="Arial LatArm" w:cs="Sylfaen"/>
          <w:sz w:val="20"/>
          <w:lang w:val="hy-AM"/>
        </w:rPr>
        <w:t>-</w:t>
      </w:r>
      <w:r w:rsidRPr="00AF04FC">
        <w:rPr>
          <w:rFonts w:ascii="Arial" w:hAnsi="Arial" w:cs="Arial"/>
          <w:sz w:val="20"/>
          <w:lang w:val="hy-AM"/>
        </w:rPr>
        <w:t>ընդունման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արձանա</w:t>
      </w:r>
      <w:r w:rsidRPr="00AF04FC">
        <w:rPr>
          <w:rFonts w:ascii="Arial LatArm" w:hAnsi="Arial LatArm" w:cs="Sylfaen"/>
          <w:sz w:val="20"/>
          <w:lang w:val="hy-AM"/>
        </w:rPr>
        <w:softHyphen/>
      </w:r>
      <w:r w:rsidRPr="00AF04FC">
        <w:rPr>
          <w:rFonts w:ascii="Arial" w:hAnsi="Arial" w:cs="Arial"/>
          <w:sz w:val="20"/>
          <w:lang w:val="hy-AM"/>
        </w:rPr>
        <w:t>գրությունը</w:t>
      </w:r>
      <w:r w:rsidRPr="00AF04FC">
        <w:rPr>
          <w:rFonts w:ascii="Arial LatArm" w:hAnsi="Arial LatArm" w:cs="Sylfaen"/>
          <w:sz w:val="20"/>
          <w:lang w:val="hy-AM"/>
        </w:rPr>
        <w:t xml:space="preserve">: </w:t>
      </w:r>
    </w:p>
    <w:p w:rsidR="009123CA" w:rsidRPr="00AF04FC" w:rsidRDefault="009123CA" w:rsidP="00EF3662">
      <w:pPr>
        <w:ind w:firstLine="720"/>
        <w:jc w:val="both"/>
        <w:rPr>
          <w:rFonts w:ascii="Arial LatArm" w:hAnsi="Arial LatArm" w:cs="Sylfaen"/>
          <w:sz w:val="20"/>
          <w:lang w:val="hy-AM"/>
        </w:rPr>
      </w:pPr>
    </w:p>
    <w:p w:rsidR="009123CA" w:rsidRPr="00AF04FC" w:rsidRDefault="009123CA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6. </w:t>
      </w:r>
      <w:r w:rsidRPr="00AF04FC">
        <w:rPr>
          <w:rFonts w:ascii="Arial" w:hAnsi="Arial" w:cs="Arial"/>
          <w:b/>
          <w:sz w:val="20"/>
          <w:lang w:val="hy-AM"/>
        </w:rPr>
        <w:t>ԿՈՂՄԵՐԻ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ՊԱՏԱՍԽԱՆԱՏՎՈՒԹՅՈՒՆԸ</w:t>
      </w:r>
    </w:p>
    <w:p w:rsidR="009123CA" w:rsidRPr="00AF04FC" w:rsidRDefault="009123CA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6.1 </w:t>
      </w:r>
      <w:r w:rsidRPr="00AF04FC">
        <w:rPr>
          <w:rFonts w:ascii="Arial" w:hAnsi="Arial" w:cs="Arial"/>
          <w:sz w:val="20"/>
          <w:lang w:val="hy-AM"/>
        </w:rPr>
        <w:t>Վաճառողը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պատասխանատվություն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որակի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պահպանման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համար։</w:t>
      </w:r>
    </w:p>
    <w:p w:rsidR="009123CA" w:rsidRPr="00AF04FC" w:rsidRDefault="009123CA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6.2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յուրաքանչյուր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ուշացված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աշխատանքային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օրվա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գանձվում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տույժ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մատակարարման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ենթակա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սակայն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չմատակարարված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գնի</w:t>
      </w:r>
      <w:r w:rsidRPr="00AF04FC">
        <w:rPr>
          <w:rFonts w:ascii="Arial LatArm" w:hAnsi="Arial LatArm"/>
          <w:sz w:val="20"/>
          <w:lang w:val="hy-AM"/>
        </w:rPr>
        <w:t xml:space="preserve"> 0,05 </w:t>
      </w:r>
      <w:r w:rsidRPr="00AF04FC">
        <w:rPr>
          <w:rFonts w:ascii="Arial LatArm" w:hAnsi="Arial LatArm" w:cs="Sylfaen"/>
          <w:sz w:val="20"/>
          <w:lang w:val="hy-AM"/>
        </w:rPr>
        <w:t>(</w:t>
      </w:r>
      <w:r w:rsidRPr="00AF04FC">
        <w:rPr>
          <w:rFonts w:ascii="Arial" w:hAnsi="Arial" w:cs="Arial"/>
          <w:sz w:val="20"/>
          <w:lang w:val="hy-AM"/>
        </w:rPr>
        <w:t>զրո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ամբողջ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հինգ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հարյուրերրորդական</w:t>
      </w:r>
      <w:r w:rsidRPr="00AF04FC">
        <w:rPr>
          <w:rFonts w:ascii="Arial LatArm" w:hAnsi="Arial LatArm" w:cs="Sylfaen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տոկոսի</w:t>
      </w:r>
      <w:r w:rsidRPr="00AF04FC">
        <w:rPr>
          <w:rFonts w:ascii="Arial LatArm" w:hAnsi="Arial LatArm"/>
          <w:sz w:val="20"/>
          <w:lang w:val="hy-AM"/>
        </w:rPr>
        <w:t xml:space="preserve">  </w:t>
      </w:r>
      <w:r w:rsidRPr="00AF04FC">
        <w:rPr>
          <w:rFonts w:ascii="Arial" w:hAnsi="Arial" w:cs="Arial"/>
          <w:sz w:val="20"/>
          <w:lang w:val="hy-AM"/>
        </w:rPr>
        <w:t>չափով։</w:t>
      </w:r>
    </w:p>
    <w:p w:rsidR="007942E8" w:rsidRPr="00AF04FC" w:rsidRDefault="009123CA" w:rsidP="007942E8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6.3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1.1 </w:t>
      </w:r>
      <w:r w:rsidRPr="00AF04FC">
        <w:rPr>
          <w:rFonts w:ascii="Arial" w:hAnsi="Arial" w:cs="Arial"/>
          <w:sz w:val="20"/>
          <w:lang w:val="hy-AM"/>
        </w:rPr>
        <w:t>կետում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նշված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տեխնիկական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բնութագրին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չհամապատասխանող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մատակարարելու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յուրաքանչյուր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գանձվում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տուգանք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գնի</w:t>
      </w:r>
      <w:r w:rsidRPr="00AF04FC">
        <w:rPr>
          <w:rFonts w:ascii="Arial LatArm" w:hAnsi="Arial LatArm"/>
          <w:sz w:val="20"/>
          <w:lang w:val="hy-AM"/>
        </w:rPr>
        <w:t xml:space="preserve"> 0,5 </w:t>
      </w:r>
      <w:r w:rsidRPr="00AF04FC">
        <w:rPr>
          <w:rFonts w:ascii="Arial LatArm" w:hAnsi="Arial LatArm" w:cs="Sylfaen"/>
          <w:sz w:val="20"/>
          <w:lang w:val="hy-AM"/>
        </w:rPr>
        <w:t>(</w:t>
      </w:r>
      <w:r w:rsidRPr="00AF04FC">
        <w:rPr>
          <w:rFonts w:ascii="Arial" w:hAnsi="Arial" w:cs="Arial"/>
          <w:sz w:val="20"/>
          <w:lang w:val="hy-AM"/>
        </w:rPr>
        <w:t>զրո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ամբողջ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հինգ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տասնորդական</w:t>
      </w:r>
      <w:r w:rsidRPr="00AF04FC">
        <w:rPr>
          <w:rFonts w:ascii="Arial LatArm" w:hAnsi="Arial LatArm" w:cs="Sylfaen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տոկոսի</w:t>
      </w:r>
      <w:r w:rsidRPr="00AF04FC" w:rsidDel="009B7E9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չափով</w:t>
      </w:r>
      <w:r w:rsidR="008061D6" w:rsidRPr="00AF04FC">
        <w:rPr>
          <w:rFonts w:ascii="Arial LatArm" w:hAnsi="Arial LatArm"/>
          <w:sz w:val="20"/>
          <w:lang w:val="hy-AM"/>
        </w:rPr>
        <w:t>:</w:t>
      </w:r>
      <w:r w:rsidR="00383BC3" w:rsidRPr="00AF04FC">
        <w:rPr>
          <w:rFonts w:ascii="Arial LatArm" w:hAnsi="Arial LatArm"/>
          <w:sz w:val="20"/>
          <w:vertAlign w:val="superscript"/>
          <w:lang w:val="hy-AM"/>
        </w:rPr>
        <w:t>20</w:t>
      </w:r>
      <w:r w:rsidR="007942E8" w:rsidRPr="00AF04FC">
        <w:rPr>
          <w:rFonts w:ascii="Arial LatArm" w:hAnsi="Arial LatArm"/>
          <w:color w:val="FFFFFF"/>
          <w:sz w:val="20"/>
          <w:vertAlign w:val="superscript"/>
          <w:lang w:val="hy-AM"/>
        </w:rPr>
        <w:t>32</w:t>
      </w:r>
      <w:r w:rsidRPr="00AF04FC">
        <w:rPr>
          <w:rStyle w:val="af5"/>
          <w:rFonts w:ascii="Arial LatArm" w:hAnsi="Arial LatArm"/>
          <w:color w:val="FFFFFF"/>
          <w:sz w:val="20"/>
          <w:lang w:val="hy-AM"/>
        </w:rPr>
        <w:footnoteReference w:id="11"/>
      </w:r>
      <w:r w:rsidR="007942E8" w:rsidRPr="00AF04FC">
        <w:rPr>
          <w:rFonts w:ascii="Arial" w:hAnsi="Arial" w:cs="Arial"/>
          <w:sz w:val="20"/>
          <w:lang w:val="hy-AM"/>
        </w:rPr>
        <w:t>Ընդ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որում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տուգանքը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հաշվարկվում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է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նաև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ապրանքի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մատակարարումը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սույն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պայմանագրով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սահմանված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ժամկետում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կատարելու</w:t>
      </w:r>
      <w:r w:rsidR="007942E8" w:rsidRPr="00AF04FC">
        <w:rPr>
          <w:rFonts w:ascii="Arial LatArm" w:hAnsi="Arial LatArm"/>
          <w:sz w:val="20"/>
          <w:lang w:val="hy-AM"/>
        </w:rPr>
        <w:t xml:space="preserve">, </w:t>
      </w:r>
      <w:r w:rsidR="007942E8" w:rsidRPr="00AF04FC">
        <w:rPr>
          <w:rFonts w:ascii="Arial" w:hAnsi="Arial" w:cs="Arial"/>
          <w:sz w:val="20"/>
          <w:lang w:val="hy-AM"/>
        </w:rPr>
        <w:t>սակայն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պատվիրատուի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կողմից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այդ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չընդունվելու</w:t>
      </w:r>
      <w:r w:rsidR="007942E8" w:rsidRPr="00AF04FC">
        <w:rPr>
          <w:rFonts w:ascii="Arial LatArm" w:hAnsi="Arial LatArm"/>
          <w:sz w:val="20"/>
          <w:lang w:val="hy-AM"/>
        </w:rPr>
        <w:t xml:space="preserve"> </w:t>
      </w:r>
      <w:r w:rsidR="007942E8" w:rsidRPr="00AF04FC">
        <w:rPr>
          <w:rFonts w:ascii="Arial" w:hAnsi="Arial" w:cs="Arial"/>
          <w:sz w:val="20"/>
          <w:lang w:val="hy-AM"/>
        </w:rPr>
        <w:t>դեպքում</w:t>
      </w:r>
      <w:r w:rsidR="007942E8" w:rsidRPr="00AF04FC">
        <w:rPr>
          <w:rFonts w:ascii="Arial LatArm" w:hAnsi="Arial LatArm"/>
          <w:sz w:val="20"/>
          <w:lang w:val="hy-AM"/>
        </w:rPr>
        <w:t xml:space="preserve">:  </w:t>
      </w:r>
    </w:p>
    <w:p w:rsidR="0094684E" w:rsidRPr="00AF04FC" w:rsidRDefault="0094684E" w:rsidP="0094684E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6.4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6.2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6.3 </w:t>
      </w:r>
      <w:r w:rsidRPr="00AF04FC">
        <w:rPr>
          <w:rFonts w:ascii="Arial" w:hAnsi="Arial" w:cs="Arial"/>
          <w:sz w:val="20"/>
          <w:lang w:val="hy-AM"/>
        </w:rPr>
        <w:t>կետերով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տույժը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տուգանքը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հաշվարկվում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հաշվանցվում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ենթակա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հետ։</w:t>
      </w:r>
    </w:p>
    <w:p w:rsidR="0094684E" w:rsidRPr="00AF04FC" w:rsidRDefault="0094684E" w:rsidP="0094684E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6.5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3.3 </w:t>
      </w:r>
      <w:r w:rsidRPr="00AF04FC">
        <w:rPr>
          <w:rFonts w:ascii="Arial" w:hAnsi="Arial" w:cs="Arial"/>
          <w:sz w:val="20"/>
          <w:lang w:val="hy-AM"/>
        </w:rPr>
        <w:t>կետով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նկատմամբ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յուրաքանչյուր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ուշացված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2877FC" w:rsidRPr="00AF04FC">
        <w:rPr>
          <w:rFonts w:ascii="Arial" w:hAnsi="Arial" w:cs="Arial"/>
          <w:sz w:val="20"/>
          <w:lang w:val="hy-AM"/>
        </w:rPr>
        <w:t>աշխատանքային</w:t>
      </w:r>
      <w:r w:rsidR="002877FC"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օրվա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հաշվարկվում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տույժ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վճարման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ենթակա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սակայն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չվճարված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գումարի</w:t>
      </w:r>
      <w:r w:rsidRPr="00AF04FC">
        <w:rPr>
          <w:rFonts w:ascii="Arial LatArm" w:hAnsi="Arial LatArm"/>
          <w:sz w:val="20"/>
          <w:lang w:val="hy-AM"/>
        </w:rPr>
        <w:t xml:space="preserve"> 0,05 </w:t>
      </w:r>
      <w:r w:rsidRPr="00AF04FC">
        <w:rPr>
          <w:rFonts w:ascii="Arial LatArm" w:hAnsi="Arial LatArm" w:cs="Sylfaen"/>
          <w:sz w:val="20"/>
          <w:lang w:val="hy-AM"/>
        </w:rPr>
        <w:t>(</w:t>
      </w:r>
      <w:r w:rsidRPr="00AF04FC">
        <w:rPr>
          <w:rFonts w:ascii="Arial" w:hAnsi="Arial" w:cs="Arial"/>
          <w:sz w:val="20"/>
          <w:lang w:val="hy-AM"/>
        </w:rPr>
        <w:t>զրո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ամբողջ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հինգ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հարյուրերրորդական</w:t>
      </w:r>
      <w:r w:rsidRPr="00AF04FC">
        <w:rPr>
          <w:rFonts w:ascii="Arial LatArm" w:hAnsi="Arial LatArm" w:cs="Sylfaen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տոկոսի</w:t>
      </w:r>
      <w:r w:rsidRPr="00AF04FC">
        <w:rPr>
          <w:rFonts w:ascii="Arial LatArm" w:hAnsi="Arial LatArm"/>
          <w:sz w:val="20"/>
          <w:lang w:val="hy-AM"/>
        </w:rPr>
        <w:t xml:space="preserve">  </w:t>
      </w:r>
      <w:r w:rsidRPr="00AF04FC">
        <w:rPr>
          <w:rFonts w:ascii="Arial" w:hAnsi="Arial" w:cs="Arial"/>
          <w:sz w:val="20"/>
          <w:lang w:val="hy-AM"/>
        </w:rPr>
        <w:t>չափով։</w:t>
      </w:r>
    </w:p>
    <w:p w:rsidR="0094684E" w:rsidRPr="00AF04FC" w:rsidRDefault="0094684E" w:rsidP="0094684E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6.6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չնախատեսված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դեպքերում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իրենց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չկատարելու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ոչ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պատշաճ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պատասխանատվություն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ՀՀ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օրենսդրությամբ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կարգով։</w:t>
      </w:r>
    </w:p>
    <w:p w:rsidR="0094684E" w:rsidRPr="00AF04FC" w:rsidRDefault="0094684E" w:rsidP="0094684E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6.7 </w:t>
      </w:r>
      <w:r w:rsidRPr="00AF04FC">
        <w:rPr>
          <w:rFonts w:ascii="Arial" w:hAnsi="Arial" w:cs="Arial"/>
          <w:sz w:val="20"/>
          <w:lang w:val="hy-AM"/>
        </w:rPr>
        <w:t>Տույժերի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տուգանքի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վճարումը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ազատում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իրենց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պայմանագրային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պարտվորությունները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լրիվ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կատարելուց։</w:t>
      </w:r>
    </w:p>
    <w:p w:rsidR="0094684E" w:rsidRPr="00AF04FC" w:rsidRDefault="0094684E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4684E" w:rsidRPr="00AF04FC" w:rsidRDefault="0094684E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9F337A" w:rsidRPr="00AF04FC" w:rsidRDefault="009F337A" w:rsidP="009F337A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7. </w:t>
      </w:r>
      <w:r w:rsidRPr="00AF04FC">
        <w:rPr>
          <w:rFonts w:ascii="Arial" w:hAnsi="Arial" w:cs="Arial"/>
          <w:b/>
          <w:sz w:val="20"/>
          <w:lang w:val="hy-AM"/>
        </w:rPr>
        <w:t>ԱՆՀԱՂԹԱՀԱՐԵԼԻ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ՈՒԺԻ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ԱԶԴԵՑՈՒԹՅՈՒՆԸ</w:t>
      </w:r>
      <w:r w:rsidRPr="00AF04FC">
        <w:rPr>
          <w:rFonts w:ascii="Arial LatArm" w:hAnsi="Arial LatArm"/>
          <w:b/>
          <w:sz w:val="20"/>
          <w:lang w:val="hy-AM"/>
        </w:rPr>
        <w:t xml:space="preserve"> (</w:t>
      </w:r>
      <w:r w:rsidRPr="00AF04FC">
        <w:rPr>
          <w:rFonts w:ascii="Arial" w:hAnsi="Arial" w:cs="Arial"/>
          <w:b/>
          <w:sz w:val="20"/>
          <w:lang w:val="hy-AM"/>
        </w:rPr>
        <w:t>ՖՈՐՍ</w:t>
      </w:r>
      <w:r w:rsidRPr="00AF04FC">
        <w:rPr>
          <w:rFonts w:ascii="Arial LatArm" w:hAnsi="Arial LatArm"/>
          <w:b/>
          <w:sz w:val="20"/>
          <w:lang w:val="hy-AM"/>
        </w:rPr>
        <w:t>-</w:t>
      </w:r>
      <w:r w:rsidRPr="00AF04FC">
        <w:rPr>
          <w:rFonts w:ascii="Arial" w:hAnsi="Arial" w:cs="Arial"/>
          <w:b/>
          <w:sz w:val="20"/>
          <w:lang w:val="hy-AM"/>
        </w:rPr>
        <w:t>ՄԱԺՈՐ</w:t>
      </w:r>
      <w:r w:rsidRPr="00AF04FC">
        <w:rPr>
          <w:rFonts w:ascii="Arial LatArm" w:hAnsi="Arial LatArm"/>
          <w:b/>
          <w:sz w:val="20"/>
          <w:lang w:val="hy-AM"/>
        </w:rPr>
        <w:t>)</w:t>
      </w:r>
    </w:p>
    <w:p w:rsidR="009F337A" w:rsidRPr="00AF04FC" w:rsidRDefault="009F337A" w:rsidP="009F337A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</w:p>
    <w:p w:rsidR="009F337A" w:rsidRPr="00AF04FC" w:rsidRDefault="009F337A" w:rsidP="009F337A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պարտավորություններն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ամբողջությամբ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մասնակիորեն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չկատարելու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ազատվում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պատասխանատվությունից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եղել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անհաղթահարելի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ուժի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ազդեցության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հետևանքով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ծագել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սույն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կնքելուց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հետո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կողմերը</w:t>
      </w:r>
      <w:r w:rsidRPr="00AF04FC">
        <w:rPr>
          <w:rFonts w:ascii="Arial LatArm" w:hAnsi="Arial LatArm"/>
          <w:sz w:val="20"/>
          <w:lang w:val="hy-AM"/>
        </w:rPr>
        <w:t xml:space="preserve">  </w:t>
      </w:r>
      <w:r w:rsidRPr="00AF04FC">
        <w:rPr>
          <w:rFonts w:ascii="Arial" w:hAnsi="Arial" w:cs="Arial"/>
          <w:sz w:val="20"/>
          <w:lang w:val="hy-AM"/>
        </w:rPr>
        <w:t>չէին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կանխատեսել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կանխարգելել։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Այդպիսի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իրավիճակներ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երկրաշարժը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ջրհեղեղը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հրդեհը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պատերազմը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ռազմական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արտակարգ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դրություն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հայտարարելը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քաղաքական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հուզումները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գործադուլները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հաղորդակցության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աշխատանքի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դադարեցումը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պետական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մարմինների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ակտերը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այլն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որոնք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անհնարին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դարձնում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սույն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կատարումը։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արտակարգ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ուժի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ազդեցությունը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շարունակվում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3 (</w:t>
      </w:r>
      <w:r w:rsidRPr="00AF04FC">
        <w:rPr>
          <w:rFonts w:ascii="Arial" w:hAnsi="Arial" w:cs="Arial"/>
          <w:sz w:val="20"/>
          <w:lang w:val="hy-AM"/>
        </w:rPr>
        <w:t>երեք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ամսից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ավելի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յուրաքանչյուրն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իրավունք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ունի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նախապես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տեղյակ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պահելով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մյուս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կողմին։</w:t>
      </w:r>
    </w:p>
    <w:p w:rsidR="0094684E" w:rsidRPr="00AF04FC" w:rsidRDefault="0094684E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8. </w:t>
      </w:r>
      <w:r w:rsidRPr="00AF04FC">
        <w:rPr>
          <w:rFonts w:ascii="Arial" w:hAnsi="Arial" w:cs="Arial"/>
          <w:b/>
          <w:sz w:val="20"/>
          <w:lang w:val="hy-AM"/>
        </w:rPr>
        <w:t>ԱՅԼ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ՊԱՅՄԱՆՆԵՐ</w:t>
      </w:r>
    </w:p>
    <w:p w:rsidR="00071D1C" w:rsidRPr="00AF04FC" w:rsidRDefault="00071D1C" w:rsidP="00EF3662">
      <w:pPr>
        <w:ind w:firstLine="709"/>
        <w:jc w:val="center"/>
        <w:rPr>
          <w:rFonts w:ascii="Arial LatArm" w:hAnsi="Arial LatArm"/>
          <w:b/>
          <w:sz w:val="20"/>
          <w:lang w:val="hy-AM"/>
        </w:rPr>
      </w:pP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8.1 </w:t>
      </w:r>
      <w:r w:rsidRPr="00AF04FC">
        <w:rPr>
          <w:rFonts w:ascii="Arial" w:hAnsi="Arial" w:cs="Arial"/>
          <w:sz w:val="20"/>
          <w:lang w:val="hy-AM"/>
        </w:rPr>
        <w:t>Պայմանագիրն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ուժի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մեջ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մտնում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ստորագրման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</w:t>
      </w:r>
      <w:r w:rsidRPr="00AF04FC">
        <w:rPr>
          <w:rFonts w:ascii="Arial LatArm" w:hAnsi="Arial LatArm" w:cs="Sylfaen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պայմանագրով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ստանձնած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պարտավորությունների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ողջ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ծավալով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կատարումը։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8.2 </w:t>
      </w:r>
      <w:r w:rsidRPr="00AF04FC">
        <w:rPr>
          <w:rFonts w:ascii="Arial" w:hAnsi="Arial" w:cs="Arial"/>
          <w:sz w:val="20"/>
          <w:lang w:val="hy-AM"/>
        </w:rPr>
        <w:t>Պայմանագրից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ծագած</w:t>
      </w:r>
      <w:r w:rsidRPr="00AF04FC">
        <w:rPr>
          <w:rFonts w:ascii="Arial LatArm" w:hAnsi="Arial LatArm" w:cs="Sylfaen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կողմի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վճարային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դադարել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ծագած</w:t>
      </w:r>
      <w:r w:rsidRPr="00AF04FC">
        <w:rPr>
          <w:rFonts w:ascii="Arial LatArm" w:hAnsi="Arial LatArm" w:cs="Sylfaen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հակընդդեմ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հաշվանցով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առանց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գրավոր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կնիքով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հաստատված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համաձայնության։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ծագած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իրավունքը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փոխանցվել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անձի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առանց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պարտապան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գրավոր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համաձայնության։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</w:p>
    <w:p w:rsidR="004648BD" w:rsidRPr="00AF04FC" w:rsidRDefault="00071D1C" w:rsidP="00286AD3">
      <w:pPr>
        <w:shd w:val="clear" w:color="auto" w:fill="FFFFFF"/>
        <w:ind w:firstLine="375"/>
        <w:jc w:val="both"/>
        <w:rPr>
          <w:rFonts w:ascii="Arial LatArm" w:hAnsi="Arial LatArm"/>
          <w:color w:val="00000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8.3 </w:t>
      </w:r>
      <w:r w:rsidRPr="00AF04FC">
        <w:rPr>
          <w:rFonts w:ascii="Arial" w:hAnsi="Arial" w:cs="Arial"/>
          <w:sz w:val="20"/>
          <w:lang w:val="hy-AM"/>
        </w:rPr>
        <w:t>Այն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երբ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օրենքով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նախատեսված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օրենքի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նկատմամբ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հսկողության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վերահսկողության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բողոքների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քննության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արդյունքում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արձանագրվում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պայմանագիրը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նատակով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կազմակերպված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գործընթացում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կնքումը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Վաճառողը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ներկայացրել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կեղծ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փաստաթղթեր</w:t>
      </w:r>
      <w:r w:rsidRPr="00AF04FC">
        <w:rPr>
          <w:rFonts w:ascii="Arial LatArm" w:hAnsi="Arial LatArm" w:cs="Sylfaen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տեղեկություններ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տվյալներ</w:t>
      </w:r>
      <w:r w:rsidRPr="00AF04FC">
        <w:rPr>
          <w:rFonts w:ascii="Arial LatArm" w:hAnsi="Arial LatArm" w:cs="Sylfaen"/>
          <w:sz w:val="20"/>
          <w:lang w:val="hy-AM"/>
        </w:rPr>
        <w:t xml:space="preserve">),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վերջինիս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lastRenderedPageBreak/>
        <w:t>ընտրված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մասնակից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ճանաչելու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որոշումը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համապատասխանում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Հայաստանի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Հանրապետության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օրենսդրությանը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հիմքերն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գալուց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հետո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միակողմանիորեն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</w:t>
      </w:r>
      <w:r w:rsidR="00B26428" w:rsidRPr="00AF04FC">
        <w:rPr>
          <w:rFonts w:ascii="Arial" w:hAnsi="Arial" w:cs="Arial"/>
          <w:sz w:val="20"/>
          <w:lang w:val="hy-AM"/>
        </w:rPr>
        <w:t>ում</w:t>
      </w:r>
      <w:r w:rsidR="00B26428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B26428"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այմանագիրը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եթե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արձանագրված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խախտումները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կնքումը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հայտնի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լինելու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գնումների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Հայաստանի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Հանրապետության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օրենսդրության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հիմք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կհանդիսանային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այմանագիրը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չկնքելու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համար։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որում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Գնորդը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միակողմանի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հետևանքով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առաջացող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վնասների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բաց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թողնված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օգուտի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ռիսկը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իսկ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վերջինս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Հայաստանի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Հանրապետության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օրենքով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փոխհատուցել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իր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մեղքով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կրած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վնասներն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ծավալով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այմանագիրը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լուծվել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է։</w:t>
      </w:r>
      <w:r w:rsidR="00627101" w:rsidRPr="00AF04FC">
        <w:rPr>
          <w:rFonts w:ascii="Arial LatArm" w:hAnsi="Arial LatArm"/>
          <w:color w:val="000000"/>
          <w:lang w:val="hy-AM"/>
        </w:rPr>
        <w:t xml:space="preserve"> </w:t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 xml:space="preserve">8.4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կապված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վեճերը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ենթակա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քննության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Հայաստանի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Հանրապետության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դատարաններում։</w:t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>8.5</w:t>
      </w:r>
      <w:r w:rsidRPr="00AF04FC">
        <w:rPr>
          <w:rFonts w:ascii="Arial LatArm" w:hAnsi="Arial LatArm" w:cs="Sylfaen"/>
          <w:sz w:val="20"/>
          <w:lang w:val="hy-AM"/>
        </w:rPr>
        <w:tab/>
      </w:r>
      <w:r w:rsidRPr="00AF04FC">
        <w:rPr>
          <w:rFonts w:ascii="Arial" w:hAnsi="Arial" w:cs="Arial"/>
          <w:sz w:val="20"/>
          <w:lang w:val="hy-AM"/>
        </w:rPr>
        <w:t>Պայմանագրում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փոփոխություններ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լրացումներ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կատարվել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միայն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փոխադարձ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համաձայնությամբ</w:t>
      </w:r>
      <w:r w:rsidRPr="00AF04FC">
        <w:rPr>
          <w:rFonts w:ascii="Arial LatArm" w:hAnsi="Arial LatArm" w:cs="Sylfaen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համաձայնագիր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կնքելու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միջոցով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կհանդիսանա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անբաժանելի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մասը։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Արգելվում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պայմանագրում</w:t>
      </w:r>
      <w:r w:rsidR="003D1CF4" w:rsidRPr="00AF04FC">
        <w:rPr>
          <w:rFonts w:ascii="Arial LatArm" w:hAnsi="Arial LatArm" w:cs="Sylfaen"/>
          <w:sz w:val="20"/>
          <w:lang w:val="hy-AM"/>
        </w:rPr>
        <w:t xml:space="preserve">, </w:t>
      </w:r>
      <w:r w:rsidR="003D1CF4" w:rsidRPr="00AF04FC">
        <w:rPr>
          <w:rFonts w:ascii="Arial" w:hAnsi="Arial" w:cs="Arial"/>
          <w:sz w:val="20"/>
          <w:lang w:val="hy-AM"/>
        </w:rPr>
        <w:t>իսկ</w:t>
      </w:r>
      <w:r w:rsidR="003D1CF4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եթե</w:t>
      </w:r>
      <w:r w:rsidR="003D1CF4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գինը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գործոնային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ապա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նաև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կից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հաջորդող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յուրաքանչյուր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տարիներին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համաձայնագրում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կատարել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այնպիսի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փոփոխություններ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որոնք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հանգեցնում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գնվող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617A6E" w:rsidRPr="00AF04FC">
        <w:rPr>
          <w:rFonts w:ascii="Arial" w:hAnsi="Arial" w:cs="Arial"/>
          <w:sz w:val="20"/>
          <w:lang w:val="hy-AM"/>
        </w:rPr>
        <w:t>ա</w:t>
      </w:r>
      <w:r w:rsidRPr="00AF04FC">
        <w:rPr>
          <w:rFonts w:ascii="Arial" w:hAnsi="Arial" w:cs="Arial"/>
          <w:sz w:val="20"/>
          <w:lang w:val="hy-AM"/>
        </w:rPr>
        <w:t>պրանքի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ծավալների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ձեռք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բերվող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ա</w:t>
      </w:r>
      <w:r w:rsidRPr="00AF04FC">
        <w:rPr>
          <w:rFonts w:ascii="Arial" w:hAnsi="Arial" w:cs="Arial"/>
          <w:sz w:val="20"/>
          <w:lang w:val="hy-AM"/>
        </w:rPr>
        <w:t>պրանքի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միավորի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գնի</w:t>
      </w:r>
      <w:r w:rsidRPr="00AF04FC">
        <w:rPr>
          <w:rFonts w:ascii="Arial LatArm" w:hAnsi="Arial LatArm" w:cs="Sylfaen"/>
          <w:sz w:val="20"/>
          <w:lang w:val="hy-AM"/>
        </w:rPr>
        <w:t xml:space="preserve"> 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3D1CF4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արհեստական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փոփոխման։</w:t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Times Armenian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կողմերից</w:t>
      </w:r>
      <w:r w:rsidR="00617A6E"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="00617A6E" w:rsidRPr="00AF04FC">
        <w:rPr>
          <w:rFonts w:ascii="Arial" w:hAnsi="Arial" w:cs="Arial"/>
          <w:sz w:val="20"/>
          <w:lang w:val="hy-AM"/>
        </w:rPr>
        <w:t>անկախ</w:t>
      </w:r>
      <w:r w:rsidR="00617A6E"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="00617A6E" w:rsidRPr="00AF04FC">
        <w:rPr>
          <w:rFonts w:ascii="Arial" w:hAnsi="Arial" w:cs="Arial"/>
          <w:sz w:val="20"/>
          <w:lang w:val="hy-AM"/>
        </w:rPr>
        <w:t>գործոնների</w:t>
      </w:r>
      <w:r w:rsidR="00617A6E"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="00617A6E" w:rsidRPr="00AF04FC">
        <w:rPr>
          <w:rFonts w:ascii="Arial" w:hAnsi="Arial" w:cs="Arial"/>
          <w:sz w:val="20"/>
          <w:lang w:val="hy-AM"/>
        </w:rPr>
        <w:t>ազդեցությամբ</w:t>
      </w:r>
      <w:r w:rsidR="00617A6E"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="00617A6E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փոփոխման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յուրաքանչյուր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սահմանում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Հայաստանի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Հանրապետության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կառավարությունը։</w:t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pt-BR"/>
        </w:rPr>
        <w:t xml:space="preserve">8.6 </w:t>
      </w:r>
      <w:r w:rsidRPr="00AF04FC">
        <w:rPr>
          <w:rFonts w:ascii="Arial" w:hAnsi="Arial" w:cs="Arial"/>
          <w:sz w:val="20"/>
          <w:lang w:val="pt-BR"/>
        </w:rPr>
        <w:t>Եթե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պայմանագիրն</w:t>
      </w:r>
      <w:r w:rsidRPr="00AF04FC">
        <w:rPr>
          <w:rFonts w:ascii="Arial LatArm" w:hAnsi="Arial LatArm"/>
          <w:sz w:val="20"/>
          <w:lang w:val="pt-BR"/>
        </w:rPr>
        <w:t xml:space="preserve">  </w:t>
      </w:r>
      <w:r w:rsidRPr="00AF04FC">
        <w:rPr>
          <w:rFonts w:ascii="Arial" w:hAnsi="Arial" w:cs="Arial"/>
          <w:sz w:val="20"/>
          <w:lang w:val="pt-BR"/>
        </w:rPr>
        <w:t>իրականացվ</w:t>
      </w:r>
      <w:r w:rsidRPr="00AF04FC">
        <w:rPr>
          <w:rFonts w:ascii="Arial" w:hAnsi="Arial" w:cs="Arial"/>
          <w:sz w:val="20"/>
          <w:lang w:val="hy-AM"/>
        </w:rPr>
        <w:t>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գործակալության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պայմանագիր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կնքելու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միջոցով</w:t>
      </w:r>
      <w:r w:rsidRPr="00AF04FC">
        <w:rPr>
          <w:rFonts w:ascii="Arial LatArm" w:hAnsi="Arial LatArm"/>
          <w:sz w:val="20"/>
          <w:lang w:val="pt-BR"/>
        </w:rPr>
        <w:t>.</w:t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AF04FC">
        <w:rPr>
          <w:rFonts w:ascii="Arial LatArm" w:hAnsi="Arial LatArm"/>
          <w:sz w:val="20"/>
          <w:lang w:val="hy-AM"/>
        </w:rPr>
        <w:t>1)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Վաճառ</w:t>
      </w:r>
      <w:r w:rsidRPr="00AF04FC">
        <w:rPr>
          <w:rFonts w:ascii="Arial" w:hAnsi="Arial" w:cs="Arial"/>
          <w:sz w:val="20"/>
          <w:lang w:val="hy-AM"/>
        </w:rPr>
        <w:t>ողը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պատասխանատվություն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է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կրում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գործակալի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պարտավորությունների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չկատարման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կամ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ոչ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պատշաճ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կատարման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համար</w:t>
      </w:r>
      <w:r w:rsidRPr="00AF04FC">
        <w:rPr>
          <w:rFonts w:ascii="Arial LatArm" w:hAnsi="Arial LatArm"/>
          <w:sz w:val="20"/>
          <w:lang w:val="pt-BR"/>
        </w:rPr>
        <w:t>.</w:t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AF04FC">
        <w:rPr>
          <w:rFonts w:ascii="Arial LatArm" w:hAnsi="Arial LatArm"/>
          <w:sz w:val="20"/>
          <w:lang w:val="pt-BR"/>
        </w:rPr>
        <w:t xml:space="preserve">2) </w:t>
      </w:r>
      <w:r w:rsidRPr="00AF04FC">
        <w:rPr>
          <w:rFonts w:ascii="Arial" w:hAnsi="Arial" w:cs="Arial"/>
          <w:sz w:val="20"/>
          <w:lang w:val="pt-BR"/>
        </w:rPr>
        <w:t>պայմանագրի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կատարման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ընթացքում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գործակալի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փոփոխման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դեպքում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Վաճառ</w:t>
      </w:r>
      <w:r w:rsidRPr="00AF04FC">
        <w:rPr>
          <w:rFonts w:ascii="Arial" w:hAnsi="Arial" w:cs="Arial"/>
          <w:sz w:val="20"/>
          <w:lang w:val="hy-AM"/>
        </w:rPr>
        <w:t>ող</w:t>
      </w:r>
      <w:r w:rsidRPr="00AF04FC">
        <w:rPr>
          <w:rFonts w:ascii="Arial" w:hAnsi="Arial" w:cs="Arial"/>
          <w:sz w:val="20"/>
          <w:lang w:val="pt-BR"/>
        </w:rPr>
        <w:t>ը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գրավոր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տեղեկացնում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է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Գնորդին՝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տրամադրելով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գործակալության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պայմանագրի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պատճենը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և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դրա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կողմ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հանդիսացող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անձի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տվյալները՝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փոփոխությունը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կատարվելու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օրվանից</w:t>
      </w:r>
      <w:r w:rsidRPr="00AF04FC">
        <w:rPr>
          <w:rFonts w:ascii="Arial LatArm" w:hAnsi="Arial LatArm"/>
          <w:sz w:val="20"/>
          <w:lang w:val="pt-BR"/>
        </w:rPr>
        <w:t xml:space="preserve">  </w:t>
      </w:r>
      <w:r w:rsidRPr="00AF04FC">
        <w:rPr>
          <w:rFonts w:ascii="Arial" w:hAnsi="Arial" w:cs="Arial"/>
          <w:sz w:val="20"/>
          <w:lang w:val="pt-BR"/>
        </w:rPr>
        <w:t>հինգ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աշխատանքային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օրվա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ընթացքում</w:t>
      </w:r>
      <w:r w:rsidR="008061D6" w:rsidRPr="00AF04FC">
        <w:rPr>
          <w:rFonts w:ascii="Arial LatArm" w:hAnsi="Arial LatArm"/>
          <w:sz w:val="20"/>
          <w:lang w:val="pt-BR"/>
        </w:rPr>
        <w:t>:</w:t>
      </w:r>
      <w:r w:rsidR="00383BC3" w:rsidRPr="00AF04FC">
        <w:rPr>
          <w:rFonts w:ascii="Arial LatArm" w:hAnsi="Arial LatArm"/>
          <w:sz w:val="20"/>
          <w:vertAlign w:val="superscript"/>
          <w:lang w:val="pt-BR"/>
        </w:rPr>
        <w:t>22</w:t>
      </w:r>
      <w:r w:rsidRPr="00AF04FC">
        <w:rPr>
          <w:rStyle w:val="af5"/>
          <w:rFonts w:ascii="Arial LatArm" w:hAnsi="Arial LatArm"/>
          <w:color w:val="FFFFFF"/>
          <w:sz w:val="20"/>
          <w:lang w:val="pt-BR"/>
        </w:rPr>
        <w:footnoteReference w:id="12"/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AF04FC">
        <w:rPr>
          <w:rFonts w:ascii="Arial LatArm" w:hAnsi="Arial LatArm"/>
          <w:sz w:val="20"/>
          <w:lang w:val="pt-BR"/>
        </w:rPr>
        <w:t xml:space="preserve">8.7 </w:t>
      </w:r>
      <w:r w:rsidRPr="00AF04FC">
        <w:rPr>
          <w:rFonts w:ascii="Arial" w:hAnsi="Arial" w:cs="Arial"/>
          <w:sz w:val="20"/>
          <w:lang w:val="pt-BR"/>
        </w:rPr>
        <w:t>Եթե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պայմանագիրն</w:t>
      </w:r>
      <w:r w:rsidRPr="00AF04FC">
        <w:rPr>
          <w:rFonts w:ascii="Arial LatArm" w:hAnsi="Arial LatArm"/>
          <w:sz w:val="20"/>
          <w:lang w:val="pt-BR"/>
        </w:rPr>
        <w:t xml:space="preserve">  </w:t>
      </w:r>
      <w:r w:rsidRPr="00AF04FC">
        <w:rPr>
          <w:rFonts w:ascii="Arial" w:hAnsi="Arial" w:cs="Arial"/>
          <w:sz w:val="20"/>
          <w:lang w:val="pt-BR"/>
        </w:rPr>
        <w:t>իրականացվում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է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համատեղ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գործունեության</w:t>
      </w:r>
      <w:r w:rsidRPr="00AF04FC">
        <w:rPr>
          <w:rFonts w:ascii="Arial LatArm" w:hAnsi="Arial LatArm"/>
          <w:sz w:val="20"/>
          <w:lang w:val="pt-BR"/>
        </w:rPr>
        <w:t xml:space="preserve"> (</w:t>
      </w:r>
      <w:r w:rsidRPr="00AF04FC">
        <w:rPr>
          <w:rFonts w:ascii="Arial" w:hAnsi="Arial" w:cs="Arial"/>
          <w:sz w:val="20"/>
          <w:lang w:val="pt-BR"/>
        </w:rPr>
        <w:t>կոնսորցիումի</w:t>
      </w:r>
      <w:r w:rsidRPr="00AF04FC">
        <w:rPr>
          <w:rFonts w:ascii="Arial LatArm" w:hAnsi="Arial LatArm"/>
          <w:sz w:val="20"/>
          <w:lang w:val="pt-BR"/>
        </w:rPr>
        <w:t xml:space="preserve">) </w:t>
      </w:r>
      <w:r w:rsidRPr="00AF04FC">
        <w:rPr>
          <w:rFonts w:ascii="Arial" w:hAnsi="Arial" w:cs="Arial"/>
          <w:sz w:val="20"/>
          <w:lang w:val="pt-BR"/>
        </w:rPr>
        <w:t>պայմանագիր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կնքելու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միջոցով</w:t>
      </w:r>
      <w:r w:rsidRPr="00AF04FC">
        <w:rPr>
          <w:rFonts w:ascii="Arial LatArm" w:hAnsi="Arial LatArm"/>
          <w:sz w:val="20"/>
          <w:lang w:val="pt-BR"/>
        </w:rPr>
        <w:t xml:space="preserve">, </w:t>
      </w:r>
      <w:r w:rsidRPr="00AF04FC">
        <w:rPr>
          <w:rFonts w:ascii="Arial" w:hAnsi="Arial" w:cs="Arial"/>
          <w:sz w:val="20"/>
          <w:lang w:val="pt-BR"/>
        </w:rPr>
        <w:t>ապա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այդ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պայմանագրի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մասնակիցները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կրում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են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համատեղ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և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համապարտ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պատասխանատվություն</w:t>
      </w:r>
      <w:r w:rsidRPr="00AF04FC">
        <w:rPr>
          <w:rFonts w:ascii="Arial LatArm" w:hAnsi="Arial LatArm"/>
          <w:sz w:val="20"/>
          <w:lang w:val="pt-BR"/>
        </w:rPr>
        <w:t xml:space="preserve">: </w:t>
      </w:r>
      <w:r w:rsidRPr="00AF04FC">
        <w:rPr>
          <w:rFonts w:ascii="Arial" w:hAnsi="Arial" w:cs="Arial"/>
          <w:sz w:val="20"/>
          <w:lang w:val="pt-BR"/>
        </w:rPr>
        <w:t>Ընդ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որում</w:t>
      </w:r>
      <w:r w:rsidRPr="00AF04FC">
        <w:rPr>
          <w:rFonts w:ascii="Arial LatArm" w:hAnsi="Arial LatArm"/>
          <w:sz w:val="20"/>
          <w:lang w:val="pt-BR"/>
        </w:rPr>
        <w:t xml:space="preserve">, </w:t>
      </w:r>
      <w:r w:rsidRPr="00AF04FC">
        <w:rPr>
          <w:rFonts w:ascii="Arial" w:hAnsi="Arial" w:cs="Arial"/>
          <w:sz w:val="20"/>
          <w:lang w:val="pt-BR"/>
        </w:rPr>
        <w:t>կոնսորցիումի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անդամի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կոնսորցիումից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դուրս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գալու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դեպքում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պայմանագիրը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միակողմանիորեն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լուծվում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է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և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կոնսորցիումի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անդամների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նկատմամբ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կիրառվում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են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պայմանագրով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նախատեսված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պատասխանատվության</w:t>
      </w:r>
      <w:r w:rsidRPr="00AF04FC">
        <w:rPr>
          <w:rFonts w:ascii="Arial LatArm" w:hAnsi="Arial LatArm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միջոցները</w:t>
      </w:r>
      <w:r w:rsidR="008061D6" w:rsidRPr="00AF04FC">
        <w:rPr>
          <w:rFonts w:ascii="Arial LatArm" w:hAnsi="Arial LatArm"/>
          <w:sz w:val="20"/>
          <w:lang w:val="pt-BR"/>
        </w:rPr>
        <w:t>:</w:t>
      </w:r>
      <w:r w:rsidR="00383BC3" w:rsidRPr="00AF04FC">
        <w:rPr>
          <w:rFonts w:ascii="Arial LatArm" w:hAnsi="Arial LatArm"/>
          <w:sz w:val="20"/>
          <w:vertAlign w:val="superscript"/>
          <w:lang w:val="pt-BR"/>
        </w:rPr>
        <w:t>23</w:t>
      </w:r>
      <w:r w:rsidRPr="00AF04FC">
        <w:rPr>
          <w:rStyle w:val="af5"/>
          <w:rFonts w:ascii="Arial LatArm" w:hAnsi="Arial LatArm"/>
          <w:color w:val="FFFFFF"/>
          <w:sz w:val="20"/>
          <w:lang w:val="pt-BR"/>
        </w:rPr>
        <w:footnoteReference w:id="13"/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/>
          <w:sz w:val="20"/>
          <w:lang w:val="pt-BR"/>
        </w:rPr>
      </w:pPr>
      <w:r w:rsidRPr="00AF04FC">
        <w:rPr>
          <w:rFonts w:ascii="Arial LatArm" w:hAnsi="Arial LatArm" w:cs="Times Armenian"/>
          <w:sz w:val="20"/>
          <w:lang w:val="pt-BR"/>
        </w:rPr>
        <w:t>8</w:t>
      </w:r>
      <w:r w:rsidRPr="00AF04FC">
        <w:rPr>
          <w:rFonts w:ascii="Arial LatArm" w:hAnsi="Arial LatArm" w:cs="Times Armenian"/>
          <w:sz w:val="20"/>
          <w:lang w:val="hy-AM"/>
        </w:rPr>
        <w:t>.</w:t>
      </w:r>
      <w:r w:rsidRPr="00AF04FC">
        <w:rPr>
          <w:rFonts w:ascii="Arial LatArm" w:hAnsi="Arial LatArm" w:cs="Times Armenian"/>
          <w:sz w:val="20"/>
          <w:lang w:val="pt-BR"/>
        </w:rPr>
        <w:t>8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</w:t>
      </w:r>
      <w:r w:rsidRPr="00AF04FC">
        <w:rPr>
          <w:rFonts w:ascii="Arial" w:hAnsi="Arial" w:cs="Arial"/>
          <w:sz w:val="20"/>
        </w:rPr>
        <w:t>պր</w:t>
      </w:r>
      <w:r w:rsidRPr="00AF04FC">
        <w:rPr>
          <w:rFonts w:ascii="Arial" w:hAnsi="Arial" w:cs="Arial"/>
          <w:sz w:val="20"/>
          <w:lang w:val="hy-AM"/>
        </w:rPr>
        <w:t>անքի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</w:rPr>
        <w:t>մատա</w:t>
      </w:r>
      <w:r w:rsidRPr="00AF04FC">
        <w:rPr>
          <w:rFonts w:ascii="Arial" w:hAnsi="Arial" w:cs="Arial"/>
          <w:sz w:val="20"/>
          <w:lang w:val="hy-AM"/>
        </w:rPr>
        <w:t>կա</w:t>
      </w:r>
      <w:r w:rsidRPr="00AF04FC">
        <w:rPr>
          <w:rFonts w:ascii="Arial" w:hAnsi="Arial" w:cs="Arial"/>
          <w:sz w:val="20"/>
        </w:rPr>
        <w:t>ր</w:t>
      </w:r>
      <w:r w:rsidRPr="00AF04FC">
        <w:rPr>
          <w:rFonts w:ascii="Arial" w:hAnsi="Arial" w:cs="Arial"/>
          <w:sz w:val="20"/>
          <w:lang w:val="hy-AM"/>
        </w:rPr>
        <w:t>արման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ժամկետը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կարող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երկարաձգվել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այմանագրով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ժամկետը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լրանալը</w:t>
      </w:r>
      <w:r w:rsidRPr="00AF04FC">
        <w:rPr>
          <w:rFonts w:ascii="Arial LatArm" w:hAnsi="Arial LatArm" w:cs="Sylfaen"/>
          <w:sz w:val="20"/>
          <w:lang w:val="pt-BR"/>
        </w:rPr>
        <w:t>`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</w:rPr>
        <w:t>Վաճառողի</w:t>
      </w:r>
      <w:r w:rsidRPr="00AF04FC">
        <w:rPr>
          <w:rFonts w:ascii="Arial LatArm" w:hAnsi="Arial LatArm" w:cs="Times Armenia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առաջարկության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առկայության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դեպքում</w:t>
      </w:r>
      <w:r w:rsidRPr="00AF04FC">
        <w:rPr>
          <w:rFonts w:ascii="Arial LatArm" w:hAnsi="Arial LatArm" w:cs="Times Armenian"/>
          <w:sz w:val="20"/>
          <w:lang w:val="pt-BR"/>
        </w:rPr>
        <w:t>,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պայմանով</w:t>
      </w:r>
      <w:r w:rsidRPr="00AF04FC">
        <w:rPr>
          <w:rFonts w:ascii="Arial LatArm" w:hAnsi="Arial LatArm" w:cs="Times Armenia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</w:rPr>
        <w:t>Գնորդ</w:t>
      </w:r>
      <w:r w:rsidRPr="00AF04FC">
        <w:rPr>
          <w:rFonts w:ascii="Arial" w:hAnsi="Arial" w:cs="Arial"/>
          <w:sz w:val="20"/>
          <w:lang w:val="hy-AM"/>
        </w:rPr>
        <w:t>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մոտ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վերացել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</w:rPr>
        <w:t>ապրանքի</w:t>
      </w:r>
      <w:r w:rsidRPr="00AF04FC">
        <w:rPr>
          <w:rFonts w:ascii="Arial LatArm" w:hAnsi="Arial LatArm" w:cs="Times Armenia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օգտագործման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պահանջը</w:t>
      </w:r>
      <w:r w:rsidR="00DB0602" w:rsidRPr="00AF04FC">
        <w:rPr>
          <w:rFonts w:ascii="Arial LatArm" w:hAnsi="Arial LatArm" w:cs="Sylfaen"/>
          <w:sz w:val="20"/>
          <w:lang w:val="pt-BR"/>
        </w:rPr>
        <w:t>,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իսկ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Վաճառողի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առաջարկությունը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ներկայացվել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է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ոչ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ուշ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, </w:t>
      </w:r>
      <w:r w:rsidR="002877FC" w:rsidRPr="00AF04FC">
        <w:rPr>
          <w:rFonts w:ascii="Arial" w:hAnsi="Arial" w:cs="Arial"/>
          <w:sz w:val="20"/>
        </w:rPr>
        <w:t>քան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պայմանագրով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ի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սկզբանե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մատակարարման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համար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սահմանված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ժամկետը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լրանալուց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առնվազն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5 </w:t>
      </w:r>
      <w:r w:rsidR="002877FC" w:rsidRPr="00AF04FC">
        <w:rPr>
          <w:rFonts w:ascii="Arial" w:hAnsi="Arial" w:cs="Arial"/>
          <w:sz w:val="20"/>
        </w:rPr>
        <w:t>օրացուցային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օր</w:t>
      </w:r>
      <w:r w:rsidR="002877FC" w:rsidRPr="00AF04FC">
        <w:rPr>
          <w:rFonts w:ascii="Arial LatArm" w:hAnsi="Arial LatArm" w:cs="Sylfaen"/>
          <w:sz w:val="20"/>
          <w:lang w:val="pt-BR"/>
        </w:rPr>
        <w:t xml:space="preserve"> </w:t>
      </w:r>
      <w:r w:rsidR="002877FC" w:rsidRPr="00AF04FC">
        <w:rPr>
          <w:rFonts w:ascii="Arial" w:hAnsi="Arial" w:cs="Arial"/>
          <w:sz w:val="20"/>
        </w:rPr>
        <w:t>առաջ</w:t>
      </w:r>
      <w:r w:rsidRPr="00AF04FC">
        <w:rPr>
          <w:rFonts w:ascii="Arial LatArm" w:hAnsi="Arial LatArm" w:cs="Sylfaen"/>
          <w:sz w:val="20"/>
          <w:lang w:val="pt-BR"/>
        </w:rPr>
        <w:t xml:space="preserve">: </w:t>
      </w:r>
      <w:r w:rsidRPr="00AF04FC">
        <w:rPr>
          <w:rFonts w:ascii="Arial" w:hAnsi="Arial" w:cs="Arial"/>
          <w:sz w:val="20"/>
          <w:lang w:val="pt-BR"/>
        </w:rPr>
        <w:t>Ընդ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որում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սույն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կետով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սահմանված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դեպքում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pt-BR"/>
        </w:rPr>
        <w:t>ապրա</w:t>
      </w:r>
      <w:r w:rsidRPr="00AF04FC">
        <w:rPr>
          <w:rFonts w:ascii="Arial" w:hAnsi="Arial" w:cs="Arial"/>
          <w:sz w:val="20"/>
          <w:lang w:val="hy-AM"/>
        </w:rPr>
        <w:t>նքի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</w:rPr>
        <w:t>մատակարա</w:t>
      </w:r>
      <w:r w:rsidRPr="00AF04FC">
        <w:rPr>
          <w:rFonts w:ascii="Arial" w:hAnsi="Arial" w:cs="Arial"/>
          <w:sz w:val="20"/>
          <w:lang w:val="hy-AM"/>
        </w:rPr>
        <w:t>րման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ժամկետը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կարող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երկարաձգվել</w:t>
      </w:r>
      <w:r w:rsidRPr="00AF04FC">
        <w:rPr>
          <w:rFonts w:ascii="Arial LatArm" w:hAnsi="Arial LatArm" w:cs="Times Armenia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</w:rPr>
        <w:t>մեկ</w:t>
      </w:r>
      <w:r w:rsidRPr="00AF04FC">
        <w:rPr>
          <w:rFonts w:ascii="Arial LatArm" w:hAnsi="Arial LatArm" w:cs="Times Armenia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</w:rPr>
        <w:t>անգամ</w:t>
      </w:r>
      <w:r w:rsidRPr="00AF04FC">
        <w:rPr>
          <w:rFonts w:ascii="Arial LatArm" w:hAnsi="Arial LatArm" w:cs="Times Armenia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մինչև</w:t>
      </w:r>
      <w:r w:rsidRPr="00AF04FC">
        <w:rPr>
          <w:rFonts w:ascii="Arial LatArm" w:hAnsi="Arial LatArm" w:cs="Sylfaen"/>
          <w:sz w:val="20"/>
          <w:lang w:val="pt-BR"/>
        </w:rPr>
        <w:t xml:space="preserve"> 30 </w:t>
      </w:r>
      <w:r w:rsidRPr="00AF04FC">
        <w:rPr>
          <w:rFonts w:ascii="Arial" w:hAnsi="Arial" w:cs="Arial"/>
          <w:sz w:val="20"/>
        </w:rPr>
        <w:t>օրացուցային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</w:rPr>
        <w:t>օրով</w:t>
      </w:r>
      <w:r w:rsidRPr="00AF04FC">
        <w:rPr>
          <w:rFonts w:ascii="Arial LatArm" w:hAnsi="Arial LatArm" w:cs="Sylfaen"/>
          <w:sz w:val="20"/>
          <w:lang w:val="pt-BR"/>
        </w:rPr>
        <w:t xml:space="preserve">, </w:t>
      </w:r>
      <w:r w:rsidRPr="00AF04FC">
        <w:rPr>
          <w:rFonts w:ascii="Arial" w:hAnsi="Arial" w:cs="Arial"/>
          <w:sz w:val="20"/>
        </w:rPr>
        <w:t>բայց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</w:rPr>
        <w:t>ոչ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</w:rPr>
        <w:t>ավել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</w:rPr>
        <w:t>քան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</w:rPr>
        <w:t>պայմանագրով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</w:rPr>
        <w:t>սահմանված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</w:rPr>
        <w:t>ժամկետն</w:t>
      </w:r>
      <w:r w:rsidRPr="00AF04FC">
        <w:rPr>
          <w:rFonts w:ascii="Arial LatArm" w:hAnsi="Arial LatArm" w:cs="Sylfaen"/>
          <w:sz w:val="20"/>
          <w:lang w:val="pt-BR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Pr="00AF04FC">
        <w:rPr>
          <w:rFonts w:ascii="Arial LatArm" w:hAnsi="Arial LatArm" w:cs="Sylfaen"/>
          <w:sz w:val="20"/>
          <w:lang w:val="pt-BR"/>
        </w:rPr>
        <w:t>:</w:t>
      </w:r>
    </w:p>
    <w:p w:rsidR="00071D1C" w:rsidRPr="00AF04FC" w:rsidRDefault="00071D1C" w:rsidP="00EF3662">
      <w:pPr>
        <w:tabs>
          <w:tab w:val="left" w:pos="720"/>
        </w:tabs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            8.9 </w:t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պատշաճ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պայմաններում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</w:t>
      </w:r>
      <w:r w:rsidRPr="00AF04FC">
        <w:rPr>
          <w:rFonts w:ascii="Arial LatArm" w:hAnsi="Arial LatArm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Վաճառող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օգուտները</w:t>
      </w:r>
      <w:r w:rsidRPr="00AF04FC">
        <w:rPr>
          <w:rFonts w:ascii="Arial LatArm" w:hAnsi="Arial LatArm"/>
          <w:sz w:val="20"/>
          <w:lang w:val="hy-AM"/>
        </w:rPr>
        <w:t xml:space="preserve"> (</w:t>
      </w:r>
      <w:r w:rsidRPr="00AF04FC">
        <w:rPr>
          <w:rFonts w:ascii="Arial" w:hAnsi="Arial" w:cs="Arial"/>
          <w:sz w:val="20"/>
          <w:lang w:val="hy-AM"/>
        </w:rPr>
        <w:t>խնայողություններ</w:t>
      </w:r>
      <w:r w:rsidRPr="00AF04FC">
        <w:rPr>
          <w:rFonts w:ascii="Arial LatArm" w:hAnsi="Arial LatArm"/>
          <w:sz w:val="20"/>
          <w:lang w:val="hy-AM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կրած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վնասները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տվյալ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օգուտը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կրած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վնասն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են։</w:t>
      </w:r>
    </w:p>
    <w:p w:rsidR="00071D1C" w:rsidRPr="00AF04FC" w:rsidRDefault="00071D1C" w:rsidP="00EF3662">
      <w:pPr>
        <w:tabs>
          <w:tab w:val="num" w:pos="0"/>
          <w:tab w:val="left" w:pos="720"/>
          <w:tab w:val="num" w:pos="900"/>
        </w:tabs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կողմերի</w:t>
      </w:r>
      <w:r w:rsidRPr="00AF04FC">
        <w:rPr>
          <w:rFonts w:ascii="Arial LatArm" w:hAnsi="Arial LatArm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  <w:lang w:val="hy-AM"/>
        </w:rPr>
        <w:t>երրորդ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անձանց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նկատմամբ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պարտավորությունները՝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ներառյալ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DD66E7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շրջանակում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գործարքները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դրանցից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բխող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պարտավորությունները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դուրս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4504F0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կարգավորման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դաշտից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չեն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ազդել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="004504F0"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z w:val="20"/>
          <w:lang w:val="hy-AM"/>
        </w:rPr>
        <w:t>այմանագրի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արդյունքն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ընդունելու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վրա։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գործարքների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դրանցից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բխող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պարտավորությունների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կատարման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կապված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հարաբերությունները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կարգավորվում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են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այդ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գործարքների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հետ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կապված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հարաբերությունները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կարգավորող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նորմերով</w:t>
      </w:r>
      <w:r w:rsidRPr="00AF04FC">
        <w:rPr>
          <w:rFonts w:ascii="Arial LatArm" w:hAnsi="Arial LatArm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դրանց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համար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պատասխանատու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է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Վաճառողը։</w:t>
      </w:r>
    </w:p>
    <w:p w:rsidR="00071D1C" w:rsidRPr="00AF04FC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AF04FC">
        <w:rPr>
          <w:rFonts w:ascii="Arial LatArm" w:hAnsi="Arial LatArm"/>
          <w:sz w:val="20"/>
          <w:lang w:val="hy-AM"/>
        </w:rPr>
        <w:tab/>
        <w:t xml:space="preserve">8.10 </w:t>
      </w:r>
      <w:r w:rsidRPr="00AF04FC">
        <w:rPr>
          <w:rFonts w:ascii="Arial" w:hAnsi="Arial" w:cs="Arial"/>
          <w:sz w:val="20"/>
          <w:lang w:val="hy-AM"/>
        </w:rPr>
        <w:t>Պ</w:t>
      </w:r>
      <w:r w:rsidRPr="00AF04FC">
        <w:rPr>
          <w:rFonts w:ascii="Arial" w:hAnsi="Arial" w:cs="Arial"/>
          <w:spacing w:val="-4"/>
          <w:sz w:val="20"/>
          <w:szCs w:val="20"/>
          <w:lang w:val="hy-AM" w:eastAsia="ru-RU"/>
        </w:rPr>
        <w:t>այմանագիրը</w:t>
      </w:r>
      <w:r w:rsidRPr="00AF04FC">
        <w:rPr>
          <w:rFonts w:ascii="Arial LatArm" w:hAnsi="Arial LatArm"/>
          <w:spacing w:val="-4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pacing w:val="-4"/>
          <w:sz w:val="20"/>
          <w:szCs w:val="20"/>
          <w:lang w:val="hy-AM" w:eastAsia="ru-RU"/>
        </w:rPr>
        <w:t>չի</w:t>
      </w:r>
      <w:r w:rsidRPr="00AF04FC">
        <w:rPr>
          <w:rFonts w:ascii="Arial LatArm" w:hAnsi="Arial LatArm"/>
          <w:spacing w:val="-4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կարող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փոփոխվել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կողմերի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պարտա</w:t>
      </w:r>
      <w:r w:rsidRPr="00AF04FC">
        <w:rPr>
          <w:rFonts w:ascii="Arial LatArm" w:hAnsi="Arial LatArm"/>
          <w:sz w:val="20"/>
          <w:szCs w:val="20"/>
          <w:lang w:val="hy-AM" w:eastAsia="ru-RU"/>
        </w:rPr>
        <w:softHyphen/>
      </w:r>
      <w:r w:rsidRPr="00AF04FC">
        <w:rPr>
          <w:rFonts w:ascii="Arial" w:hAnsi="Arial" w:cs="Arial"/>
          <w:sz w:val="20"/>
          <w:szCs w:val="20"/>
          <w:lang w:val="hy-AM" w:eastAsia="ru-RU"/>
        </w:rPr>
        <w:t>վորու</w:t>
      </w:r>
      <w:r w:rsidRPr="00AF04FC">
        <w:rPr>
          <w:rFonts w:ascii="Arial LatArm" w:hAnsi="Arial LatArm"/>
          <w:sz w:val="20"/>
          <w:szCs w:val="20"/>
          <w:lang w:val="hy-AM" w:eastAsia="ru-RU"/>
        </w:rPr>
        <w:softHyphen/>
      </w:r>
      <w:r w:rsidRPr="00AF04FC">
        <w:rPr>
          <w:rFonts w:ascii="Arial" w:hAnsi="Arial" w:cs="Arial"/>
          <w:sz w:val="20"/>
          <w:szCs w:val="20"/>
          <w:lang w:val="hy-AM" w:eastAsia="ru-RU"/>
        </w:rPr>
        <w:t>թյունների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մասնակի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չկատարման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հետևանքով</w:t>
      </w:r>
      <w:r w:rsidRPr="00AF04FC" w:rsidDel="00591DE3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ամբողջությամբ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լուծվել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կողմերի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փոխադարձ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համաձայնությամբ՝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բացառությամբ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Հայաստանի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Հանրապետության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օրենսդրությամբ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սահմանված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կարգով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ապրանքի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մատակարարման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համար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անհրաժեշտ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հատկացումների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նվազեցման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դեպքերի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: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Ընդ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որում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կողմերի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AF04FC">
        <w:rPr>
          <w:rFonts w:ascii="Arial" w:hAnsi="Arial" w:cs="Arial"/>
          <w:sz w:val="20"/>
          <w:szCs w:val="20"/>
          <w:lang w:val="hy-AM" w:eastAsia="ru-RU"/>
        </w:rPr>
        <w:lastRenderedPageBreak/>
        <w:t>պարտավորությունների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մասնակի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չկատարման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ամբողջությամբ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լուծման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կողմերի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փոխադարձ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համաձայնությունն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անհրաժեշտ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ձեռք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բերել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նախքան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Հայաստանի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Հանրապետության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օրենսդրությամբ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սահմանված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կարգով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ապրանքի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մատակարարման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համար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անհրաժեշտ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հատկացումների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նվազեցումը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: </w:t>
      </w:r>
    </w:p>
    <w:p w:rsidR="00071D1C" w:rsidRPr="00AF04FC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AF04FC">
        <w:rPr>
          <w:rFonts w:ascii="Arial LatArm" w:hAnsi="Arial LatArm"/>
          <w:sz w:val="20"/>
          <w:szCs w:val="20"/>
          <w:lang w:val="hy-AM" w:eastAsia="ru-RU"/>
        </w:rPr>
        <w:tab/>
        <w:t xml:space="preserve">8.11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Վաճառողի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կողմից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ստանձնած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պարտավորությունները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չկատա</w:t>
      </w:r>
      <w:r w:rsidRPr="00AF04FC">
        <w:rPr>
          <w:rFonts w:ascii="Arial LatArm" w:hAnsi="Arial LatArm"/>
          <w:sz w:val="20"/>
          <w:szCs w:val="20"/>
          <w:lang w:val="hy-AM" w:eastAsia="ru-RU"/>
        </w:rPr>
        <w:softHyphen/>
      </w:r>
      <w:r w:rsidRPr="00AF04FC">
        <w:rPr>
          <w:rFonts w:ascii="Arial" w:hAnsi="Arial" w:cs="Arial"/>
          <w:sz w:val="20"/>
          <w:szCs w:val="20"/>
          <w:lang w:val="hy-AM" w:eastAsia="ru-RU"/>
        </w:rPr>
        <w:t>րելու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ոչ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պատշաճ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կատարելու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հիմքով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17A6E" w:rsidRPr="00AF04FC">
        <w:rPr>
          <w:rFonts w:ascii="Arial" w:hAnsi="Arial" w:cs="Arial"/>
          <w:sz w:val="20"/>
          <w:szCs w:val="20"/>
          <w:lang w:val="hy-AM" w:eastAsia="ru-RU"/>
        </w:rPr>
        <w:t>պ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այմանագիրն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ամբողջությամբ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մասնակի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միակողմանի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լուծելու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մասին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ծանուցումը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Գնորդը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հրապարակում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www.procurement.am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հասցեով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գործող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ինտերնետային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կայքի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17A6E" w:rsidRPr="00AF04FC">
        <w:rPr>
          <w:rFonts w:ascii="Arial LatArm" w:hAnsi="Arial LatArm"/>
          <w:sz w:val="20"/>
          <w:szCs w:val="20"/>
          <w:lang w:val="hy-AM" w:eastAsia="ru-RU"/>
        </w:rPr>
        <w:t>«</w:t>
      </w:r>
      <w:r w:rsidR="00617A6E" w:rsidRPr="00AF04FC">
        <w:rPr>
          <w:rFonts w:ascii="Arial" w:hAnsi="Arial" w:cs="Arial"/>
          <w:sz w:val="20"/>
          <w:szCs w:val="20"/>
          <w:lang w:val="hy-AM" w:eastAsia="ru-RU"/>
        </w:rPr>
        <w:t>Պայմանագրերը</w:t>
      </w:r>
      <w:r w:rsidR="00617A6E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17A6E" w:rsidRPr="00AF04FC">
        <w:rPr>
          <w:rFonts w:ascii="Arial" w:hAnsi="Arial" w:cs="Arial"/>
          <w:sz w:val="20"/>
          <w:szCs w:val="20"/>
          <w:lang w:val="hy-AM" w:eastAsia="ru-RU"/>
        </w:rPr>
        <w:t>միակողմանի</w:t>
      </w:r>
      <w:r w:rsidR="00617A6E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17A6E" w:rsidRPr="00AF04FC">
        <w:rPr>
          <w:rFonts w:ascii="Arial" w:hAnsi="Arial" w:cs="Arial"/>
          <w:sz w:val="20"/>
          <w:szCs w:val="20"/>
          <w:lang w:val="hy-AM" w:eastAsia="ru-RU"/>
        </w:rPr>
        <w:t>լուծելու</w:t>
      </w:r>
      <w:r w:rsidR="00617A6E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17A6E" w:rsidRPr="00AF04FC">
        <w:rPr>
          <w:rFonts w:ascii="Arial" w:hAnsi="Arial" w:cs="Arial"/>
          <w:sz w:val="20"/>
          <w:szCs w:val="20"/>
          <w:lang w:val="hy-AM" w:eastAsia="ru-RU"/>
        </w:rPr>
        <w:t>մասին</w:t>
      </w:r>
      <w:r w:rsidR="00617A6E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617A6E" w:rsidRPr="00AF04FC">
        <w:rPr>
          <w:rFonts w:ascii="Arial" w:hAnsi="Arial" w:cs="Arial"/>
          <w:sz w:val="20"/>
          <w:szCs w:val="20"/>
          <w:lang w:val="hy-AM" w:eastAsia="ru-RU"/>
        </w:rPr>
        <w:t>ծանուցումներ</w:t>
      </w:r>
      <w:r w:rsidR="00617A6E" w:rsidRPr="00AF04FC">
        <w:rPr>
          <w:rFonts w:ascii="Arial LatArm" w:hAnsi="Arial LatArm" w:cs="Arial LatArm"/>
          <w:sz w:val="20"/>
          <w:szCs w:val="20"/>
          <w:lang w:val="hy-AM" w:eastAsia="ru-RU"/>
        </w:rPr>
        <w:t>»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բաժնում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նշելով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հրապարակման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ամսաթիվը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: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Վաճառողը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="00B64BF8" w:rsidRPr="00AF04FC">
        <w:rPr>
          <w:rFonts w:ascii="Arial" w:hAnsi="Arial" w:cs="Arial"/>
          <w:sz w:val="20"/>
          <w:szCs w:val="20"/>
          <w:lang w:val="hy-AM" w:eastAsia="ru-RU"/>
        </w:rPr>
        <w:t>պ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այմանագիրը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միակողմանի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լուծելու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վերաբերյալ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համարվում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պատշաճ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ծանուցված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ծանուցումը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սույն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կետով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սահմանված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հրապարակվելուն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հաջորդող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օրվանից</w:t>
      </w:r>
      <w:r w:rsidRPr="00AF04FC">
        <w:rPr>
          <w:rFonts w:ascii="Arial LatArm" w:hAnsi="Arial LatArm"/>
          <w:sz w:val="20"/>
          <w:szCs w:val="20"/>
          <w:lang w:val="hy-AM" w:eastAsia="ru-RU"/>
        </w:rPr>
        <w:t>: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bookmarkStart w:id="19" w:name="_Hlk23253914"/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Պայմանագիրն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ամբողջությամբ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կամ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մասնակի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միակողմանի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լուծելու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մասին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ծանուցումը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տեղեկագրում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հրապարակվելու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օրը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10B0C" w:rsidRPr="00AF04FC">
        <w:rPr>
          <w:rFonts w:ascii="Arial" w:hAnsi="Arial" w:cs="Arial"/>
          <w:sz w:val="20"/>
          <w:szCs w:val="20"/>
          <w:lang w:val="hy-AM" w:eastAsia="ru-RU"/>
        </w:rPr>
        <w:t>Գնորդը</w:t>
      </w:r>
      <w:r w:rsidR="00D10B0C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10B0C" w:rsidRPr="00AF04FC">
        <w:rPr>
          <w:rFonts w:ascii="Arial" w:hAnsi="Arial" w:cs="Arial"/>
          <w:sz w:val="20"/>
          <w:szCs w:val="20"/>
          <w:lang w:val="hy-AM" w:eastAsia="ru-RU"/>
        </w:rPr>
        <w:t>այն</w:t>
      </w:r>
      <w:r w:rsidR="00D10B0C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ուղարկվում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նաև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10B0C" w:rsidRPr="00AF04FC">
        <w:rPr>
          <w:rFonts w:ascii="Arial" w:hAnsi="Arial" w:cs="Arial"/>
          <w:sz w:val="20"/>
          <w:szCs w:val="20"/>
          <w:lang w:val="hy-AM" w:eastAsia="ru-RU"/>
        </w:rPr>
        <w:t>Վաճառողի</w:t>
      </w:r>
      <w:r w:rsidR="00D10B0C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էլեկտրոնային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323B33" w:rsidRPr="00AF04FC">
        <w:rPr>
          <w:rFonts w:ascii="Arial" w:hAnsi="Arial" w:cs="Arial"/>
          <w:sz w:val="20"/>
          <w:szCs w:val="20"/>
          <w:lang w:val="hy-AM" w:eastAsia="ru-RU"/>
        </w:rPr>
        <w:t>փոստին</w:t>
      </w:r>
      <w:r w:rsidR="00323B33" w:rsidRPr="00AF04FC">
        <w:rPr>
          <w:rFonts w:ascii="Arial LatArm" w:hAnsi="Arial LatArm"/>
          <w:sz w:val="20"/>
          <w:szCs w:val="20"/>
          <w:lang w:val="hy-AM" w:eastAsia="ru-RU"/>
        </w:rPr>
        <w:t>:</w:t>
      </w:r>
      <w:bookmarkEnd w:id="19"/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  8.12</w:t>
      </w:r>
      <w:r w:rsidRPr="00AF04FC">
        <w:rPr>
          <w:rFonts w:ascii="Arial LatArm" w:hAnsi="Arial LatArm"/>
          <w:sz w:val="20"/>
          <w:szCs w:val="20"/>
          <w:lang w:val="hy-AM" w:eastAsia="ru-RU"/>
        </w:rPr>
        <w:tab/>
      </w:r>
      <w:r w:rsidRPr="00AF04FC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կապակցությամբ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ծագած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վեճերը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լուծվում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են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բանակցությունների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միջոցով։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Համաձայնություն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ձեռք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չբերելու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դեպքում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վեճերը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լուծվում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են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դատական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կարգով։</w:t>
      </w:r>
    </w:p>
    <w:p w:rsidR="00071D1C" w:rsidRPr="00AF04FC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8.13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Պայմանագիրը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կազմված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____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էջից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կնքվում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երկու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օրինակից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որոնք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ունեն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հավասարազոր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իրավաբանական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ուժ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յուրաքանչյուր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կողմին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տրվում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մեկական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օրինակ։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N 1, N 2, N 3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և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N </w:t>
      </w:r>
      <w:r w:rsidR="00B64BF8" w:rsidRPr="00AF04FC">
        <w:rPr>
          <w:rFonts w:ascii="Arial LatArm" w:hAnsi="Arial LatArm"/>
          <w:sz w:val="20"/>
          <w:szCs w:val="20"/>
          <w:lang w:val="hy-AM" w:eastAsia="ru-RU"/>
        </w:rPr>
        <w:t>3.1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հավելվածները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համարվում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են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B64BF8" w:rsidRPr="00AF04FC">
        <w:rPr>
          <w:rFonts w:ascii="Arial" w:hAnsi="Arial" w:cs="Arial"/>
          <w:sz w:val="20"/>
          <w:szCs w:val="20"/>
          <w:lang w:val="hy-AM" w:eastAsia="ru-RU"/>
        </w:rPr>
        <w:t>պ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այմանագրի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անբաժանելի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մասը։</w:t>
      </w:r>
    </w:p>
    <w:p w:rsidR="00071D1C" w:rsidRPr="00AF04FC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  8.14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հետ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կապված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հարաբերությունների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նկատմամբ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կիրառվում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Հայաստանի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Հանրապետության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իրավունքը։</w:t>
      </w:r>
    </w:p>
    <w:p w:rsidR="00071D1C" w:rsidRPr="00AF04FC" w:rsidRDefault="00071D1C" w:rsidP="00EF3662">
      <w:pPr>
        <w:ind w:firstLine="567"/>
        <w:jc w:val="both"/>
        <w:rPr>
          <w:rFonts w:ascii="Arial LatArm" w:hAnsi="Arial LatArm"/>
          <w:sz w:val="20"/>
          <w:szCs w:val="20"/>
          <w:lang w:val="hy-AM" w:eastAsia="ru-RU"/>
        </w:rPr>
      </w:pPr>
      <w:r w:rsidRPr="00AF04FC">
        <w:rPr>
          <w:rFonts w:ascii="Arial LatArm" w:hAnsi="Arial LatArm"/>
          <w:sz w:val="20"/>
          <w:szCs w:val="20"/>
          <w:lang w:val="hy-AM" w:eastAsia="ru-RU"/>
        </w:rPr>
        <w:tab/>
        <w:t xml:space="preserve">8.15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Պայմանագրով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նախատեսված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ապրանքների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մատակարարումն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իրականացվում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այդ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նպատակով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միջոցների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առկայության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և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դրա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հիման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վրա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կողմերի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միջև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համապատաս</w:t>
      </w:r>
      <w:r w:rsidR="00700C81" w:rsidRPr="00AF04FC">
        <w:rPr>
          <w:rFonts w:ascii="Arial" w:hAnsi="Arial" w:cs="Arial"/>
          <w:sz w:val="20"/>
          <w:szCs w:val="20"/>
          <w:lang w:val="hy-AM" w:eastAsia="ru-RU"/>
        </w:rPr>
        <w:t>խ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ան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համաձայնագրի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կնքման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միջոցով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: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Պայմանագիրը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լուծվում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եթե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այն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կնքելու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օրվան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հաջորդող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վեց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ամսվա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ընթացքում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այդ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նպատակով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կատարման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համար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միջոցներ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չեն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նախատեսվում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: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Եթե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պ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այմանագրի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կատարման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համար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հատկացված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միջոցների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չափը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գերազանցում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գնումների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բազային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միավորի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A1B95" w:rsidRPr="00AF04FC">
        <w:rPr>
          <w:rFonts w:ascii="Arial" w:hAnsi="Arial" w:cs="Arial"/>
          <w:sz w:val="20"/>
          <w:szCs w:val="20"/>
          <w:lang w:val="hy-AM" w:eastAsia="ru-RU"/>
        </w:rPr>
        <w:t>տասնապատիկը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ապա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Գնորդի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կողմից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համաձայնագիր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կկնքվի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եթե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Վաճառողի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կողմից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տուժանքի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ձևով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ներկայացված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A1B95" w:rsidRPr="00AF04FC">
        <w:rPr>
          <w:rFonts w:ascii="Arial" w:hAnsi="Arial" w:cs="Arial"/>
          <w:sz w:val="20"/>
          <w:szCs w:val="20"/>
          <w:lang w:val="hy-AM" w:eastAsia="ru-RU"/>
        </w:rPr>
        <w:t>որակավորման</w:t>
      </w:r>
      <w:r w:rsidR="009A1B95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A1B95" w:rsidRPr="00AF04FC">
        <w:rPr>
          <w:rFonts w:ascii="Arial" w:hAnsi="Arial" w:cs="Arial"/>
          <w:sz w:val="20"/>
          <w:szCs w:val="20"/>
          <w:lang w:val="hy-AM" w:eastAsia="ru-RU"/>
        </w:rPr>
        <w:t>և</w:t>
      </w:r>
      <w:r w:rsidR="009A1B95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DC567F" w:rsidRPr="00AF04FC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="00DC567F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ապահովում</w:t>
      </w:r>
      <w:r w:rsidR="009A1B95" w:rsidRPr="00AF04FC">
        <w:rPr>
          <w:rFonts w:ascii="Arial" w:hAnsi="Arial" w:cs="Arial"/>
          <w:sz w:val="20"/>
          <w:szCs w:val="20"/>
          <w:lang w:val="hy-AM" w:eastAsia="ru-RU"/>
        </w:rPr>
        <w:t>ներ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նախատեսված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ֆինանսական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միջոցների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չափով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փոխարինվում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բանկային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երաշխիքով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կանխիկ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փողով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`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հաշվի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առնելով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ՀՀ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կառավարության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2017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թվականի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մայիսի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4-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ի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N 526-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Ն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որոշման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N 1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հավելվածի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 LatArm" w:hAnsi="Arial LatArm"/>
          <w:sz w:val="20"/>
          <w:szCs w:val="20"/>
          <w:lang w:val="hy-AM" w:eastAsia="ru-RU"/>
        </w:rPr>
        <w:t>32-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րդ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կետի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A1B95" w:rsidRPr="00AF04FC">
        <w:rPr>
          <w:rFonts w:ascii="Arial LatArm" w:hAnsi="Arial LatArm"/>
          <w:sz w:val="20"/>
          <w:szCs w:val="20"/>
          <w:lang w:val="hy-AM" w:eastAsia="ru-RU"/>
        </w:rPr>
        <w:t>17</w:t>
      </w:r>
      <w:r w:rsidRPr="00AF04FC">
        <w:rPr>
          <w:rFonts w:ascii="Arial LatArm" w:hAnsi="Arial LatArm"/>
          <w:sz w:val="20"/>
          <w:szCs w:val="20"/>
          <w:lang w:val="hy-AM" w:eastAsia="ru-RU"/>
        </w:rPr>
        <w:t>-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րդ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ենթակետի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 LatArm" w:hAnsi="Arial LatArm" w:cs="Arial LatArm"/>
          <w:sz w:val="20"/>
          <w:szCs w:val="20"/>
          <w:lang w:val="hy-AM" w:eastAsia="ru-RU"/>
        </w:rPr>
        <w:t>«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բ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պարբերության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պահանջները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: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Ընդ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որում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Վաճառողը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համաձայնագիրը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կնքում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,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իսկ</w:t>
      </w:r>
      <w:r w:rsidR="008061D6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տուժանքի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ձևով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ներկայացված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B84F37" w:rsidRPr="00AF04FC">
        <w:rPr>
          <w:rFonts w:ascii="Arial" w:hAnsi="Arial" w:cs="Arial"/>
          <w:sz w:val="20"/>
          <w:szCs w:val="20"/>
          <w:lang w:val="hy-AM" w:eastAsia="ru-RU"/>
        </w:rPr>
        <w:t>որակավորման</w:t>
      </w:r>
      <w:r w:rsidR="00B84F37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B84F37" w:rsidRPr="00AF04FC">
        <w:rPr>
          <w:rFonts w:ascii="Arial" w:hAnsi="Arial" w:cs="Arial"/>
          <w:sz w:val="20"/>
          <w:szCs w:val="20"/>
          <w:lang w:val="hy-AM" w:eastAsia="ru-RU"/>
        </w:rPr>
        <w:t>և</w:t>
      </w:r>
      <w:r w:rsidR="00B84F37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920009" w:rsidRPr="00AF04FC">
        <w:rPr>
          <w:rFonts w:ascii="Arial" w:hAnsi="Arial" w:cs="Arial"/>
          <w:sz w:val="20"/>
          <w:szCs w:val="20"/>
          <w:lang w:val="hy-AM" w:eastAsia="ru-RU"/>
        </w:rPr>
        <w:t>պայմանագրի</w:t>
      </w:r>
      <w:r w:rsidR="00920009"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ապահով</w:t>
      </w:r>
      <w:r w:rsidR="00B84F37" w:rsidRPr="00AF04FC">
        <w:rPr>
          <w:rFonts w:ascii="Arial" w:hAnsi="Arial" w:cs="Arial"/>
          <w:sz w:val="20"/>
          <w:szCs w:val="20"/>
          <w:lang w:val="hy-AM" w:eastAsia="ru-RU"/>
        </w:rPr>
        <w:t>ումների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փոխարինման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դեպքում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նաև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նոր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ապահով</w:t>
      </w:r>
      <w:r w:rsidR="00B84F37" w:rsidRPr="00AF04FC">
        <w:rPr>
          <w:rFonts w:ascii="Arial" w:hAnsi="Arial" w:cs="Arial"/>
          <w:sz w:val="20"/>
          <w:szCs w:val="20"/>
          <w:lang w:val="hy-AM" w:eastAsia="ru-RU"/>
        </w:rPr>
        <w:t>ներ</w:t>
      </w:r>
      <w:r w:rsidR="00FE2467" w:rsidRPr="00AF04FC">
        <w:rPr>
          <w:rFonts w:ascii="Arial" w:hAnsi="Arial" w:cs="Arial"/>
          <w:sz w:val="20"/>
          <w:szCs w:val="20"/>
          <w:lang w:val="hy-AM" w:eastAsia="ru-RU"/>
        </w:rPr>
        <w:t>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Գնորդին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ներկայացնում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համաձայնագիր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կնքելու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ծանուցումը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ստանալու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օրվանից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տասնհինգ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աշխատանքային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օրվա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ընթացքում։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Հակառակ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դեպքում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="005A1236" w:rsidRPr="00AF04FC">
        <w:rPr>
          <w:rFonts w:ascii="Arial" w:hAnsi="Arial" w:cs="Arial"/>
          <w:sz w:val="20"/>
          <w:szCs w:val="20"/>
          <w:lang w:val="hy-AM" w:eastAsia="ru-RU"/>
        </w:rPr>
        <w:t>պ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այմանագիրը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Գնորդի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կողմից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միակողմանիորեն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լուծվում</w:t>
      </w:r>
      <w:r w:rsidRPr="00AF04FC">
        <w:rPr>
          <w:rFonts w:ascii="Arial LatArm" w:hAnsi="Arial LatArm"/>
          <w:sz w:val="20"/>
          <w:szCs w:val="20"/>
          <w:lang w:val="hy-AM"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val="hy-AM" w:eastAsia="ru-RU"/>
        </w:rPr>
        <w:t>է</w:t>
      </w:r>
      <w:r w:rsidRPr="00AF04FC">
        <w:rPr>
          <w:rFonts w:ascii="Arial LatArm" w:hAnsi="Arial LatArm"/>
          <w:sz w:val="20"/>
          <w:szCs w:val="20"/>
          <w:lang w:val="hy-AM" w:eastAsia="ru-RU"/>
        </w:rPr>
        <w:t>:</w:t>
      </w:r>
      <w:r w:rsidR="00383BC3" w:rsidRPr="00AF04FC">
        <w:rPr>
          <w:rFonts w:ascii="Arial LatArm" w:hAnsi="Arial LatArm"/>
          <w:sz w:val="20"/>
          <w:szCs w:val="20"/>
          <w:vertAlign w:val="superscript"/>
          <w:lang w:val="hy-AM" w:eastAsia="ru-RU"/>
        </w:rPr>
        <w:t>24</w:t>
      </w:r>
      <w:r w:rsidR="004D28BA" w:rsidRPr="00AF04FC">
        <w:rPr>
          <w:rStyle w:val="af5"/>
          <w:rFonts w:ascii="Arial LatArm" w:hAnsi="Arial LatArm"/>
          <w:color w:val="FFFFFF"/>
          <w:sz w:val="20"/>
          <w:szCs w:val="20"/>
          <w:lang w:val="hy-AM" w:eastAsia="ru-RU"/>
        </w:rPr>
        <w:footnoteReference w:id="14"/>
      </w:r>
    </w:p>
    <w:p w:rsidR="00287761" w:rsidRPr="00450327" w:rsidRDefault="00287761" w:rsidP="00287761">
      <w:pPr>
        <w:tabs>
          <w:tab w:val="left" w:pos="1276"/>
        </w:tabs>
        <w:jc w:val="both"/>
        <w:rPr>
          <w:rFonts w:ascii="Arial" w:hAnsi="Arial" w:cs="Arial"/>
          <w:color w:val="FF0000"/>
          <w:sz w:val="22"/>
          <w:u w:val="single"/>
          <w:lang w:val="hy-AM"/>
        </w:rPr>
      </w:pPr>
      <w:r w:rsidRPr="00450327">
        <w:rPr>
          <w:rFonts w:ascii="Arial LatArm" w:hAnsi="Arial LatArm" w:cs="Sylfaen"/>
          <w:color w:val="FF0000"/>
          <w:sz w:val="22"/>
          <w:u w:val="single"/>
          <w:lang w:val="hy-AM"/>
        </w:rPr>
        <w:t xml:space="preserve">8.16 </w:t>
      </w:r>
      <w:r>
        <w:rPr>
          <w:rFonts w:ascii="Arial" w:hAnsi="Arial" w:cs="Arial"/>
          <w:color w:val="FF0000"/>
          <w:sz w:val="22"/>
          <w:u w:val="single"/>
          <w:lang w:val="hy-AM"/>
        </w:rPr>
        <w:t>Սույն պայմանագ</w:t>
      </w:r>
      <w:r w:rsidRPr="00450327">
        <w:rPr>
          <w:rFonts w:ascii="Arial" w:hAnsi="Arial" w:cs="Arial"/>
          <w:color w:val="FF0000"/>
          <w:sz w:val="22"/>
          <w:u w:val="single"/>
          <w:lang w:val="hy-AM"/>
        </w:rPr>
        <w:t>իրը կնքվում է հաշվի առնելով Հայաստանի Հանրապետության Քաղաքացիական օրենսգրքի 441 հոդվածի պահանջները և պայմանները:</w:t>
      </w:r>
    </w:p>
    <w:p w:rsidR="00071D1C" w:rsidRPr="00287761" w:rsidRDefault="00071D1C" w:rsidP="00287761">
      <w:pPr>
        <w:tabs>
          <w:tab w:val="left" w:pos="1276"/>
        </w:tabs>
        <w:jc w:val="both"/>
        <w:rPr>
          <w:rFonts w:ascii="Arial LatArm" w:hAnsi="Arial LatArm" w:cs="Sylfaen"/>
          <w:sz w:val="20"/>
          <w:u w:val="single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b/>
          <w:sz w:val="20"/>
          <w:lang w:val="hy-AM"/>
        </w:rPr>
      </w:pPr>
      <w:r w:rsidRPr="00AF04FC">
        <w:rPr>
          <w:rFonts w:ascii="Arial LatArm" w:hAnsi="Arial LatArm"/>
          <w:b/>
          <w:sz w:val="20"/>
          <w:lang w:val="hy-AM"/>
        </w:rPr>
        <w:t xml:space="preserve">10. </w:t>
      </w:r>
      <w:r w:rsidRPr="00AF04FC">
        <w:rPr>
          <w:rFonts w:ascii="Arial" w:hAnsi="Arial" w:cs="Arial"/>
          <w:b/>
          <w:sz w:val="20"/>
          <w:lang w:val="hy-AM"/>
        </w:rPr>
        <w:t>Կողմերի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հասցեները</w:t>
      </w:r>
      <w:r w:rsidRPr="00AF04FC">
        <w:rPr>
          <w:rFonts w:ascii="Arial LatArm" w:hAnsi="Arial LatArm"/>
          <w:b/>
          <w:sz w:val="20"/>
          <w:lang w:val="hy-AM"/>
        </w:rPr>
        <w:t xml:space="preserve">, </w:t>
      </w:r>
      <w:r w:rsidRPr="00AF04FC">
        <w:rPr>
          <w:rFonts w:ascii="Arial" w:hAnsi="Arial" w:cs="Arial"/>
          <w:b/>
          <w:sz w:val="20"/>
          <w:lang w:val="hy-AM"/>
        </w:rPr>
        <w:t>բանկային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վավերապայմանները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և</w:t>
      </w:r>
      <w:r w:rsidRPr="00AF04FC">
        <w:rPr>
          <w:rFonts w:ascii="Arial LatArm" w:hAnsi="Arial LatArm"/>
          <w:b/>
          <w:sz w:val="20"/>
          <w:lang w:val="hy-AM"/>
        </w:rPr>
        <w:t xml:space="preserve"> </w:t>
      </w:r>
      <w:r w:rsidRPr="00AF04FC">
        <w:rPr>
          <w:rFonts w:ascii="Arial" w:hAnsi="Arial" w:cs="Arial"/>
          <w:b/>
          <w:sz w:val="20"/>
          <w:lang w:val="hy-AM"/>
        </w:rPr>
        <w:t>ստորագրությունները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 xml:space="preserve"> </w:t>
      </w: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ind w:firstLine="709"/>
        <w:jc w:val="both"/>
        <w:rPr>
          <w:rFonts w:ascii="Arial LatArm" w:hAnsi="Arial LatArm"/>
          <w:sz w:val="20"/>
          <w:lang w:val="hy-AM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AF04FC" w:rsidTr="0016519F">
        <w:tc>
          <w:tcPr>
            <w:tcW w:w="4536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Sylfaen"/>
                <w:b/>
                <w:bCs/>
                <w:lang w:val="nb-NO"/>
              </w:rPr>
            </w:pPr>
            <w:r w:rsidRPr="00AF04FC">
              <w:rPr>
                <w:rFonts w:ascii="Arial" w:hAnsi="Arial" w:cs="Arial"/>
                <w:b/>
                <w:bCs/>
                <w:lang w:val="nb-NO"/>
              </w:rPr>
              <w:t>ԳՆՈՐԴ</w:t>
            </w:r>
          </w:p>
          <w:p w:rsidR="00BB771A" w:rsidRPr="00225475" w:rsidRDefault="00FB1897" w:rsidP="00BB771A">
            <w:pPr>
              <w:jc w:val="center"/>
              <w:rPr>
                <w:rFonts w:ascii="Arial LatArm" w:hAnsi="Arial LatArm"/>
                <w:sz w:val="22"/>
                <w:szCs w:val="22"/>
                <w:lang w:val="hy-AM"/>
              </w:rPr>
            </w:pPr>
            <w:r w:rsidRPr="006C50D5">
              <w:rPr>
                <w:rFonts w:ascii="Sylfaen" w:hAnsi="Sylfaen"/>
                <w:sz w:val="22"/>
                <w:szCs w:val="22"/>
                <w:lang w:val="hy-AM"/>
              </w:rPr>
              <w:t>Արարատ</w:t>
            </w:r>
            <w:r w:rsidRPr="00FB1897">
              <w:rPr>
                <w:rFonts w:ascii="Sylfaen" w:hAnsi="Sylfaen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/>
                <w:sz w:val="22"/>
                <w:szCs w:val="22"/>
                <w:lang w:val="hy-AM"/>
              </w:rPr>
              <w:t>գյուղի</w:t>
            </w:r>
            <w:r w:rsidRPr="00FB1897">
              <w:rPr>
                <w:rFonts w:ascii="Sylfaen" w:hAnsi="Sylfaen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/>
                <w:sz w:val="22"/>
                <w:szCs w:val="22"/>
                <w:lang w:val="hy-AM"/>
              </w:rPr>
              <w:t>մանկապարտեղ</w:t>
            </w:r>
            <w:r w:rsidRPr="00FB1897">
              <w:rPr>
                <w:rFonts w:ascii="Sylfaen" w:hAnsi="Sylfaen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/>
                <w:sz w:val="22"/>
                <w:szCs w:val="22"/>
                <w:lang w:val="hy-AM"/>
              </w:rPr>
              <w:t>ՀՈԱԿ</w:t>
            </w:r>
            <w:r w:rsidR="00BB771A"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գ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>.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Արարատ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Ռ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>.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Վարդանյան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>1</w:t>
            </w:r>
            <w:r w:rsidR="00BB771A"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="00BB771A" w:rsidRPr="00225475">
              <w:rPr>
                <w:rFonts w:ascii="Arial" w:hAnsi="Arial" w:cs="Arial"/>
                <w:sz w:val="22"/>
                <w:szCs w:val="22"/>
                <w:lang w:val="hy-AM"/>
              </w:rPr>
              <w:t>ՀՎՀ</w:t>
            </w:r>
            <w:r>
              <w:rPr>
                <w:rFonts w:ascii="Arial" w:hAnsi="Arial" w:cs="Arial"/>
                <w:sz w:val="22"/>
                <w:szCs w:val="22"/>
                <w:lang w:val="hy-AM"/>
              </w:rPr>
              <w:t>04104639</w:t>
            </w:r>
            <w:r w:rsidR="00BB771A"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="00BB771A" w:rsidRPr="00225475">
              <w:rPr>
                <w:rFonts w:ascii="Arial" w:hAnsi="Arial" w:cs="Arial"/>
                <w:sz w:val="22"/>
                <w:szCs w:val="22"/>
                <w:lang w:val="hy-AM"/>
              </w:rPr>
              <w:t>Հ</w:t>
            </w:r>
            <w:r w:rsidR="00BB771A" w:rsidRPr="00225475">
              <w:rPr>
                <w:rFonts w:ascii="Arial LatArm" w:hAnsi="Arial LatArm"/>
                <w:sz w:val="22"/>
                <w:szCs w:val="22"/>
                <w:lang w:val="hy-AM"/>
              </w:rPr>
              <w:t>/</w:t>
            </w:r>
            <w:r w:rsidR="00BB771A" w:rsidRPr="00225475">
              <w:rPr>
                <w:rFonts w:ascii="Arial" w:hAnsi="Arial" w:cs="Arial"/>
                <w:sz w:val="22"/>
                <w:szCs w:val="22"/>
                <w:lang w:val="hy-AM"/>
              </w:rPr>
              <w:t>Հ</w:t>
            </w:r>
            <w:r w:rsidR="00BB771A"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</w:t>
            </w:r>
            <w:r w:rsidRPr="00FB1897">
              <w:rPr>
                <w:rFonts w:ascii="Arial LatArm" w:hAnsi="Arial LatArm"/>
                <w:sz w:val="22"/>
                <w:szCs w:val="22"/>
                <w:lang w:val="nb-NO"/>
              </w:rPr>
              <w:t>220399690076000</w:t>
            </w:r>
            <w:r w:rsidR="00BB771A"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ԱԿԲԱ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ԿՐԵԴԻՏ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ԱԳՐԻԿՈԼ</w:t>
            </w:r>
          </w:p>
          <w:p w:rsidR="00071D1C" w:rsidRPr="00AF04FC" w:rsidRDefault="00071D1C" w:rsidP="00EF3662">
            <w:pPr>
              <w:rPr>
                <w:rFonts w:ascii="Arial LatArm" w:hAnsi="Arial LatArm"/>
                <w:lang w:val="hy-AM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  <w:r w:rsidRPr="00AF04FC">
              <w:rPr>
                <w:rFonts w:ascii="Arial LatArm" w:hAnsi="Arial LatArm"/>
                <w:lang w:val="hy-AM"/>
              </w:rPr>
              <w:t>---------------------------------</w:t>
            </w:r>
          </w:p>
          <w:p w:rsidR="00071D1C" w:rsidRPr="005E6380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E6380">
              <w:rPr>
                <w:rFonts w:ascii="Arial LatArm" w:hAnsi="Arial LatArm"/>
                <w:sz w:val="18"/>
                <w:szCs w:val="18"/>
                <w:lang w:val="hy-AM"/>
              </w:rPr>
              <w:lastRenderedPageBreak/>
              <w:t>/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ստորագրություն</w:t>
            </w:r>
            <w:r w:rsidRPr="005E638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Կ</w:t>
            </w:r>
            <w:r w:rsidRPr="00AF04FC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</w:p>
        </w:tc>
        <w:tc>
          <w:tcPr>
            <w:tcW w:w="4343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Sylfaen"/>
                <w:b/>
                <w:bCs/>
                <w:lang w:val="hy-AM"/>
              </w:rPr>
            </w:pPr>
            <w:r w:rsidRPr="00AF04FC">
              <w:rPr>
                <w:rFonts w:ascii="Arial" w:hAnsi="Arial" w:cs="Arial"/>
                <w:b/>
                <w:bCs/>
                <w:lang w:val="hy-AM"/>
              </w:rPr>
              <w:t>ՎԱՃԱՌՈՂ</w:t>
            </w: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lang w:val="hy-AM"/>
              </w:rPr>
            </w:pPr>
            <w:r w:rsidRPr="00AF04FC">
              <w:rPr>
                <w:rFonts w:ascii="Arial LatArm" w:hAnsi="Arial LatArm"/>
                <w:lang w:val="hy-AM"/>
              </w:rPr>
              <w:t>---------------------------------</w:t>
            </w: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 LatArm" w:hAnsi="Arial LatArm"/>
                <w:sz w:val="18"/>
                <w:szCs w:val="18"/>
              </w:rPr>
              <w:t>/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ստորագրություն</w:t>
            </w:r>
            <w:r w:rsidRPr="00AF04FC">
              <w:rPr>
                <w:rFonts w:ascii="Arial LatArm" w:hAnsi="Arial LatArm"/>
                <w:sz w:val="18"/>
                <w:szCs w:val="18"/>
              </w:rPr>
              <w:t>/</w:t>
            </w: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2"/>
                <w:szCs w:val="22"/>
                <w:lang w:val="hy-AM"/>
              </w:rPr>
            </w:pP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Կ</w:t>
            </w:r>
            <w:r w:rsidRPr="00AF04FC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Տ</w:t>
            </w:r>
          </w:p>
        </w:tc>
      </w:tr>
    </w:tbl>
    <w:p w:rsidR="00071D1C" w:rsidRPr="00AF04FC" w:rsidRDefault="00071D1C" w:rsidP="00EF3662">
      <w:pPr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ind w:firstLine="720"/>
        <w:jc w:val="both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i/>
          <w:sz w:val="20"/>
          <w:lang w:val="hy-AM"/>
        </w:rPr>
        <w:t>Անհրաժեշտության</w:t>
      </w:r>
      <w:r w:rsidRPr="00AF04FC">
        <w:rPr>
          <w:rFonts w:ascii="Arial LatArm" w:hAnsi="Arial LatArm" w:cs="Sylfaen"/>
          <w:i/>
          <w:sz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lang w:val="hy-AM"/>
        </w:rPr>
        <w:t>դեպքում</w:t>
      </w:r>
      <w:r w:rsidRPr="00AF04FC">
        <w:rPr>
          <w:rFonts w:ascii="Arial LatArm" w:hAnsi="Arial LatArm" w:cs="Sylfaen"/>
          <w:i/>
          <w:sz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lang w:val="hy-AM"/>
        </w:rPr>
        <w:t>պայմանագրում</w:t>
      </w:r>
      <w:r w:rsidRPr="00AF04FC">
        <w:rPr>
          <w:rFonts w:ascii="Arial LatArm" w:hAnsi="Arial LatArm" w:cs="Sylfaen"/>
          <w:i/>
          <w:sz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lang w:val="hy-AM"/>
        </w:rPr>
        <w:t>կարող</w:t>
      </w:r>
      <w:r w:rsidRPr="00AF04FC">
        <w:rPr>
          <w:rFonts w:ascii="Arial LatArm" w:hAnsi="Arial LatArm" w:cs="Sylfaen"/>
          <w:i/>
          <w:sz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lang w:val="hy-AM"/>
        </w:rPr>
        <w:t>են</w:t>
      </w:r>
      <w:r w:rsidRPr="00AF04FC">
        <w:rPr>
          <w:rFonts w:ascii="Arial LatArm" w:hAnsi="Arial LatArm" w:cs="Sylfaen"/>
          <w:i/>
          <w:sz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lang w:val="hy-AM"/>
        </w:rPr>
        <w:t>ներառվել</w:t>
      </w:r>
      <w:r w:rsidRPr="00AF04FC">
        <w:rPr>
          <w:rFonts w:ascii="Arial LatArm" w:hAnsi="Arial LatArm" w:cs="Sylfaen"/>
          <w:i/>
          <w:sz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lang w:val="hy-AM"/>
        </w:rPr>
        <w:t>ՀՀ</w:t>
      </w:r>
      <w:r w:rsidRPr="00AF04FC">
        <w:rPr>
          <w:rFonts w:ascii="Arial LatArm" w:hAnsi="Arial LatArm" w:cs="Sylfaen"/>
          <w:i/>
          <w:sz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lang w:val="hy-AM"/>
        </w:rPr>
        <w:t>օրենսդրությանը</w:t>
      </w:r>
      <w:r w:rsidRPr="00AF04FC">
        <w:rPr>
          <w:rFonts w:ascii="Arial LatArm" w:hAnsi="Arial LatArm" w:cs="Sylfaen"/>
          <w:i/>
          <w:sz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lang w:val="hy-AM"/>
        </w:rPr>
        <w:t>չհակասող</w:t>
      </w:r>
      <w:r w:rsidRPr="00AF04FC">
        <w:rPr>
          <w:rFonts w:ascii="Arial LatArm" w:hAnsi="Arial LatArm" w:cs="Sylfaen"/>
          <w:i/>
          <w:sz w:val="20"/>
          <w:lang w:val="hy-AM"/>
        </w:rPr>
        <w:t xml:space="preserve"> </w:t>
      </w:r>
      <w:r w:rsidRPr="00AF04FC">
        <w:rPr>
          <w:rFonts w:ascii="Arial" w:hAnsi="Arial" w:cs="Arial"/>
          <w:i/>
          <w:sz w:val="20"/>
          <w:lang w:val="hy-AM"/>
        </w:rPr>
        <w:t>դրույթներ։</w:t>
      </w:r>
    </w:p>
    <w:p w:rsidR="00071D1C" w:rsidRPr="00AF04FC" w:rsidRDefault="00071D1C" w:rsidP="00EF3662">
      <w:pPr>
        <w:tabs>
          <w:tab w:val="left" w:pos="1276"/>
        </w:tabs>
        <w:ind w:firstLine="720"/>
        <w:jc w:val="both"/>
        <w:rPr>
          <w:rFonts w:ascii="Arial LatArm" w:hAnsi="Arial LatArm" w:cs="Sylfaen"/>
          <w:sz w:val="20"/>
          <w:u w:val="single"/>
          <w:lang w:val="hy-AM"/>
        </w:rPr>
      </w:pPr>
    </w:p>
    <w:p w:rsidR="00071D1C" w:rsidRPr="00AF04FC" w:rsidRDefault="00071D1C" w:rsidP="00EF3662">
      <w:pPr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jc w:val="right"/>
        <w:rPr>
          <w:rFonts w:ascii="Arial LatArm" w:hAnsi="Arial LatArm"/>
          <w:sz w:val="20"/>
          <w:lang w:val="hy-AM"/>
        </w:rPr>
        <w:sectPr w:rsidR="00071D1C" w:rsidRPr="00AF04FC" w:rsidSect="00536BFB">
          <w:pgSz w:w="11906" w:h="16838" w:code="9"/>
          <w:pgMar w:top="720" w:right="662" w:bottom="533" w:left="1138" w:header="562" w:footer="562" w:gutter="0"/>
          <w:cols w:space="720"/>
        </w:sectPr>
      </w:pPr>
    </w:p>
    <w:p w:rsidR="00071D1C" w:rsidRPr="00AF04FC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AF04FC">
        <w:rPr>
          <w:rFonts w:ascii="Arial" w:hAnsi="Arial" w:cs="Arial"/>
          <w:i/>
          <w:sz w:val="18"/>
          <w:lang w:val="hy-AM"/>
        </w:rPr>
        <w:lastRenderedPageBreak/>
        <w:t>Հավելված</w:t>
      </w:r>
      <w:r w:rsidRPr="00AF04FC">
        <w:rPr>
          <w:rFonts w:ascii="Arial LatArm" w:hAnsi="Arial LatArm"/>
          <w:i/>
          <w:sz w:val="18"/>
          <w:lang w:val="hy-AM"/>
        </w:rPr>
        <w:t xml:space="preserve"> N 1</w:t>
      </w:r>
    </w:p>
    <w:p w:rsidR="00071D1C" w:rsidRPr="00AF04FC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AF04FC">
        <w:rPr>
          <w:rFonts w:ascii="Arial LatArm" w:hAnsi="Arial LatArm"/>
          <w:i/>
          <w:sz w:val="18"/>
          <w:lang w:val="hy-AM"/>
        </w:rPr>
        <w:t xml:space="preserve">«         »              20  </w:t>
      </w:r>
      <w:r w:rsidRPr="00AF04FC">
        <w:rPr>
          <w:rFonts w:ascii="Arial" w:hAnsi="Arial" w:cs="Arial"/>
          <w:i/>
          <w:sz w:val="18"/>
          <w:lang w:val="hy-AM"/>
        </w:rPr>
        <w:t>թ</w:t>
      </w:r>
      <w:r w:rsidRPr="00AF04FC">
        <w:rPr>
          <w:rFonts w:ascii="Arial LatArm" w:hAnsi="Arial LatArm"/>
          <w:i/>
          <w:sz w:val="18"/>
          <w:lang w:val="hy-AM"/>
        </w:rPr>
        <w:t xml:space="preserve">. </w:t>
      </w:r>
      <w:r w:rsidRPr="00AF04FC">
        <w:rPr>
          <w:rFonts w:ascii="Arial" w:hAnsi="Arial" w:cs="Arial"/>
          <w:i/>
          <w:sz w:val="18"/>
          <w:lang w:val="hy-AM"/>
        </w:rPr>
        <w:t>կնքված</w:t>
      </w:r>
      <w:r w:rsidRPr="00AF04FC">
        <w:rPr>
          <w:rFonts w:ascii="Arial LatArm" w:hAnsi="Arial LatArm"/>
          <w:i/>
          <w:sz w:val="18"/>
          <w:lang w:val="hy-AM"/>
        </w:rPr>
        <w:t xml:space="preserve"> </w:t>
      </w:r>
    </w:p>
    <w:p w:rsidR="00071D1C" w:rsidRPr="00AF04FC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AF04FC">
        <w:rPr>
          <w:rFonts w:ascii="Arial LatArm" w:hAnsi="Arial LatArm"/>
          <w:i/>
          <w:sz w:val="18"/>
          <w:lang w:val="hy-AM"/>
        </w:rPr>
        <w:t xml:space="preserve">                      </w:t>
      </w:r>
      <w:r w:rsidRPr="00AF04FC">
        <w:rPr>
          <w:rFonts w:ascii="Arial" w:hAnsi="Arial" w:cs="Arial"/>
          <w:i/>
          <w:sz w:val="18"/>
          <w:lang w:val="hy-AM"/>
        </w:rPr>
        <w:t>ծածկագրով</w:t>
      </w:r>
      <w:r w:rsidRPr="00AF04FC">
        <w:rPr>
          <w:rFonts w:ascii="Arial LatArm" w:hAnsi="Arial LatArm"/>
          <w:i/>
          <w:sz w:val="18"/>
          <w:lang w:val="hy-AM"/>
        </w:rPr>
        <w:t xml:space="preserve"> </w:t>
      </w:r>
      <w:r w:rsidRPr="00AF04FC">
        <w:rPr>
          <w:rFonts w:ascii="Arial" w:hAnsi="Arial" w:cs="Arial"/>
          <w:i/>
          <w:sz w:val="18"/>
          <w:lang w:val="hy-AM"/>
        </w:rPr>
        <w:t>պայմանագրի</w:t>
      </w:r>
    </w:p>
    <w:p w:rsidR="00071D1C" w:rsidRPr="00AF04FC" w:rsidRDefault="00071D1C" w:rsidP="00EF3662">
      <w:pPr>
        <w:jc w:val="center"/>
        <w:rPr>
          <w:rFonts w:ascii="Arial LatArm" w:hAnsi="Arial LatArm"/>
          <w:sz w:val="18"/>
          <w:lang w:val="hy-AM"/>
        </w:rPr>
      </w:pPr>
    </w:p>
    <w:p w:rsidR="00071D1C" w:rsidRPr="00AF04FC" w:rsidRDefault="00071D1C" w:rsidP="00EF3662">
      <w:pPr>
        <w:jc w:val="center"/>
        <w:rPr>
          <w:rFonts w:ascii="Arial LatArm" w:hAnsi="Arial LatArm"/>
          <w:sz w:val="20"/>
          <w:lang w:val="hy-AM"/>
        </w:rPr>
      </w:pPr>
    </w:p>
    <w:p w:rsidR="00071D1C" w:rsidRPr="00AF04FC" w:rsidRDefault="00071D1C" w:rsidP="00EF3662">
      <w:pPr>
        <w:jc w:val="center"/>
        <w:rPr>
          <w:rFonts w:ascii="Arial LatArm" w:hAnsi="Arial LatArm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ՏԵԽՆԻԿԱԿԱՆ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ԲՆՈՒԹԱԳԻՐ</w:t>
      </w:r>
      <w:r w:rsidRPr="00AF04FC">
        <w:rPr>
          <w:rFonts w:ascii="Arial LatArm" w:hAnsi="Arial LatArm"/>
          <w:sz w:val="20"/>
          <w:lang w:val="hy-AM"/>
        </w:rPr>
        <w:t xml:space="preserve"> - </w:t>
      </w:r>
      <w:r w:rsidRPr="00AF04FC">
        <w:rPr>
          <w:rFonts w:ascii="Arial" w:hAnsi="Arial" w:cs="Arial"/>
          <w:sz w:val="20"/>
          <w:lang w:val="hy-AM"/>
        </w:rPr>
        <w:t>ԳՆՄԱՆ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ԺԱՄԱՆԱԿԱՑՈՒՅՑ</w:t>
      </w:r>
      <w:r w:rsidRPr="00AF04FC">
        <w:rPr>
          <w:rFonts w:ascii="Arial LatArm" w:hAnsi="Arial LatArm"/>
          <w:sz w:val="20"/>
          <w:lang w:val="hy-AM"/>
        </w:rPr>
        <w:t>*</w:t>
      </w:r>
    </w:p>
    <w:tbl>
      <w:tblPr>
        <w:tblpPr w:leftFromText="180" w:rightFromText="180" w:vertAnchor="text" w:horzAnchor="margin" w:tblpXSpec="center" w:tblpY="238"/>
        <w:tblOverlap w:val="never"/>
        <w:tblW w:w="16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992"/>
        <w:gridCol w:w="567"/>
        <w:gridCol w:w="3119"/>
        <w:gridCol w:w="756"/>
        <w:gridCol w:w="850"/>
        <w:gridCol w:w="1134"/>
        <w:gridCol w:w="851"/>
        <w:gridCol w:w="1417"/>
        <w:gridCol w:w="993"/>
        <w:gridCol w:w="3638"/>
      </w:tblGrid>
      <w:tr w:rsidR="00CF6DDF" w:rsidRPr="00AF04FC" w:rsidTr="00442C9D">
        <w:trPr>
          <w:trHeight w:val="416"/>
        </w:trPr>
        <w:tc>
          <w:tcPr>
            <w:tcW w:w="16835" w:type="dxa"/>
            <w:gridSpan w:val="12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Ապրանքի</w:t>
            </w:r>
          </w:p>
        </w:tc>
      </w:tr>
      <w:tr w:rsidR="00CF6DDF" w:rsidRPr="00AF04FC" w:rsidTr="00442C9D">
        <w:trPr>
          <w:trHeight w:val="219"/>
        </w:trPr>
        <w:tc>
          <w:tcPr>
            <w:tcW w:w="959" w:type="dxa"/>
            <w:vMerge w:val="restart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հրավերով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նախատեսված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չափաբաժնի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համարը</w:t>
            </w:r>
          </w:p>
        </w:tc>
        <w:tc>
          <w:tcPr>
            <w:tcW w:w="1559" w:type="dxa"/>
            <w:vMerge w:val="restart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գնումների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պլանով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նախատեսված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միջանցիկ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ծածկագիրը</w:t>
            </w:r>
            <w:r w:rsidRPr="00AF04FC">
              <w:rPr>
                <w:rFonts w:ascii="Arial LatArm" w:hAnsi="Arial LatArm"/>
                <w:sz w:val="18"/>
              </w:rPr>
              <w:t xml:space="preserve">` </w:t>
            </w:r>
            <w:r w:rsidRPr="00AF04FC">
              <w:rPr>
                <w:rFonts w:ascii="Arial" w:hAnsi="Arial" w:cs="Arial"/>
                <w:sz w:val="18"/>
              </w:rPr>
              <w:t>ըստ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ԳՄԱ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դասակարգման</w:t>
            </w:r>
            <w:r w:rsidRPr="00AF04FC">
              <w:rPr>
                <w:rFonts w:ascii="Arial LatArm" w:hAnsi="Arial LatArm"/>
                <w:sz w:val="18"/>
              </w:rPr>
              <w:t xml:space="preserve"> (CPV)</w:t>
            </w:r>
          </w:p>
        </w:tc>
        <w:tc>
          <w:tcPr>
            <w:tcW w:w="992" w:type="dxa"/>
            <w:vMerge w:val="restart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անվանումը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ապրանքային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նշանը</w:t>
            </w:r>
            <w:r w:rsidRPr="00AF04FC">
              <w:rPr>
                <w:rFonts w:ascii="Arial LatArm" w:hAnsi="Arial LatArm"/>
                <w:sz w:val="18"/>
              </w:rPr>
              <w:t xml:space="preserve">, </w:t>
            </w:r>
            <w:r w:rsidRPr="00AF04FC">
              <w:rPr>
                <w:rFonts w:ascii="Arial" w:hAnsi="Arial" w:cs="Arial"/>
                <w:sz w:val="18"/>
              </w:rPr>
              <w:t>մակիշը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և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արտադրողի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անվանումը</w:t>
            </w:r>
            <w:r w:rsidRPr="00AF04FC">
              <w:rPr>
                <w:rFonts w:ascii="Arial LatArm" w:hAnsi="Arial LatArm"/>
                <w:sz w:val="18"/>
              </w:rPr>
              <w:t xml:space="preserve"> **</w:t>
            </w:r>
          </w:p>
        </w:tc>
        <w:tc>
          <w:tcPr>
            <w:tcW w:w="3119" w:type="dxa"/>
            <w:vMerge w:val="restart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տեխնիկական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բնութագիրը</w:t>
            </w:r>
          </w:p>
        </w:tc>
        <w:tc>
          <w:tcPr>
            <w:tcW w:w="756" w:type="dxa"/>
            <w:vMerge w:val="restart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չափման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միավորը</w:t>
            </w:r>
          </w:p>
        </w:tc>
        <w:tc>
          <w:tcPr>
            <w:tcW w:w="850" w:type="dxa"/>
            <w:vMerge w:val="restart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միավոր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գինը</w:t>
            </w:r>
            <w:r w:rsidRPr="00AF04FC">
              <w:rPr>
                <w:rFonts w:ascii="Arial LatArm" w:hAnsi="Arial LatArm"/>
                <w:sz w:val="18"/>
              </w:rPr>
              <w:t>/</w:t>
            </w:r>
            <w:r w:rsidRPr="00AF04FC">
              <w:rPr>
                <w:rFonts w:ascii="Arial" w:hAnsi="Arial" w:cs="Arial"/>
                <w:sz w:val="18"/>
              </w:rPr>
              <w:t>ՀՀ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դրամ</w:t>
            </w:r>
          </w:p>
        </w:tc>
        <w:tc>
          <w:tcPr>
            <w:tcW w:w="1134" w:type="dxa"/>
            <w:vMerge w:val="restart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ընդհանուր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գինը</w:t>
            </w:r>
            <w:r w:rsidRPr="00AF04FC">
              <w:rPr>
                <w:rFonts w:ascii="Arial LatArm" w:hAnsi="Arial LatArm"/>
                <w:sz w:val="18"/>
              </w:rPr>
              <w:t>/</w:t>
            </w:r>
            <w:r w:rsidRPr="00AF04FC">
              <w:rPr>
                <w:rFonts w:ascii="Arial" w:hAnsi="Arial" w:cs="Arial"/>
                <w:sz w:val="18"/>
              </w:rPr>
              <w:t>ՀՀ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դրամ</w:t>
            </w:r>
          </w:p>
        </w:tc>
        <w:tc>
          <w:tcPr>
            <w:tcW w:w="851" w:type="dxa"/>
            <w:vMerge w:val="restart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ընդհանուր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քանակը</w:t>
            </w:r>
          </w:p>
        </w:tc>
        <w:tc>
          <w:tcPr>
            <w:tcW w:w="6048" w:type="dxa"/>
            <w:gridSpan w:val="3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մատակարարման</w:t>
            </w:r>
          </w:p>
        </w:tc>
      </w:tr>
      <w:tr w:rsidR="00CF6DDF" w:rsidRPr="00AF04FC" w:rsidTr="001C015D">
        <w:trPr>
          <w:trHeight w:val="4719"/>
        </w:trPr>
        <w:tc>
          <w:tcPr>
            <w:tcW w:w="959" w:type="dxa"/>
            <w:vMerge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3119" w:type="dxa"/>
            <w:vMerge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756" w:type="dxa"/>
            <w:vMerge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հասցեն</w:t>
            </w:r>
          </w:p>
        </w:tc>
        <w:tc>
          <w:tcPr>
            <w:tcW w:w="993" w:type="dxa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ենթակա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քանակը</w:t>
            </w:r>
          </w:p>
        </w:tc>
        <w:tc>
          <w:tcPr>
            <w:tcW w:w="3638" w:type="dxa"/>
            <w:vAlign w:val="center"/>
          </w:tcPr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  <w:r w:rsidRPr="00AF04FC">
              <w:rPr>
                <w:rFonts w:ascii="Arial" w:hAnsi="Arial" w:cs="Arial"/>
                <w:sz w:val="18"/>
              </w:rPr>
              <w:t>Ժամկետը</w:t>
            </w:r>
            <w:r w:rsidRPr="00AF04FC">
              <w:rPr>
                <w:rFonts w:ascii="Arial LatArm" w:hAnsi="Arial LatArm"/>
                <w:sz w:val="18"/>
              </w:rPr>
              <w:t>***</w:t>
            </w:r>
          </w:p>
          <w:p w:rsidR="00CF6DDF" w:rsidRPr="00AF04FC" w:rsidRDefault="00CF6DDF" w:rsidP="00CF6DDF">
            <w:pPr>
              <w:jc w:val="center"/>
              <w:rPr>
                <w:rFonts w:ascii="Arial LatArm" w:hAnsi="Arial LatArm"/>
                <w:sz w:val="18"/>
              </w:rPr>
            </w:pPr>
          </w:p>
        </w:tc>
      </w:tr>
      <w:tr w:rsidR="001C015D" w:rsidRPr="00AF04FC" w:rsidTr="00442C9D">
        <w:trPr>
          <w:trHeight w:val="246"/>
        </w:trPr>
        <w:tc>
          <w:tcPr>
            <w:tcW w:w="959" w:type="dxa"/>
            <w:vAlign w:val="bottom"/>
          </w:tcPr>
          <w:p w:rsidR="001C015D" w:rsidRPr="00287761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287761">
              <w:rPr>
                <w:rFonts w:ascii="Calibri" w:hAnsi="Calibri" w:cs="Calibri"/>
                <w:color w:val="FF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bottom"/>
          </w:tcPr>
          <w:p w:rsidR="001C015D" w:rsidRPr="00287761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287761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15811100</w:t>
            </w:r>
          </w:p>
        </w:tc>
        <w:tc>
          <w:tcPr>
            <w:tcW w:w="992" w:type="dxa"/>
            <w:vAlign w:val="center"/>
          </w:tcPr>
          <w:p w:rsidR="001C015D" w:rsidRPr="00287761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287761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   Հաց</w:t>
            </w:r>
          </w:p>
        </w:tc>
        <w:tc>
          <w:tcPr>
            <w:tcW w:w="567" w:type="dxa"/>
          </w:tcPr>
          <w:p w:rsidR="001C015D" w:rsidRPr="00287761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 w:rsidRPr="00287761">
              <w:rPr>
                <w:color w:val="FF0000"/>
              </w:rPr>
              <w:t xml:space="preserve">Հաց մատնաքաշ 1-ին տեսակի ցորենի ալյուրից, ՀՍՏ 31-99: Խոնավությունը 42-44%, թթվայնության աստիճանը` 2,5-3,5, քաշը` 1000 գր +/- 3% թույլատրելի շեղումով,  ծակոտկենությունը` ոչ պակաս 65%-ից: </w:t>
            </w:r>
            <w:r w:rsidRPr="00287761">
              <w:rPr>
                <w:color w:val="FF0000"/>
              </w:rPr>
              <w:lastRenderedPageBreak/>
              <w:t>Անվտանգությունը և մակնշումը ՄՄ ՏԿ N 021/2011 և 022/2011, &lt;&lt;Սննդամթերքի անվտանգության մասին&gt;&gt; ՀՀ օրենքի 9-րդ հոդվածի,</w:t>
            </w:r>
          </w:p>
        </w:tc>
        <w:tc>
          <w:tcPr>
            <w:tcW w:w="756" w:type="dxa"/>
            <w:vAlign w:val="center"/>
          </w:tcPr>
          <w:p w:rsidR="001C015D" w:rsidRPr="00287761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287761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 xml:space="preserve"> կգ</w:t>
            </w:r>
          </w:p>
        </w:tc>
        <w:tc>
          <w:tcPr>
            <w:tcW w:w="850" w:type="dxa"/>
          </w:tcPr>
          <w:p w:rsidR="001C015D" w:rsidRPr="00287761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287761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6171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6171</w:t>
            </w:r>
          </w:p>
        </w:tc>
        <w:tc>
          <w:tcPr>
            <w:tcW w:w="3638" w:type="dxa"/>
          </w:tcPr>
          <w:p w:rsidR="001C015D" w:rsidRPr="00287761" w:rsidRDefault="001C015D" w:rsidP="00D531C7">
            <w:pPr>
              <w:rPr>
                <w:color w:val="FF0000"/>
              </w:rPr>
            </w:pPr>
            <w:r w:rsidRPr="00287761">
              <w:rPr>
                <w:rFonts w:ascii="Sylfaen" w:hAnsi="Sylfaen" w:cs="Sylfaen"/>
                <w:color w:val="FF0000"/>
              </w:rPr>
              <w:t>ֆինանսական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միջոցներ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նախատեսվելու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դեպքում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կողմերի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միջև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կնքվող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համաձայնագրի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ուժի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մեջ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մտնելու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օրվանից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սկսած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յուրաքանչյուր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աշխատանքային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օր</w:t>
            </w:r>
            <w:r w:rsidRPr="00287761">
              <w:rPr>
                <w:color w:val="FF0000"/>
              </w:rPr>
              <w:t xml:space="preserve"> , </w:t>
            </w:r>
            <w:r w:rsidR="00D531C7">
              <w:rPr>
                <w:rFonts w:ascii="Sylfaen" w:hAnsi="Sylfaen" w:cs="Sylfaen"/>
                <w:color w:val="FF0000"/>
              </w:rPr>
              <w:t>համաձայն պահանջագրի</w:t>
            </w:r>
            <w:r w:rsidRPr="00287761">
              <w:rPr>
                <w:color w:val="FF0000"/>
              </w:rPr>
              <w:t xml:space="preserve">              </w:t>
            </w:r>
            <w:r w:rsidRPr="00287761">
              <w:rPr>
                <w:rFonts w:ascii="Sylfaen" w:hAnsi="Sylfaen" w:cs="Sylfaen"/>
                <w:color w:val="FF0000"/>
              </w:rPr>
              <w:t>ժամը՝</w:t>
            </w:r>
            <w:r w:rsidRPr="00287761">
              <w:rPr>
                <w:color w:val="FF0000"/>
              </w:rPr>
              <w:t xml:space="preserve">  08-30 -  09-00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287761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287761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:rsidR="001C015D" w:rsidRPr="00287761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287761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15531100</w:t>
            </w:r>
          </w:p>
        </w:tc>
        <w:tc>
          <w:tcPr>
            <w:tcW w:w="992" w:type="dxa"/>
            <w:vAlign w:val="bottom"/>
          </w:tcPr>
          <w:p w:rsidR="001C015D" w:rsidRPr="00287761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 w:rsidRPr="00287761"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 xml:space="preserve">Կարագ   </w:t>
            </w:r>
          </w:p>
        </w:tc>
        <w:tc>
          <w:tcPr>
            <w:tcW w:w="567" w:type="dxa"/>
          </w:tcPr>
          <w:p w:rsidR="001C015D" w:rsidRPr="00287761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 w:rsidRPr="00287761">
              <w:rPr>
                <w:color w:val="FF0000"/>
              </w:rPr>
              <w:t xml:space="preserve">"Կարագ սերուցքային,Կաթնայուղ 82,9%, խոնավությունը 15,7%,պինդ ոչ յուղային բաղադրիչներ1,4%,էներգիա 3090ԿՋ/100գ, Մինչև 25 կգ-ոց ստվարաթղթե արկղերով, սննդային պոլիէթիլենային ներդիրով, պիտանելիության մնացորդային ժամկետը մատակարարման պահից ոչ պակաս քան, 80% պիտանելիության ժամկետը արտադրման օրվանից ոչ պակաս 15 ամիս: Անվտանգությունը և մակնշումը ՄՄ ՏԿ N 021/2011, 033/2013 և 022/2011, </w:t>
            </w:r>
            <w:r w:rsidRPr="00287761">
              <w:rPr>
                <w:color w:val="FF0000"/>
              </w:rPr>
              <w:lastRenderedPageBreak/>
              <w:t>&lt;&lt;Սննդամթերքի անվտանգության մասին&gt;&gt; ՀՀ օրենքի 9-րդ հոդվածի: 21 դեկտեմբերի 2006 թվականի N 1925-Ն որոշման համաձայն:</w:t>
            </w:r>
          </w:p>
        </w:tc>
        <w:tc>
          <w:tcPr>
            <w:tcW w:w="756" w:type="dxa"/>
            <w:vAlign w:val="center"/>
          </w:tcPr>
          <w:p w:rsidR="001C015D" w:rsidRPr="00287761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287761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 xml:space="preserve"> կգ</w:t>
            </w:r>
          </w:p>
        </w:tc>
        <w:tc>
          <w:tcPr>
            <w:tcW w:w="850" w:type="dxa"/>
          </w:tcPr>
          <w:p w:rsidR="001C015D" w:rsidRPr="00287761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287761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800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800</w:t>
            </w:r>
          </w:p>
        </w:tc>
        <w:tc>
          <w:tcPr>
            <w:tcW w:w="3638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 w:rsidRPr="00287761">
              <w:rPr>
                <w:color w:val="FF0000"/>
              </w:rPr>
              <w:t xml:space="preserve">ֆինանսական միջոցներ նախատեսվելու դեպքում կողմերի միջև կնքվող համաձայնագրի ուժի մեջ մտնելու օրվանից սկսած `ամսական մատակարարումը՝ առավելագույնը՝ 100 կգ / մատակարարումը </w:t>
            </w:r>
            <w:r>
              <w:rPr>
                <w:color w:val="FF0000"/>
              </w:rPr>
              <w:t xml:space="preserve">ամսական </w:t>
            </w:r>
            <w:r w:rsidRPr="00287761">
              <w:rPr>
                <w:color w:val="FF0000"/>
              </w:rPr>
              <w:t>առավելագույնը ՝</w:t>
            </w:r>
            <w:r>
              <w:rPr>
                <w:color w:val="FF0000"/>
              </w:rPr>
              <w:t>5</w:t>
            </w:r>
            <w:r w:rsidRPr="00287761">
              <w:rPr>
                <w:color w:val="FF0000"/>
              </w:rPr>
              <w:t xml:space="preserve"> անգամ/: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287761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287761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559" w:type="dxa"/>
            <w:vAlign w:val="bottom"/>
          </w:tcPr>
          <w:p w:rsidR="001C015D" w:rsidRPr="00287761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287761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15111110</w:t>
            </w:r>
          </w:p>
        </w:tc>
        <w:tc>
          <w:tcPr>
            <w:tcW w:w="992" w:type="dxa"/>
            <w:vAlign w:val="center"/>
          </w:tcPr>
          <w:p w:rsidR="001C015D" w:rsidRPr="00287761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287761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Միս տավարի </w:t>
            </w:r>
          </w:p>
        </w:tc>
        <w:tc>
          <w:tcPr>
            <w:tcW w:w="567" w:type="dxa"/>
          </w:tcPr>
          <w:p w:rsidR="001C015D" w:rsidRPr="00287761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 w:rsidRPr="00287761">
              <w:rPr>
                <w:color w:val="FF0000"/>
              </w:rPr>
              <w:t xml:space="preserve">" Տավարի միս փափուկ առանց ոսկորի, 1-ին կարգի, ԳՕՍՏ 779-55 (մկանները լավ զարգացած, ,  պաղեցրած  (կով, ցուլիկ, էրինջ) , փաթեթավորված համապատասխան գործվածքով (բիազով կամ մառլյայով) կամ պոլիէթիլենային փաթեթավորմամբ: Մատակարարման պահին մկանի խորը շերտի ջերմաստիճանը պետք է լինի 8 աստիճանից ոչ բարձր: : Պիտանելիության մնացորդային ժամկետը մատակարարման պահին ոչ պակաս, քան 70%: </w:t>
            </w:r>
            <w:r w:rsidRPr="00287761">
              <w:rPr>
                <w:color w:val="FF0000"/>
              </w:rPr>
              <w:lastRenderedPageBreak/>
              <w:t>Անվտանգությունը և մակնշումը ՄՄ ՏԿ N 021/2011, 034/2013 և 022/2011, &lt;&lt;Սննդամթերքի անվտանգության մասին&gt;&gt; ՀՀ օրենքի 9-րդ հոդվածի:</w:t>
            </w:r>
          </w:p>
        </w:tc>
        <w:tc>
          <w:tcPr>
            <w:tcW w:w="756" w:type="dxa"/>
            <w:vAlign w:val="center"/>
          </w:tcPr>
          <w:p w:rsidR="001C015D" w:rsidRPr="00287761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287761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 xml:space="preserve"> կգ</w:t>
            </w:r>
          </w:p>
        </w:tc>
        <w:tc>
          <w:tcPr>
            <w:tcW w:w="850" w:type="dxa"/>
          </w:tcPr>
          <w:p w:rsidR="001C015D" w:rsidRPr="00287761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287761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726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287761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726</w:t>
            </w:r>
          </w:p>
        </w:tc>
        <w:tc>
          <w:tcPr>
            <w:tcW w:w="3638" w:type="dxa"/>
          </w:tcPr>
          <w:p w:rsidR="001C015D" w:rsidRPr="00287761" w:rsidRDefault="001C015D" w:rsidP="00D531C7">
            <w:pPr>
              <w:rPr>
                <w:color w:val="FF0000"/>
              </w:rPr>
            </w:pPr>
            <w:r w:rsidRPr="00287761">
              <w:rPr>
                <w:rFonts w:ascii="Sylfaen" w:hAnsi="Sylfaen" w:cs="Sylfaen"/>
                <w:color w:val="FF0000"/>
              </w:rPr>
              <w:t>ֆինանսական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միջոցներ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նախատեսվելու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դեպքում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կողմերի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միջև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կնքվող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համաձայնագրի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ուժի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մեջ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մտնելու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օրվանից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սկսած</w:t>
            </w:r>
            <w:r w:rsidRPr="00287761">
              <w:rPr>
                <w:color w:val="FF0000"/>
              </w:rPr>
              <w:t xml:space="preserve">  </w:t>
            </w:r>
            <w:r w:rsidRPr="00287761">
              <w:rPr>
                <w:rFonts w:ascii="Sylfaen" w:hAnsi="Sylfaen" w:cs="Sylfaen"/>
                <w:color w:val="FF0000"/>
              </w:rPr>
              <w:t>ամսական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առավելագույնը՝</w:t>
            </w:r>
            <w:r w:rsidRPr="00287761">
              <w:rPr>
                <w:color w:val="FF0000"/>
              </w:rPr>
              <w:t xml:space="preserve"> </w:t>
            </w:r>
            <w:r w:rsidR="00D531C7">
              <w:rPr>
                <w:color w:val="FF0000"/>
              </w:rPr>
              <w:t>70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կգ</w:t>
            </w:r>
            <w:r w:rsidRPr="00287761">
              <w:rPr>
                <w:color w:val="FF0000"/>
              </w:rPr>
              <w:t xml:space="preserve"> / </w:t>
            </w:r>
            <w:r w:rsidRPr="00287761">
              <w:rPr>
                <w:rFonts w:ascii="Sylfaen" w:hAnsi="Sylfaen" w:cs="Sylfaen"/>
                <w:color w:val="FF0000"/>
              </w:rPr>
              <w:t>մատակարարումը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առավելագույնը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ամսական</w:t>
            </w:r>
            <w:r w:rsidRPr="00287761">
              <w:rPr>
                <w:color w:val="FF0000"/>
              </w:rPr>
              <w:t xml:space="preserve"> </w:t>
            </w:r>
            <w:r w:rsidRPr="00287761">
              <w:rPr>
                <w:rFonts w:ascii="Sylfaen" w:hAnsi="Sylfaen" w:cs="Sylfaen"/>
                <w:color w:val="FF0000"/>
              </w:rPr>
              <w:t>մատակարարումը՝</w:t>
            </w:r>
            <w:r w:rsidRPr="00287761">
              <w:rPr>
                <w:color w:val="FF0000"/>
              </w:rPr>
              <w:t xml:space="preserve"> 5 </w:t>
            </w:r>
            <w:r w:rsidRPr="00287761">
              <w:rPr>
                <w:rFonts w:ascii="Sylfaen" w:hAnsi="Sylfaen" w:cs="Sylfaen"/>
                <w:color w:val="FF0000"/>
              </w:rPr>
              <w:t>անգամ</w:t>
            </w:r>
            <w:r w:rsidRPr="00287761">
              <w:rPr>
                <w:color w:val="FF0000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6818F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818F0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559" w:type="dxa"/>
            <w:vAlign w:val="bottom"/>
          </w:tcPr>
          <w:p w:rsidR="001C015D" w:rsidRPr="006818F0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6818F0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15112150</w:t>
            </w:r>
          </w:p>
        </w:tc>
        <w:tc>
          <w:tcPr>
            <w:tcW w:w="992" w:type="dxa"/>
            <w:vAlign w:val="bottom"/>
          </w:tcPr>
          <w:p w:rsidR="001C015D" w:rsidRPr="006818F0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 w:rsidRPr="006818F0"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>Հավի մսամթերք</w:t>
            </w:r>
          </w:p>
        </w:tc>
        <w:tc>
          <w:tcPr>
            <w:tcW w:w="567" w:type="dxa"/>
          </w:tcPr>
          <w:p w:rsidR="001C015D" w:rsidRPr="006818F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818F0" w:rsidRDefault="001C015D" w:rsidP="001C015D">
            <w:pPr>
              <w:rPr>
                <w:color w:val="FF0000"/>
              </w:rPr>
            </w:pPr>
            <w:r w:rsidRPr="006818F0">
              <w:rPr>
                <w:color w:val="FF0000"/>
              </w:rPr>
              <w:t>Միս հավի 1-ին տեսակի, սառեցրած, ամբողջական, բրոյլեր տիպի, առանց փորոտիքի, մաքուր, արյունազրկված, առանց կողմնակի հոտերի: ԳՕՍՏ 31962-2013։ Պիտանելիության մնացորդային ժամկետը՝ մատակարարման պահին, սահմանված ժամկետի 90 %-ից ոչ պակաս:  Մսի մատակարարումը պետք է իրականացվի ՀՀ ԳՆ ՍԱՊԾ պետի 14.03.2017թ-ի Ν 85-Ն հրամանով հաստատված սանիտարական անձնագրեր ունեցող փոխադրամիջոցներ</w:t>
            </w:r>
            <w:r w:rsidRPr="006818F0">
              <w:rPr>
                <w:color w:val="FF0000"/>
              </w:rPr>
              <w:lastRenderedPageBreak/>
              <w:t xml:space="preserve">ով: Փաթեթվածքը համաձայն  «Փաթեթվածքի անվտանգության մասին» Մաքսային միության տեխնիկական կանոնակարգի (ՄՄ ՏԿ 005/2011) պահանջների: Անվտանգությունը համաձայն «Սննդամթերքի անվտանգության մասին» Մաքսային միության տեխնիկական կանոնակարգի (ՄՄ ՏԿ 021/2011) պահանջների, «Մսի և մսամթերքի անվտանգության մասին» Մաքսային միության տեխնիկական կանոնակարգի (ՄՄ ՏԿ 034/2011) պահանջների և «Սննդային հավելումների, բուրավետիչների և տեխնոլոգիական օժանդակ միջոցների անվտանգությանը ներկայացվող </w:t>
            </w:r>
            <w:r w:rsidRPr="006818F0">
              <w:rPr>
                <w:color w:val="FF0000"/>
              </w:rPr>
              <w:lastRenderedPageBreak/>
              <w:t>պահանջներ» Մաքսային միության տեխնիկական կանոնակարգի (ՄՄ ՏԿ 029/2012) պահանջների: Մակնշումը համաձայն «Սննդամթերքի մակնշման մասին» Մաքսային միության տեխնիկական կանոնակարգի (ՄՄ ՏԿ 022/2011) պահանջների</w:t>
            </w:r>
          </w:p>
        </w:tc>
        <w:tc>
          <w:tcPr>
            <w:tcW w:w="756" w:type="dxa"/>
            <w:vAlign w:val="center"/>
          </w:tcPr>
          <w:p w:rsidR="001C015D" w:rsidRPr="006818F0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818F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 xml:space="preserve"> կգ</w:t>
            </w:r>
          </w:p>
        </w:tc>
        <w:tc>
          <w:tcPr>
            <w:tcW w:w="850" w:type="dxa"/>
          </w:tcPr>
          <w:p w:rsidR="001C015D" w:rsidRPr="006818F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818F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6818F0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726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6818F0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726</w:t>
            </w:r>
          </w:p>
        </w:tc>
        <w:tc>
          <w:tcPr>
            <w:tcW w:w="3638" w:type="dxa"/>
          </w:tcPr>
          <w:p w:rsidR="001C015D" w:rsidRPr="006818F0" w:rsidRDefault="001C015D" w:rsidP="00D531C7">
            <w:pPr>
              <w:rPr>
                <w:color w:val="FF0000"/>
              </w:rPr>
            </w:pPr>
            <w:r w:rsidRPr="006818F0">
              <w:rPr>
                <w:rFonts w:ascii="Sylfaen" w:hAnsi="Sylfaen" w:cs="Sylfaen"/>
                <w:color w:val="FF0000"/>
              </w:rPr>
              <w:t>ֆինանսական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միջոցներ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նախատեսվելու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դեպքում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կողմերի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միջև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կնքվող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համաձայնագրի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ուժի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մեջ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մտնելու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օրվանից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սկսած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ամսական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առավելագույնը՝</w:t>
            </w:r>
            <w:r w:rsidR="00D531C7">
              <w:rPr>
                <w:color w:val="FF0000"/>
              </w:rPr>
              <w:t>40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կգ</w:t>
            </w:r>
            <w:r w:rsidRPr="006818F0">
              <w:rPr>
                <w:color w:val="FF0000"/>
              </w:rPr>
              <w:t xml:space="preserve"> / </w:t>
            </w:r>
            <w:r w:rsidRPr="006818F0">
              <w:rPr>
                <w:rFonts w:ascii="Sylfaen" w:hAnsi="Sylfaen" w:cs="Sylfaen"/>
                <w:color w:val="FF0000"/>
              </w:rPr>
              <w:t>մատակարարումը</w:t>
            </w:r>
            <w:r w:rsidRPr="006818F0">
              <w:rPr>
                <w:color w:val="FF0000"/>
              </w:rPr>
              <w:t xml:space="preserve"> </w:t>
            </w:r>
            <w:r>
              <w:rPr>
                <w:rFonts w:ascii="Sylfaen" w:hAnsi="Sylfaen" w:cs="Sylfaen"/>
                <w:color w:val="FF0000"/>
              </w:rPr>
              <w:t>ամսական</w:t>
            </w:r>
            <w:r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առավելագույնը</w:t>
            </w:r>
            <w:r w:rsidRPr="006818F0">
              <w:rPr>
                <w:color w:val="FF0000"/>
              </w:rPr>
              <w:t xml:space="preserve"> </w:t>
            </w:r>
            <w:r w:rsidRPr="006818F0">
              <w:rPr>
                <w:rFonts w:ascii="Sylfaen" w:hAnsi="Sylfaen" w:cs="Sylfaen"/>
                <w:color w:val="FF0000"/>
              </w:rPr>
              <w:t>՝</w:t>
            </w:r>
            <w:r w:rsidRPr="006818F0">
              <w:rPr>
                <w:color w:val="FF0000"/>
              </w:rPr>
              <w:t xml:space="preserve">5 </w:t>
            </w:r>
            <w:r w:rsidRPr="006818F0">
              <w:rPr>
                <w:rFonts w:ascii="Sylfaen" w:hAnsi="Sylfaen" w:cs="Sylfaen"/>
                <w:color w:val="FF0000"/>
              </w:rPr>
              <w:t>անգամ</w:t>
            </w:r>
            <w:r w:rsidRPr="006818F0">
              <w:rPr>
                <w:color w:val="FF0000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9964C2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9964C2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1C015D" w:rsidRPr="009964C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964C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15831000</w:t>
            </w:r>
          </w:p>
        </w:tc>
        <w:tc>
          <w:tcPr>
            <w:tcW w:w="992" w:type="dxa"/>
            <w:vAlign w:val="center"/>
          </w:tcPr>
          <w:p w:rsidR="001C015D" w:rsidRPr="009964C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964C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Շաքարավազ</w:t>
            </w:r>
          </w:p>
        </w:tc>
        <w:tc>
          <w:tcPr>
            <w:tcW w:w="567" w:type="dxa"/>
          </w:tcPr>
          <w:p w:rsidR="001C015D" w:rsidRPr="009964C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9964C2" w:rsidRDefault="001C015D" w:rsidP="001C015D">
            <w:pPr>
              <w:rPr>
                <w:color w:val="FF0000"/>
              </w:rPr>
            </w:pPr>
            <w:r w:rsidRPr="009964C2">
              <w:rPr>
                <w:color w:val="FF0000"/>
              </w:rPr>
              <w:t xml:space="preserve">Շաքարավազ: ԳՕՍՏ 33222-2015: ՏՍ-1, ՏՍ-2 կարգի, սպիտակ գույնի, սորուն, քաղցր, առանց կողմնակի համի և հոտի (ինչպես չոր վիճակում, այնպես էլ լուծույթում): Շաքարի լուծույթը պետք է լինի թափանցիկ, առանց չլուծված նստվածքի և կողմնակի խառնուկների, սախարոզի զանգվածային մասը` 99,75%-ից ոչ </w:t>
            </w:r>
            <w:r w:rsidRPr="009964C2">
              <w:rPr>
                <w:color w:val="FF0000"/>
              </w:rPr>
              <w:lastRenderedPageBreak/>
              <w:t>պակաս (չոր նյութի վրա հաշված), խոնավության զանգվածային մասը` 0,10%-ից ոչ ավել, ֆեռոխառնուկների զանգվածային մասը` 0,0003%-ից ոչ ավել, մինչև 25կգ-ոց պոլիէթիլենային ներդիրով և պարկերով: Պիտանելիության ժամկետը արտադրման օրվանից ոչ պակաս 36 ամիս: Պիտանելիության մնացորդային ժամկետը` մատակարարման պահին սահմանված ժամկետի 70%-ից ոչ պակաս: Անվտանգությունը և մակնշումը ՄՄ ՏԿ N 021/2011 և 022/2011, &lt;&lt;Սննդամթերքի անվտանգության մասին&gt;&gt; ՀՀ օրենքի 9-րդ հոդվածի</w:t>
            </w:r>
          </w:p>
        </w:tc>
        <w:tc>
          <w:tcPr>
            <w:tcW w:w="756" w:type="dxa"/>
            <w:vAlign w:val="center"/>
          </w:tcPr>
          <w:p w:rsidR="001C015D" w:rsidRPr="009964C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964C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 xml:space="preserve"> կգ</w:t>
            </w:r>
          </w:p>
        </w:tc>
        <w:tc>
          <w:tcPr>
            <w:tcW w:w="850" w:type="dxa"/>
          </w:tcPr>
          <w:p w:rsidR="001C015D" w:rsidRPr="009964C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9964C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9964C2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620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9964C2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620</w:t>
            </w:r>
          </w:p>
        </w:tc>
        <w:tc>
          <w:tcPr>
            <w:tcW w:w="3638" w:type="dxa"/>
          </w:tcPr>
          <w:p w:rsidR="001C015D" w:rsidRPr="009964C2" w:rsidRDefault="001C015D" w:rsidP="00D531C7">
            <w:pPr>
              <w:rPr>
                <w:color w:val="FF0000"/>
              </w:rPr>
            </w:pPr>
            <w:r w:rsidRPr="009964C2">
              <w:rPr>
                <w:rFonts w:ascii="Sylfaen" w:hAnsi="Sylfaen" w:cs="Sylfaen"/>
                <w:color w:val="FF0000"/>
              </w:rPr>
              <w:t>ֆինանսական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միջոցներ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նախատեսվելու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դեպքում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կողմերի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միջև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կնքվող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համաձայնագրի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ուժի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մեջ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մտնելու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օրվանից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սկսած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ամսական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առավելագույնը՝</w:t>
            </w:r>
            <w:r w:rsidR="00D531C7">
              <w:rPr>
                <w:color w:val="FF0000"/>
              </w:rPr>
              <w:t>50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կգ</w:t>
            </w:r>
            <w:r w:rsidRPr="009964C2">
              <w:rPr>
                <w:color w:val="FF0000"/>
              </w:rPr>
              <w:t xml:space="preserve"> / </w:t>
            </w:r>
            <w:r w:rsidRPr="009964C2">
              <w:rPr>
                <w:rFonts w:ascii="Sylfaen" w:hAnsi="Sylfaen" w:cs="Sylfaen"/>
                <w:color w:val="FF0000"/>
              </w:rPr>
              <w:t>մատակարարումը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ամսական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առավելագույնը</w:t>
            </w:r>
            <w:r w:rsidRPr="009964C2">
              <w:rPr>
                <w:color w:val="FF0000"/>
              </w:rPr>
              <w:t xml:space="preserve"> </w:t>
            </w:r>
            <w:r w:rsidRPr="009964C2">
              <w:rPr>
                <w:rFonts w:ascii="Sylfaen" w:hAnsi="Sylfaen" w:cs="Sylfaen"/>
                <w:color w:val="FF0000"/>
              </w:rPr>
              <w:t>՝</w:t>
            </w:r>
            <w:r w:rsidRPr="009964C2">
              <w:rPr>
                <w:color w:val="FF0000"/>
              </w:rPr>
              <w:t xml:space="preserve">5 </w:t>
            </w:r>
            <w:r w:rsidRPr="009964C2">
              <w:rPr>
                <w:rFonts w:ascii="Sylfaen" w:hAnsi="Sylfaen" w:cs="Sylfaen"/>
                <w:color w:val="FF0000"/>
              </w:rPr>
              <w:t>անգամ</w:t>
            </w:r>
            <w:r w:rsidRPr="009964C2">
              <w:rPr>
                <w:color w:val="FF0000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5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15331153</w:t>
            </w:r>
          </w:p>
        </w:tc>
        <w:tc>
          <w:tcPr>
            <w:tcW w:w="992" w:type="dxa"/>
            <w:vAlign w:val="center"/>
          </w:tcPr>
          <w:p w:rsidR="001C015D" w:rsidRPr="00631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Ոսպ </w:t>
            </w:r>
          </w:p>
        </w:tc>
        <w:tc>
          <w:tcPr>
            <w:tcW w:w="567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Ոսպ 1-ին տիպի 1-ին դասի, ԳՕՍՏ 13213-77, մուգ կանաչ </w:t>
            </w:r>
            <w:r w:rsidRPr="00631429">
              <w:rPr>
                <w:color w:val="FF0000"/>
              </w:rPr>
              <w:lastRenderedPageBreak/>
              <w:t>գույնի, չափավորված՝ միջին չափի: Համասեռ, մաքուր, չոր, խոնավությունը` 15.5%-ից ոչ ավելի, 5կգ-ոց պոլիէթիլենային պարկերով, պիտանելիության մնացորդային ժամկետը մատակարարման պահին ոչ պակաս, քան 70%, պիտանելիության ժամկետը արտադրման օրվանից ոչ պակաս 18 ամիս: Անվտանգությունը և մակնշումը ՄՄ ՏԿ N 021/2011 և 022/2011, &lt;&lt;Սննդամթերքի անվտանգության մասին&gt;&gt; ՀՀ օրենքի 9-րդ հոդվածի:</w:t>
            </w:r>
          </w:p>
        </w:tc>
        <w:tc>
          <w:tcPr>
            <w:tcW w:w="756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220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220</w:t>
            </w:r>
          </w:p>
        </w:tc>
        <w:tc>
          <w:tcPr>
            <w:tcW w:w="3638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ֆինանսական միջոցներ նախատեսվելու դեպքում կողմերի </w:t>
            </w:r>
            <w:r w:rsidRPr="00631429">
              <w:rPr>
                <w:color w:val="FF0000"/>
              </w:rPr>
              <w:lastRenderedPageBreak/>
              <w:t xml:space="preserve">միջև կնքվող համաձայնագրի ուժի մեջ մտնելու օրվանից սկսած ամսական առավելագույնը՝ </w:t>
            </w:r>
            <w:r>
              <w:rPr>
                <w:color w:val="FF0000"/>
              </w:rPr>
              <w:t>30</w:t>
            </w:r>
            <w:r w:rsidRPr="00631429">
              <w:rPr>
                <w:color w:val="FF0000"/>
              </w:rPr>
              <w:t xml:space="preserve"> կգ / մատակարարումը ամսական առավելագույնը ՝4 անգամ/: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5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15331154</w:t>
            </w:r>
          </w:p>
        </w:tc>
        <w:tc>
          <w:tcPr>
            <w:tcW w:w="992" w:type="dxa"/>
            <w:vAlign w:val="center"/>
          </w:tcPr>
          <w:p w:rsidR="001C015D" w:rsidRPr="00631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Ոլոռ  </w:t>
            </w:r>
          </w:p>
        </w:tc>
        <w:tc>
          <w:tcPr>
            <w:tcW w:w="567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Ոլոռ ամբողջական 1-ին տեսակի, ԳՕՍՏ 6201-68-ին համապատասխան: Կեղևած, դեղին գույնի, խոնավությունը` 14% ոչ ավելի, </w:t>
            </w:r>
            <w:r w:rsidRPr="00631429">
              <w:rPr>
                <w:color w:val="FF0000"/>
              </w:rPr>
              <w:lastRenderedPageBreak/>
              <w:t>աղբային խառնուկները 0.40% ոչ ավելի, այդ թվում հանքային խառնուկները 0.05% ոչ ավելի, փչացած հատիկներ 0.40% ոչ ավելի և չկեղևած հատիկներ 3% ոչ ավելի, 5կգ-ոց պոլիէթիլենային պարկերով, պիտանելիության մնացորդային ժամկետը մատակարարման պահին ոչ պակաս, քան 70%, պիտանելիության ժամկետը արտադրման օրվանից ոչ պակաս 20 ամիս: Անվտանգությունը և մակնշումը ՄՄ ՏԿ N 021/2011 և 022/2011, &lt;&lt;Սննդամթերքի անվտանգության մասին&gt;&gt; ՀՀ օրենքի 9-րդ հոդվածի:</w:t>
            </w:r>
          </w:p>
        </w:tc>
        <w:tc>
          <w:tcPr>
            <w:tcW w:w="756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70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70</w:t>
            </w:r>
          </w:p>
        </w:tc>
        <w:tc>
          <w:tcPr>
            <w:tcW w:w="3638" w:type="dxa"/>
          </w:tcPr>
          <w:p w:rsidR="001C015D" w:rsidRPr="00631429" w:rsidRDefault="001C015D" w:rsidP="00D531C7">
            <w:pPr>
              <w:rPr>
                <w:color w:val="FF0000"/>
              </w:rPr>
            </w:pPr>
            <w:r w:rsidRPr="00631429">
              <w:rPr>
                <w:rFonts w:ascii="Sylfaen" w:hAnsi="Sylfaen" w:cs="Sylfaen"/>
                <w:color w:val="FF0000"/>
              </w:rPr>
              <w:t>ֆինանսական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միջոցներ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նախատեսվելու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դեպքում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կողմերի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միջև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կնքվող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համաձայնագրի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ուժի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մեջ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մտնելու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օրվանից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սկսած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ամսական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առավելագույնը՝</w:t>
            </w:r>
            <w:r w:rsidRPr="00631429">
              <w:rPr>
                <w:color w:val="FF0000"/>
              </w:rPr>
              <w:t xml:space="preserve"> </w:t>
            </w:r>
            <w:r w:rsidR="00D531C7">
              <w:rPr>
                <w:color w:val="FF0000"/>
              </w:rPr>
              <w:t>10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կգ</w:t>
            </w:r>
            <w:r w:rsidRPr="00631429">
              <w:rPr>
                <w:color w:val="FF0000"/>
              </w:rPr>
              <w:t xml:space="preserve"> / </w:t>
            </w:r>
            <w:r w:rsidRPr="00631429">
              <w:rPr>
                <w:rFonts w:ascii="Sylfaen" w:hAnsi="Sylfaen" w:cs="Sylfaen"/>
                <w:color w:val="FF0000"/>
              </w:rPr>
              <w:t>մատակարարումը</w:t>
            </w:r>
            <w:r w:rsidRPr="00631429">
              <w:rPr>
                <w:color w:val="FF0000"/>
              </w:rPr>
              <w:t xml:space="preserve">  </w:t>
            </w:r>
            <w:r w:rsidRPr="00631429">
              <w:rPr>
                <w:rFonts w:ascii="Sylfaen" w:hAnsi="Sylfaen" w:cs="Sylfaen"/>
                <w:color w:val="FF0000"/>
              </w:rPr>
              <w:lastRenderedPageBreak/>
              <w:t>ամսական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՝</w:t>
            </w:r>
            <w:r w:rsidRPr="00631429">
              <w:rPr>
                <w:color w:val="FF0000"/>
              </w:rPr>
              <w:t xml:space="preserve">5 </w:t>
            </w:r>
            <w:r w:rsidRPr="00631429">
              <w:rPr>
                <w:rFonts w:ascii="Sylfaen" w:hAnsi="Sylfaen" w:cs="Sylfaen"/>
                <w:color w:val="FF0000"/>
              </w:rPr>
              <w:t>անգամ</w:t>
            </w:r>
            <w:r w:rsidRPr="00631429">
              <w:rPr>
                <w:color w:val="FF0000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15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15616000</w:t>
            </w:r>
          </w:p>
        </w:tc>
        <w:tc>
          <w:tcPr>
            <w:tcW w:w="992" w:type="dxa"/>
            <w:vAlign w:val="center"/>
          </w:tcPr>
          <w:p w:rsidR="001C015D" w:rsidRPr="00631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Հնդկաձավար  </w:t>
            </w:r>
          </w:p>
        </w:tc>
        <w:tc>
          <w:tcPr>
            <w:tcW w:w="567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Հնդկաձավար` 1-ին տեսակի (մեծաձավար), ԳՕՍՏ Ռ 55290-2012: Խոնավությունը` 13,0 %-ից ոչ ավելի, 5 </w:t>
            </w:r>
            <w:r w:rsidRPr="00631429">
              <w:rPr>
                <w:color w:val="FF0000"/>
              </w:rPr>
              <w:lastRenderedPageBreak/>
              <w:t>կգ-ոց պոլիէթիլենային պարկերով, պիտանելիության մնացորդային ժամկետը մատակարարման պահին ոչ պակաս, քան 70%: Պիտանելիության ժամկետը արտադրման օրվանից ոչ պակաս 24 ամիս: Անվտանգությունը և մակնշումը ՄՄ ՏԿ N 021/2011 և 022/2011, &lt;&lt;Սննդամթերքի անվտանգության մասին&gt;&gt; ՀՀ օրենքի 9-րդ հոդվածի</w:t>
            </w:r>
          </w:p>
        </w:tc>
        <w:tc>
          <w:tcPr>
            <w:tcW w:w="756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550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550</w:t>
            </w:r>
          </w:p>
        </w:tc>
        <w:tc>
          <w:tcPr>
            <w:tcW w:w="3638" w:type="dxa"/>
          </w:tcPr>
          <w:p w:rsidR="001C015D" w:rsidRPr="00631429" w:rsidRDefault="001C015D" w:rsidP="00D531C7">
            <w:pPr>
              <w:rPr>
                <w:color w:val="FF0000"/>
              </w:rPr>
            </w:pPr>
            <w:r w:rsidRPr="00631429">
              <w:rPr>
                <w:rFonts w:ascii="Sylfaen" w:hAnsi="Sylfaen" w:cs="Sylfaen"/>
                <w:color w:val="FF0000"/>
              </w:rPr>
              <w:t>ֆինանսական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միջոցներ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նախատեսվելու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դեպքում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կողմերի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միջև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կնքվող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համաձայնագրի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ուժի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մեջ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մտնելու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օրվանից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սկսած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lastRenderedPageBreak/>
              <w:t>ամսական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առավելագույնը՝</w:t>
            </w:r>
            <w:r w:rsidRPr="00631429">
              <w:rPr>
                <w:color w:val="FF0000"/>
              </w:rPr>
              <w:t xml:space="preserve"> </w:t>
            </w:r>
            <w:r w:rsidR="00D531C7">
              <w:rPr>
                <w:color w:val="FF0000"/>
              </w:rPr>
              <w:t>40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կգ</w:t>
            </w:r>
            <w:r w:rsidRPr="00631429">
              <w:rPr>
                <w:color w:val="FF0000"/>
              </w:rPr>
              <w:t xml:space="preserve"> / </w:t>
            </w:r>
            <w:r w:rsidRPr="00631429">
              <w:rPr>
                <w:rFonts w:ascii="Sylfaen" w:hAnsi="Sylfaen" w:cs="Sylfaen"/>
                <w:color w:val="FF0000"/>
              </w:rPr>
              <w:t>մատակարարումը</w:t>
            </w:r>
            <w:r w:rsidRPr="00631429">
              <w:rPr>
                <w:color w:val="FF0000"/>
              </w:rPr>
              <w:t xml:space="preserve">  </w:t>
            </w:r>
            <w:r w:rsidRPr="00631429">
              <w:rPr>
                <w:rFonts w:ascii="Sylfaen" w:hAnsi="Sylfaen" w:cs="Sylfaen"/>
                <w:color w:val="FF0000"/>
              </w:rPr>
              <w:t>ամսական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</w:t>
            </w:r>
            <w:r w:rsidRPr="00631429">
              <w:rPr>
                <w:color w:val="FF0000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՝</w:t>
            </w:r>
            <w:r w:rsidRPr="00631429">
              <w:rPr>
                <w:color w:val="FF0000"/>
              </w:rPr>
              <w:t xml:space="preserve">5 </w:t>
            </w:r>
            <w:r w:rsidRPr="00631429">
              <w:rPr>
                <w:rFonts w:ascii="Sylfaen" w:hAnsi="Sylfaen" w:cs="Sylfaen"/>
                <w:color w:val="FF0000"/>
              </w:rPr>
              <w:t>անգամ</w:t>
            </w:r>
            <w:r w:rsidRPr="00631429">
              <w:rPr>
                <w:color w:val="FF0000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5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15617000</w:t>
            </w:r>
          </w:p>
        </w:tc>
        <w:tc>
          <w:tcPr>
            <w:tcW w:w="992" w:type="dxa"/>
            <w:vAlign w:val="center"/>
          </w:tcPr>
          <w:p w:rsidR="001C015D" w:rsidRPr="00631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Ցորենաձավար   </w:t>
            </w:r>
          </w:p>
        </w:tc>
        <w:tc>
          <w:tcPr>
            <w:tcW w:w="567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Ցորենաձավար՝ ԳՕՍՏ 276-60-ին համապատասխան, ստացված ցորենի թեփահան հատիկների հղկմամբ, կամ կոտրատմամբ, ցորենի հատիկները լինում են հղկված ծայրերով կամ հղկված կլոր հատիկների ձևով, խոնավությունը 14%-ից ոչ ավելի, </w:t>
            </w:r>
            <w:r w:rsidRPr="00631429">
              <w:rPr>
                <w:color w:val="FF0000"/>
              </w:rPr>
              <w:lastRenderedPageBreak/>
              <w:t>բարորակ հատիկները 99.2%-ից ոչ պակաս, աղբային խառնուկները 0,3%-ից ոչ ավելի, այդ թվում հանքային խառնուկներ 0.05% ոչ ավելի, վնասակար խառնուկներ 0.05% ոչ ավելի, պատրաստված բարձր և առաջին տեսակի ցորենից, մինչև 5կգ պոլիէթիլենային պարկերով: Պիտանելիության մնացորդային ժամկետը մատակարարման պահին ոչ պակաս, քան 70%, պիտանելիության ժամկետը արտադրման օրվանից ոչ պակաս 12 ամիս: Անվտանգությունը և մակնշումը ՄՄ ՏԿ N 021/2011 և 022/2011, &lt;&gt; ՀՀ օրենքի 9-րդ հոդվածի:</w:t>
            </w:r>
          </w:p>
        </w:tc>
        <w:tc>
          <w:tcPr>
            <w:tcW w:w="756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180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180</w:t>
            </w:r>
          </w:p>
        </w:tc>
        <w:tc>
          <w:tcPr>
            <w:tcW w:w="3638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>ֆինանսական միջոցներ նախատեսվելու դեպքում կողմերի միջև կնքվող համաձայնագրի ուժի մեջ մտնելու օրվանից սկսած ամսական առավելագույնը՝ 2</w:t>
            </w:r>
            <w:r>
              <w:rPr>
                <w:color w:val="FF0000"/>
              </w:rPr>
              <w:t>5</w:t>
            </w:r>
            <w:r w:rsidRPr="00631429">
              <w:rPr>
                <w:color w:val="FF0000"/>
              </w:rPr>
              <w:t xml:space="preserve"> կգ / մատակարարումը  ամսական առավելագույնը ՝5 անգամ/: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5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o</w:t>
            </w:r>
            <w:r w:rsidRPr="0063142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3211300</w:t>
            </w:r>
          </w:p>
        </w:tc>
        <w:tc>
          <w:tcPr>
            <w:tcW w:w="992" w:type="dxa"/>
            <w:vAlign w:val="center"/>
          </w:tcPr>
          <w:p w:rsidR="001C015D" w:rsidRPr="00631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Բրինձ </w:t>
            </w:r>
          </w:p>
        </w:tc>
        <w:tc>
          <w:tcPr>
            <w:tcW w:w="567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Բրինձ առաջին տեսակի, ԻՍՕ 7301-2013։ Սպիտակ, </w:t>
            </w:r>
            <w:r w:rsidRPr="00631429">
              <w:rPr>
                <w:color w:val="FF0000"/>
              </w:rPr>
              <w:lastRenderedPageBreak/>
              <w:t>խոշոր, երկար տեսակի, խոնավությունը 14 %ից ոչ ավելի, մինչև 5կգ պոլիէթիլենային պարկերով: Պիտանելիության մնացորդային ժամկետը մատակարարման պահին ոչ պակաս, քան 70%, պիտանելիության ժամկետը արտադրման օրվանից ոչ պակաս 24 ամիս: Անվտանգությունը և մակնշումը ՄՄ ՏԿ N 021/2011 և 022/2011, &lt;&lt;Սննդամթերքի անվտանգության մասին&gt;&gt; ՀՀ օրենքի 9-րդ հոդվածի:</w:t>
            </w:r>
          </w:p>
        </w:tc>
        <w:tc>
          <w:tcPr>
            <w:tcW w:w="756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720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720</w:t>
            </w:r>
          </w:p>
        </w:tc>
        <w:tc>
          <w:tcPr>
            <w:tcW w:w="3638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ֆինանսական միջոցներ նախատեսվելու դեպքում կողմերի </w:t>
            </w:r>
            <w:r w:rsidRPr="00631429">
              <w:rPr>
                <w:color w:val="FF0000"/>
              </w:rPr>
              <w:lastRenderedPageBreak/>
              <w:t>միջև կնքվող համաձայնագրի ուժի մեջ մտնելու օրվանից սկսած ամսական առավելագույնը՝</w:t>
            </w:r>
            <w:r>
              <w:rPr>
                <w:color w:val="FF0000"/>
              </w:rPr>
              <w:t>55</w:t>
            </w:r>
            <w:r w:rsidRPr="00631429">
              <w:rPr>
                <w:color w:val="FF0000"/>
              </w:rPr>
              <w:t xml:space="preserve"> կգ / մատակարարումը  ամսական առավելագույնը ՝5 անգամ/: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5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63142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15613350</w:t>
            </w:r>
          </w:p>
        </w:tc>
        <w:tc>
          <w:tcPr>
            <w:tcW w:w="992" w:type="dxa"/>
            <w:vAlign w:val="center"/>
          </w:tcPr>
          <w:p w:rsidR="001C015D" w:rsidRPr="00631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Վարսակի փաթիլներ </w:t>
            </w:r>
          </w:p>
        </w:tc>
        <w:tc>
          <w:tcPr>
            <w:tcW w:w="567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Եփման ենթակա տեսակ /փաթեթավորումը 350 գր ստվարաթղթե տուփեր/:Վարսակի փաթիլներում խոնավությունը պետք է լինի 12%-ից ոչ ավել,մոխրայնությունը`2,1%-ից ոչ </w:t>
            </w:r>
            <w:r w:rsidRPr="00631429">
              <w:rPr>
                <w:color w:val="FF0000"/>
              </w:rPr>
              <w:lastRenderedPageBreak/>
              <w:t xml:space="preserve">ավել,թթվայնությունը`5,0%-ից ոչ ավելաղբային խառնելիությունը`0,30%-ից ոչ ավել,վնասատուներով վարակվածություն չի թույլատրվում համաձայն ԳՕՍՏ 21149-93:Անվտանգությունը՝ ըստ N 2-III-4.9-01-2010 հիգիենիկ նորմատիվների, իսկ մակնշումը` «Սննդամթերքի անվտանգության մասին»  ՀՀ օրենքի 8-րդ հոդվածի, </w:t>
            </w:r>
          </w:p>
        </w:tc>
        <w:tc>
          <w:tcPr>
            <w:tcW w:w="756" w:type="dxa"/>
            <w:vAlign w:val="center"/>
          </w:tcPr>
          <w:p w:rsidR="001C015D" w:rsidRPr="00397730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  <w:lastRenderedPageBreak/>
              <w:t>Տուփ</w:t>
            </w:r>
          </w:p>
        </w:tc>
        <w:tc>
          <w:tcPr>
            <w:tcW w:w="850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397730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500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397730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500</w:t>
            </w:r>
          </w:p>
        </w:tc>
        <w:tc>
          <w:tcPr>
            <w:tcW w:w="3638" w:type="dxa"/>
          </w:tcPr>
          <w:p w:rsidR="001C015D" w:rsidRPr="006C50D5" w:rsidRDefault="001C015D" w:rsidP="00D531C7">
            <w:pPr>
              <w:rPr>
                <w:color w:val="FF0000"/>
                <w:lang w:val="ru-RU"/>
              </w:rPr>
            </w:pPr>
            <w:r w:rsidRPr="00631429">
              <w:rPr>
                <w:rFonts w:ascii="Sylfaen" w:hAnsi="Sylfaen" w:cs="Sylfaen"/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առավելագույնը՝</w:t>
            </w:r>
            <w:r w:rsidR="00D531C7" w:rsidRPr="00D531C7">
              <w:rPr>
                <w:rFonts w:ascii="Sylfaen" w:hAnsi="Sylfaen" w:cs="Sylfaen"/>
                <w:color w:val="FF0000"/>
                <w:lang w:val="ru-RU"/>
              </w:rPr>
              <w:t>50</w:t>
            </w:r>
            <w:r w:rsidR="00D531C7">
              <w:rPr>
                <w:rFonts w:ascii="Sylfaen" w:hAnsi="Sylfaen" w:cs="Sylfaen"/>
                <w:color w:val="FF0000"/>
              </w:rPr>
              <w:t>տուփ</w:t>
            </w:r>
            <w:r w:rsidRPr="006C50D5">
              <w:rPr>
                <w:color w:val="FF0000"/>
                <w:lang w:val="ru-RU"/>
              </w:rPr>
              <w:t xml:space="preserve">/ </w:t>
            </w:r>
            <w:r w:rsidRPr="00631429">
              <w:rPr>
                <w:rFonts w:ascii="Sylfaen" w:hAnsi="Sylfaen" w:cs="Sylfaen"/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63142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՝</w:t>
            </w:r>
            <w:r w:rsidR="00D531C7" w:rsidRPr="00D531C7">
              <w:rPr>
                <w:rFonts w:ascii="Sylfaen" w:hAnsi="Sylfaen" w:cs="Sylfaen"/>
                <w:color w:val="FF0000"/>
                <w:lang w:val="ru-RU"/>
              </w:rPr>
              <w:t>4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559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15612160</w:t>
            </w:r>
          </w:p>
        </w:tc>
        <w:tc>
          <w:tcPr>
            <w:tcW w:w="992" w:type="dxa"/>
            <w:vAlign w:val="center"/>
          </w:tcPr>
          <w:p w:rsidR="001C015D" w:rsidRPr="00631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1-ին տեսակի ցորենի ալյուր</w:t>
            </w:r>
          </w:p>
        </w:tc>
        <w:tc>
          <w:tcPr>
            <w:tcW w:w="567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Ցորենի ալյուրին բնորոշ, առանց կողմնակի համի և հոտի: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</w:t>
            </w:r>
            <w:r w:rsidRPr="00631429">
              <w:rPr>
                <w:color w:val="FF0000"/>
              </w:rPr>
              <w:lastRenderedPageBreak/>
              <w:t>զանգվածային մասը՝ չոր նյութի 0.75%, հում սոսնձանյութի քանակությունը՝ առնվազն 30,0%: ՀՍՏ 280-2007: Անվտանգությունը և մակնշումը N 2-III-4.9-01-2010 հիգիենիկ նորմատիվների և «Սննդամթերքի անվտանգության մասին» ՀՀ օրենքի 8-րդ հոդվածի:</w:t>
            </w:r>
          </w:p>
        </w:tc>
        <w:tc>
          <w:tcPr>
            <w:tcW w:w="756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 xml:space="preserve"> կգ</w:t>
            </w:r>
          </w:p>
        </w:tc>
        <w:tc>
          <w:tcPr>
            <w:tcW w:w="850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45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45</w:t>
            </w:r>
          </w:p>
        </w:tc>
        <w:tc>
          <w:tcPr>
            <w:tcW w:w="3638" w:type="dxa"/>
          </w:tcPr>
          <w:p w:rsidR="001C015D" w:rsidRPr="006C50D5" w:rsidRDefault="001C015D" w:rsidP="00D531C7">
            <w:pPr>
              <w:rPr>
                <w:color w:val="FF0000"/>
                <w:lang w:val="ru-RU"/>
              </w:rPr>
            </w:pPr>
            <w:r w:rsidRPr="00631429">
              <w:rPr>
                <w:rFonts w:ascii="Sylfaen" w:hAnsi="Sylfaen" w:cs="Sylfaen"/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առավելագույնը՝</w:t>
            </w:r>
            <w:r w:rsidR="00D531C7">
              <w:rPr>
                <w:color w:val="FF0000"/>
                <w:lang w:val="ru-RU"/>
              </w:rPr>
              <w:t xml:space="preserve"> </w:t>
            </w:r>
            <w:r w:rsidR="00D531C7" w:rsidRPr="00D531C7">
              <w:rPr>
                <w:color w:val="FF0000"/>
                <w:lang w:val="ru-RU"/>
              </w:rPr>
              <w:t>3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631429">
              <w:rPr>
                <w:rFonts w:ascii="Sylfaen" w:hAnsi="Sylfaen" w:cs="Sylfaen"/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63142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631429">
              <w:rPr>
                <w:rFonts w:ascii="Sylfaen" w:hAnsi="Sylfaen" w:cs="Sylfaen"/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1559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15421100</w:t>
            </w:r>
          </w:p>
        </w:tc>
        <w:tc>
          <w:tcPr>
            <w:tcW w:w="992" w:type="dxa"/>
            <w:vAlign w:val="center"/>
          </w:tcPr>
          <w:p w:rsidR="001C015D" w:rsidRPr="00631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Արևածաղկի ձեթ</w:t>
            </w:r>
          </w:p>
        </w:tc>
        <w:tc>
          <w:tcPr>
            <w:tcW w:w="567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"Բուսական յուղ /ձեթ/ բարձր տեսակի, պատրաստված արևածաղկի սերմերի  լուծամզման և ճզմման եղանակով, ռաֆինացված, զտված, հոտազերծված: ԳՕՍՏ  1129-2013: Պիտանելիության մնացորդային ժամկետը՝ մատակարարման պահին, սահմանված ժամկետի 85 %-ից ոչ պակաս: Փաթեթվածքը համաձայն  </w:t>
            </w:r>
            <w:r w:rsidRPr="00631429">
              <w:rPr>
                <w:color w:val="FF0000"/>
              </w:rPr>
              <w:lastRenderedPageBreak/>
              <w:t xml:space="preserve">«Փաթեթվածքի անվտանգության մասին» Մաքսային միության տեխնիկական կանոնակարգի (ՄՄ ՏԿ 005/2011) պահանջների: Անվտանգությունը համաձայն «Սննդամթերքի անվտանգության մասին» Մաքսային միության տեխնիկական կանոնակարգի (ՄՄ ՏԿ 021/2011), «Ճարպայուղային արտադրանքի» Մաքսային միության տեխնիկական կանոնակարգի (ՄՄ ՏԿ 024/2011) պահանջների և«Սննդային հավելումների, բուրավետիչների և տեխնոլոգիական օժանդակ միջոցների անվտանգությանը ներկայացվող պահանջներ» Մաքսային միության </w:t>
            </w:r>
            <w:r w:rsidRPr="00631429">
              <w:rPr>
                <w:color w:val="FF0000"/>
              </w:rPr>
              <w:lastRenderedPageBreak/>
              <w:t>տեխնիկական կանոնակարգի (ՄՄ ՏԿ 029/2012) պահանջների: Մակնշումը համաձայն «Սննդամթերքի մակնշման մասին» Մաքսային միության տեխնիկական կանոնակարգի (ՄՄ ՏԿ 022/2011) պահանջների</w:t>
            </w:r>
          </w:p>
        </w:tc>
        <w:tc>
          <w:tcPr>
            <w:tcW w:w="756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 xml:space="preserve"> լիտր</w:t>
            </w:r>
          </w:p>
        </w:tc>
        <w:tc>
          <w:tcPr>
            <w:tcW w:w="850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</w:rPr>
              <w:t>3</w:t>
            </w:r>
            <w:r>
              <w:rPr>
                <w:color w:val="FF0000"/>
                <w:lang w:val="ru-RU"/>
              </w:rPr>
              <w:t>3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33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631429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631429">
              <w:rPr>
                <w:color w:val="FF0000"/>
              </w:rPr>
              <w:t>լ</w:t>
            </w:r>
            <w:r w:rsidRPr="006C50D5">
              <w:rPr>
                <w:color w:val="FF0000"/>
                <w:lang w:val="ru-RU"/>
              </w:rPr>
              <w:t xml:space="preserve">  / </w:t>
            </w:r>
            <w:r w:rsidRPr="00631429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631429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631429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631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559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Օ3142510</w:t>
            </w:r>
          </w:p>
        </w:tc>
        <w:tc>
          <w:tcPr>
            <w:tcW w:w="992" w:type="dxa"/>
            <w:vAlign w:val="center"/>
          </w:tcPr>
          <w:p w:rsidR="001C015D" w:rsidRPr="00631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Ձու , առաջին կարգի</w:t>
            </w:r>
          </w:p>
        </w:tc>
        <w:tc>
          <w:tcPr>
            <w:tcW w:w="567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631429" w:rsidRDefault="001C015D" w:rsidP="001C015D">
            <w:pPr>
              <w:rPr>
                <w:color w:val="FF0000"/>
              </w:rPr>
            </w:pPr>
            <w:r w:rsidRPr="00631429">
              <w:rPr>
                <w:color w:val="FF0000"/>
              </w:rPr>
              <w:t xml:space="preserve">Հավի ձու, ՀՍՏ 182-2012։ Սեղանի 1-ին կարգի, միջակ, տեսակավորված ըստ մեկ ձվի զանգվածի, ձվի պահպանման ժամկետը՝ ոչ սառնարանային պայմաններում 25 օր, սառնարանային պայմաններում` (-20C-ից) - (00C) 90օր: ստվարաթղթե արկղում, ձվաբնիկի վրա արտացոլված լինի արտադրման օրը, ամիսը, տարին, պիտանելիության մնացորդային ժամկետը մատակարարման </w:t>
            </w:r>
            <w:r w:rsidRPr="00631429">
              <w:rPr>
                <w:color w:val="FF0000"/>
              </w:rPr>
              <w:lastRenderedPageBreak/>
              <w:t>պահին ոչ պակաս,քան 95%: Անվտանգությունը և մակնշումը ՄՄ ՏԿ N 021/2011 և 022/2011, &lt;&lt;Սննդամթերքի անվտանգության մասին&gt;&gt; ՀՀ օրենքի 9-րդ հոդվածի:</w:t>
            </w:r>
          </w:p>
        </w:tc>
        <w:tc>
          <w:tcPr>
            <w:tcW w:w="756" w:type="dxa"/>
            <w:vAlign w:val="center"/>
          </w:tcPr>
          <w:p w:rsidR="001C015D" w:rsidRPr="00631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631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 xml:space="preserve"> հատ</w:t>
            </w:r>
          </w:p>
        </w:tc>
        <w:tc>
          <w:tcPr>
            <w:tcW w:w="850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631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6900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6900</w:t>
            </w:r>
          </w:p>
        </w:tc>
        <w:tc>
          <w:tcPr>
            <w:tcW w:w="3638" w:type="dxa"/>
          </w:tcPr>
          <w:p w:rsidR="001C015D" w:rsidRPr="006C50D5" w:rsidRDefault="001C015D" w:rsidP="00D531C7">
            <w:pPr>
              <w:rPr>
                <w:color w:val="FF0000"/>
                <w:lang w:val="ru-RU"/>
              </w:rPr>
            </w:pPr>
            <w:r w:rsidRPr="00631429">
              <w:rPr>
                <w:rFonts w:ascii="Sylfaen" w:hAnsi="Sylfaen" w:cs="Sylfaen"/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</w:t>
            </w:r>
            <w:r w:rsidR="00D531C7" w:rsidRPr="00D531C7">
              <w:rPr>
                <w:rFonts w:ascii="Sylfaen" w:hAnsi="Sylfaen" w:cs="Sylfaen"/>
                <w:color w:val="FF0000"/>
                <w:lang w:val="ru-RU"/>
              </w:rPr>
              <w:t>8</w:t>
            </w:r>
            <w:r w:rsidRPr="006C50D5">
              <w:rPr>
                <w:color w:val="FF0000"/>
                <w:lang w:val="ru-RU"/>
              </w:rPr>
              <w:t xml:space="preserve">00 </w:t>
            </w:r>
            <w:r w:rsidRPr="00631429">
              <w:rPr>
                <w:rFonts w:ascii="Sylfaen" w:hAnsi="Sylfaen" w:cs="Sylfaen"/>
                <w:color w:val="FF0000"/>
              </w:rPr>
              <w:t>հատ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631429">
              <w:rPr>
                <w:rFonts w:ascii="Sylfaen" w:hAnsi="Sylfaen" w:cs="Sylfaen"/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31429">
              <w:rPr>
                <w:rFonts w:ascii="Sylfaen" w:hAnsi="Sylfaen" w:cs="Sylfaen"/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631429">
              <w:rPr>
                <w:rFonts w:ascii="Sylfaen" w:hAnsi="Sylfaen" w:cs="Sylfaen"/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E957D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1559" w:type="dxa"/>
            <w:vAlign w:val="center"/>
          </w:tcPr>
          <w:p w:rsidR="001C015D" w:rsidRPr="00E957D0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15333100</w:t>
            </w:r>
          </w:p>
        </w:tc>
        <w:tc>
          <w:tcPr>
            <w:tcW w:w="992" w:type="dxa"/>
            <w:vAlign w:val="center"/>
          </w:tcPr>
          <w:p w:rsidR="001C015D" w:rsidRPr="00E957D0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Տոմատի մածուկ</w:t>
            </w:r>
          </w:p>
        </w:tc>
        <w:tc>
          <w:tcPr>
            <w:tcW w:w="567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E957D0" w:rsidRDefault="001C015D" w:rsidP="001C015D">
            <w:pPr>
              <w:rPr>
                <w:color w:val="FF0000"/>
              </w:rPr>
            </w:pPr>
            <w:r w:rsidRPr="00E957D0">
              <w:rPr>
                <w:color w:val="FF0000"/>
              </w:rPr>
              <w:t>Տոմատի մածուկ 1-ին տեսակի, ԳՕՍՏ 3343-89: Մինչև 1 լ-ոց մ ապակյա տարաներով, , պիտանելիության մնացորդային ժամկետը մատակարարման պահին ոչ պակաս, քան 80%, պիտանելիության ժամկետը արտադրման օրվանից ոչ պակաս 36 ամիս: Դատարկ տարաները մատակարարին հետ վերադարձման ենթակա չեն: Անվտանգությունը և մակնշումը ՄՄ ՏԿ N 021/2011 և 022/2011, &lt;&lt;Սննդամթերքի անվտանգության մասին&gt;&gt; ՀՀ օրենքի 9-րդ հոդվածի</w:t>
            </w:r>
          </w:p>
        </w:tc>
        <w:tc>
          <w:tcPr>
            <w:tcW w:w="756" w:type="dxa"/>
            <w:vAlign w:val="center"/>
          </w:tcPr>
          <w:p w:rsidR="001C015D" w:rsidRPr="00E957D0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66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66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E957D0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10 </w:t>
            </w:r>
            <w:r w:rsidRPr="00E957D0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E957D0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E957D0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E957D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1559" w:type="dxa"/>
            <w:vAlign w:val="center"/>
          </w:tcPr>
          <w:p w:rsidR="001C015D" w:rsidRPr="00E957D0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15872400</w:t>
            </w:r>
          </w:p>
        </w:tc>
        <w:tc>
          <w:tcPr>
            <w:tcW w:w="992" w:type="dxa"/>
            <w:vAlign w:val="center"/>
          </w:tcPr>
          <w:p w:rsidR="001C015D" w:rsidRPr="00E957D0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Աղ կերակրի  մանր</w:t>
            </w:r>
          </w:p>
        </w:tc>
        <w:tc>
          <w:tcPr>
            <w:tcW w:w="567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E957D0" w:rsidRDefault="001C015D" w:rsidP="001C015D">
            <w:pPr>
              <w:rPr>
                <w:color w:val="FF0000"/>
              </w:rPr>
            </w:pPr>
            <w:r w:rsidRPr="00E957D0">
              <w:rPr>
                <w:color w:val="FF0000"/>
              </w:rPr>
              <w:t>Կերակրի աղ` բարձր տեսակի, յոդացված ՀՍՏ 239-2005 Պիտանելիության ժամկետը արտադրման օրվանից ոչ պակաս 12 ամիս: Փաթեթավորումը՝ 1կգ տարողությամբ տուփերով:</w:t>
            </w:r>
          </w:p>
        </w:tc>
        <w:tc>
          <w:tcPr>
            <w:tcW w:w="756" w:type="dxa"/>
            <w:vAlign w:val="center"/>
          </w:tcPr>
          <w:p w:rsidR="001C015D" w:rsidRPr="00E957D0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 կգ</w:t>
            </w:r>
          </w:p>
        </w:tc>
        <w:tc>
          <w:tcPr>
            <w:tcW w:w="850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242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242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E957D0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14</w:t>
            </w:r>
            <w:r w:rsidRPr="00E957D0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E957D0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E957D0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E957D0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4B123A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17</w:t>
            </w:r>
          </w:p>
        </w:tc>
        <w:tc>
          <w:tcPr>
            <w:tcW w:w="1559" w:type="dxa"/>
            <w:vAlign w:val="center"/>
          </w:tcPr>
          <w:p w:rsidR="001C015D" w:rsidRPr="00E957D0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15872310</w:t>
            </w:r>
          </w:p>
        </w:tc>
        <w:tc>
          <w:tcPr>
            <w:tcW w:w="992" w:type="dxa"/>
            <w:vAlign w:val="center"/>
          </w:tcPr>
          <w:p w:rsidR="001C015D" w:rsidRPr="00E957D0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Դափնատերև չորացրած</w:t>
            </w:r>
          </w:p>
        </w:tc>
        <w:tc>
          <w:tcPr>
            <w:tcW w:w="567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E957D0" w:rsidRDefault="001C015D" w:rsidP="001C015D">
            <w:pPr>
              <w:rPr>
                <w:color w:val="FF0000"/>
              </w:rPr>
            </w:pPr>
            <w:r w:rsidRPr="00E957D0">
              <w:rPr>
                <w:color w:val="FF0000"/>
              </w:rPr>
              <w:t xml:space="preserve">Դափնետերև, ԳՕՍՏ 17594-81: Չորացրած, խոնավության զանգվածային մասը տերևում` 12 %-ից ոչ ավելի, մինչև 25 գր տուփերով: Պիտանելիության ժամկետը արտադրման օրվանից ոչ պակաս 12 ամիս: Պիտանելիության մնացորդային ժամկետը մատակարարման պահին ոչ պակաս, քան 90%: Անվտանգությունը և մակնշումը ՄՄ ՏԿ N 021/2011 և 022/2011, &lt;&lt;Սննդամթերքի անվտանգության մասին&gt;&gt; ՀՀ օրենքի </w:t>
            </w:r>
            <w:r w:rsidRPr="00E957D0">
              <w:rPr>
                <w:color w:val="FF0000"/>
              </w:rPr>
              <w:lastRenderedPageBreak/>
              <w:t>9-րդ հոդվածի</w:t>
            </w:r>
          </w:p>
        </w:tc>
        <w:tc>
          <w:tcPr>
            <w:tcW w:w="756" w:type="dxa"/>
            <w:vAlign w:val="center"/>
          </w:tcPr>
          <w:p w:rsidR="001C015D" w:rsidRPr="00797CBA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  <w:lastRenderedPageBreak/>
              <w:t>Տուփ</w:t>
            </w:r>
          </w:p>
        </w:tc>
        <w:tc>
          <w:tcPr>
            <w:tcW w:w="850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20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20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E957D0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տարեկան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0,025 </w:t>
            </w:r>
            <w:r w:rsidRPr="00E957D0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E957D0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տարեկան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24 </w:t>
            </w:r>
            <w:r w:rsidRPr="00E957D0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lastRenderedPageBreak/>
              <w:t>18</w:t>
            </w:r>
          </w:p>
        </w:tc>
        <w:tc>
          <w:tcPr>
            <w:tcW w:w="1559" w:type="dxa"/>
            <w:vAlign w:val="center"/>
          </w:tcPr>
          <w:p w:rsidR="001C015D" w:rsidRPr="00E957D0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15311100</w:t>
            </w:r>
          </w:p>
        </w:tc>
        <w:tc>
          <w:tcPr>
            <w:tcW w:w="992" w:type="dxa"/>
            <w:vAlign w:val="center"/>
          </w:tcPr>
          <w:p w:rsidR="001C015D" w:rsidRPr="00E957D0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Կարտոֆիլ</w:t>
            </w:r>
          </w:p>
        </w:tc>
        <w:tc>
          <w:tcPr>
            <w:tcW w:w="567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</w:tcPr>
          <w:p w:rsidR="001C015D" w:rsidRPr="00E957D0" w:rsidRDefault="001C015D" w:rsidP="001C015D">
            <w:pPr>
              <w:rPr>
                <w:color w:val="FF0000"/>
              </w:rPr>
            </w:pPr>
            <w:r w:rsidRPr="00E957D0">
              <w:rPr>
                <w:color w:val="FF0000"/>
              </w:rPr>
              <w:t>Թարմ կարտոֆիլի  որակի տեխնիկական պահանջները (ԳՕՍՏ 26545-85) Արտաքին տեսքը` պալարները ամբողջական, չոր, չծլած, չկեղտոտված, չցրտահարված, առանց հիվանդությունների և վնասվածքների, հասած, ստվար կլեպով, ըստ ձևի և գույնի կարող են լինել և տարբեր և միաձև: Քանակությունը ըստ չափսերի ընդհանուր զանգվածում %-ով Հ/հ Տեսակը ամենամեծ լայնակի տրամագիծը /մմ/ %-ով ընդանուր քանակում 1 կլորա-ձվաձև 30-40 5 երկարացված 30-35 5 2 կլորա-ձվաձև 40-50 20 երկարացված 40-45 20 3 կլորա-ձվաձև 50-60 55 երկարացված 50-55 55 4 կլորա-ձվաձև 60-70 20 երկարացված 60-</w:t>
            </w:r>
            <w:r w:rsidRPr="00E957D0">
              <w:rPr>
                <w:color w:val="FF0000"/>
              </w:rPr>
              <w:lastRenderedPageBreak/>
              <w:t xml:space="preserve">65 20 Խիլերով պալարների և կանաչած պալարների (մակերեսի 1/4-ից ոչ ավել) քանակությունը ընդհանուր զանգվածում ոչ ավել քան 2%: Պալարի մակերեսի 1/4-ից ավել կանաչեցման դեպքում մթերումը չի թույլատրվում: Մեխանիկական վնասվածքներով պալարների (կտրտված, հարված) քանակությունը ընդանուր զանգվածում ոչ ավելի քան 2%: Տրորված պալարների մթերումը չի թույլատրվում: Ցրտահարված պալարների մթերումը չի թույլատրվում: Պալարներին կպած հողի քանակությունը ընդհանուր զանգվածում 1 %-ից </w:t>
            </w:r>
            <w:r w:rsidRPr="00E957D0">
              <w:rPr>
                <w:color w:val="FF0000"/>
              </w:rPr>
              <w:lastRenderedPageBreak/>
              <w:t>ոչ ավել: Փաթեթավորումը` մինչև 30 կգ-ոց ցանցապարկերով: Ծանոթություն. երկարացված են համարվում այն պալարները, որոնց լայնության և երկարության հարաբերությունը կազմում է 1:1,5 և ավել: Եթե նշված հարաբերությունը 1:1,5-ից ցածր է, ապա պալարները համարվում են կլորաձվաձև: Անվտանգությունը և մակնշումը ՄՄ ՏԿ N 021/2011 և 022/2011, &lt;&lt;Սննդամթերքի անվտանգության մասին&gt;&gt; ՀՀ օրենքի 9-րդ հոդվածի:</w:t>
            </w:r>
          </w:p>
        </w:tc>
        <w:tc>
          <w:tcPr>
            <w:tcW w:w="756" w:type="dxa"/>
            <w:vAlign w:val="center"/>
          </w:tcPr>
          <w:p w:rsidR="001C015D" w:rsidRPr="00E957D0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E957D0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 xml:space="preserve"> կգ</w:t>
            </w:r>
          </w:p>
        </w:tc>
        <w:tc>
          <w:tcPr>
            <w:tcW w:w="850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E957D0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4500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4500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E957D0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250 </w:t>
            </w:r>
            <w:r w:rsidRPr="00E957D0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E957D0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E957D0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E957D0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E957D0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FB57CB" w:rsidTr="00442C9D">
        <w:tc>
          <w:tcPr>
            <w:tcW w:w="959" w:type="dxa"/>
            <w:vAlign w:val="bottom"/>
          </w:tcPr>
          <w:p w:rsidR="001C015D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155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Սոխ գլուխ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0A0755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Թարմ, կծու, կիսակծու կամ քաղցր, ընտիր տեսակի, նեղ մասի տրամագիծը 3 սմ-ից ոչ պակաս, ԳՕՍՏ 27166-86, անվտանգությունը՝ ըստ ՀՀ կառավարության 2006թ. դեկտեմբերի 21-ի N 1913-Ն որոշմամբ հաստատված‚ Թարմ պտուղ-բանջարեղենի տեխնիկական կանոնակարգի և «Սննդամթերքի անվտանգության մասին» ՀՀ </w:t>
            </w: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lastRenderedPageBreak/>
              <w:t>օրենքի 8-րդ հոդվածի</w:t>
            </w:r>
          </w:p>
        </w:tc>
        <w:tc>
          <w:tcPr>
            <w:tcW w:w="756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1C015D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35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1C015D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350</w:t>
            </w:r>
          </w:p>
        </w:tc>
        <w:tc>
          <w:tcPr>
            <w:tcW w:w="3638" w:type="dxa"/>
          </w:tcPr>
          <w:p w:rsidR="001C015D" w:rsidRPr="00423E92" w:rsidRDefault="001C015D" w:rsidP="001C015D">
            <w:pPr>
              <w:rPr>
                <w:color w:val="FF0000"/>
              </w:rPr>
            </w:pP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155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03221410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Կաղամբ   մաքրած      </w:t>
            </w: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>ԳՕՍՏ 1724-85) Թարմ գլուխ կաղամբ` մթերման համար, Արտաքին տեսքը` գլուխները թարմ, ամբողջական, մաքուր, առողջ, լիովին ձևավորված, առանց հիվանդությունների և վնասվածքների, չծլած, տվյալ բուսաբանական տեսակին բնորոշ գույնով. ձևով ու համ ու հոտով, առանց կողմնակի հոտի և համի: Կաղամբի գլուխները չպետք է լինեն գյուղատնտեսական վնասատուներով վնասված, չպետք է ունենան ավելորդ արտաքին խոնավություն, պետք է լինեն ամուր, խիտ, բայց ոչ փխրուն և ոչ լխկած: Գլուխների մաքրման աստիճանը` կաղամբի գլուխները պետք է մաքրված լինեն մինչև մակերևույթը ամուր գրկող կանաչ և սպիտակ տերևները, թույլատրվում է կաղամբի մակերևույթը ամուր չգրկող 2-4 հատ կանաչ տերևների առկայություն: Կաղամբակոթի երկարությունը 3սմ-ից ոչ ավելի: Կաղամբի մաքրված գլուխների քաշը ոչ պակաս`1-1,5 կգ:  3 սմ-ից ավելի խորությամբ մեխանիկական վնասվածքներով, ճաքերով, նեխած, գյուղատնտեսական վնասատուներով վնասված, ցրտահարված, շոգեհարված` միջուկի դեղնվածության և կարմրածության նշաններով գլուխների առկայություն չի թույլատրվում: Չի թույլատրվում նշահատված գլուխներով և կաղամբակոթերով կաղամբի առկայություն: Անվտանգությունը և մակնշումը ՄՄ ՏԿ N 021/2011 և 022/2011, &lt;&lt;Սննդամթերքի անվտանգության մասին&gt;&gt; ՀՀ օրենքի 9-րդ հոդվածի</w:t>
            </w:r>
          </w:p>
        </w:tc>
        <w:tc>
          <w:tcPr>
            <w:tcW w:w="756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2310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2310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423E92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80</w:t>
            </w:r>
            <w:r w:rsidRPr="00423E92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423E92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423E92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55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03221100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Բազուկ</w:t>
            </w: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Արտաքին տեսքը` արմատապտուղները թարմ, ամբողջական, առանց հիվանդությունների, չոր, չկեղտոտված, առանց ճաքերի և վնասվածքների:(ԳՈՍՏ 1722-85) </w:t>
            </w: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lastRenderedPageBreak/>
              <w:t>Ներքին կառուցվածքը` միջուկը հյութալի, մուգ կարմիր` : Արմատապտուղների չափսերը (ամենամեծ լայնակի տրամագծով) 5-14սմ: Թույլատրվում է շեղումներ նշված չափսերից և մեխանիկական վնասվածքներով 3 մմ ավելի խորությամբ` ընդհանուր քանակի 5%-ից ոչ ավելի: Արմատապտուղներին կպած հողի քանակությունը ոչ ավելի, քան ընդհանուր քանակի 1%: Անվտանգությունը և մակնշումը ՄՄ ՏԿ N 021/2011 և 022/2011, &lt;&lt;Սննդամթերքի անվտանգության մասին&gt;&gt; ՀՀ օրենքի 9-րդ հոդվածի</w:t>
            </w:r>
          </w:p>
        </w:tc>
        <w:tc>
          <w:tcPr>
            <w:tcW w:w="756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247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247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423E92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lastRenderedPageBreak/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10</w:t>
            </w:r>
            <w:r w:rsidRPr="00423E92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423E92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423E92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2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155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03222128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Խնձոր</w:t>
            </w: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 միջին </w:t>
            </w: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>Խնձոր, ԳՕՍՏ Ռ 54697-2011: Թարմ, պտղաբանական I-ին խմբի, (գոլդեն կամ սիմիրենկո) տեսակների, ամենամեծ լայնակի կտրվածքը՝ կլորաձև պտուղների համար՝ ոչ պակաս 6 սմ, օվալաձև պտուղների համար՝ ոչ պակաս 5 սմ, մինչև 20 կգ-ոց արկղերով: Անվտանգությունը և մակնշումը ՄՄ ՏԿ N 021/2011 և 022/2011, &lt;&lt;Սննդամթերքի անվտանգության մասին&gt;&gt; ՀՀ օրենքի 9-րդ հոդվածի</w:t>
            </w:r>
          </w:p>
        </w:tc>
        <w:tc>
          <w:tcPr>
            <w:tcW w:w="756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200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603D3C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200</w:t>
            </w:r>
          </w:p>
        </w:tc>
        <w:tc>
          <w:tcPr>
            <w:tcW w:w="3638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 xml:space="preserve">ֆինանսական միջոցներ նախատեսվելու դեպքում կողմերի միջև կնքվող համաձայնագրի ուժի մեջ մտնելու օրվանից սկսած ամսական առավելագույնը՝ 40  կգ / մատակարարումը  ամսական առավելագույնը ՝5 անգամ/: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155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03222132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Դեղձ</w:t>
            </w: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Թարմ և քաղցր, հյութալի, տարբեր տեսակի, միջին չափսերի, առանց վնասվածքների: ԳՕՍՏ 21833-76: Ամենամեծ լայնակի կտրվածքը՝ համար՝ ոչ պակաս 6 </w:t>
            </w:r>
            <w:proofErr w:type="gramStart"/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>սմ :Անվտանգությունը</w:t>
            </w:r>
            <w:proofErr w:type="gramEnd"/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և մակնշումը` ըստ ՀՀ կառավարության 2006թ. դեկտեմբերի 21-ի N 1913-Ն որոշմամբ հաստատված «Թարմ պտուղ-բանջարեղենի տեխնիկական կանոնակարգի» և «ՄՄ ՏԿ N 021/2011 և 022/2011, &lt;&lt;Սննդամթերքի անվտանգության մասին&gt;&gt; ՀՀ օրենքի 9-րդ հոդվածի</w:t>
            </w:r>
          </w:p>
        </w:tc>
        <w:tc>
          <w:tcPr>
            <w:tcW w:w="756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>150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>150</w:t>
            </w:r>
          </w:p>
        </w:tc>
        <w:tc>
          <w:tcPr>
            <w:tcW w:w="3638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 xml:space="preserve">ֆինանսական միջոցներ նախատեսվելու դեպքում կողմերի միջև կնքվող համաձայնագրի ուժի մեջ մտնելու օրվանից սկսած , ամսական առավելագույնը՝ 70 կգ / ամսեկան 10 անգամ ,մատակարարումն իրականացնել2020 թվականի  հուլիս, օգոստոս, սեպտեմբեր </w:t>
            </w:r>
            <w:r w:rsidRPr="00423E92">
              <w:rPr>
                <w:color w:val="FF0000"/>
              </w:rPr>
              <w:lastRenderedPageBreak/>
              <w:t>ամիսներն,   ամսական  առավելագույնը ՝5 անգամ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2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155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03221110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Գազար</w:t>
            </w: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>(ԳՕՍՏ 1721-85) ընտիր տեսակի։ Արտաքին տեսքը` արմատապտուղները թարմ, չթառամած, ամբողջական, առանց հիվանդությունների, չոր, չկեղտոտված, առանց ճաքերի և վնասվածքների, միագույն: Արմատապտուղների չափսերը (ամենամեծ լայնակի տրամագծով) 2,5-6,0սմ: Թույլատրվում է շեղումներ նշված չափսերից 0,5սմ` ընդհանուր քանակության 10%-ից ոչ ավելի: Արմատապտուղներին կպած հողի քանակությունը ոչ ավելի, քան ընդհանուր քանակի 1%: Անվտանգությունը և մակնշումը ՄՄ ՏԿ N 021/2011 և 022/2011, &lt;&lt;Սննդամթերքի անվտանգության մասին&gt;&gt; ՀՀ օրենքի 8-9-րդ հոդվածների:</w:t>
            </w:r>
          </w:p>
        </w:tc>
        <w:tc>
          <w:tcPr>
            <w:tcW w:w="756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350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350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423E92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10</w:t>
            </w:r>
            <w:r w:rsidRPr="00423E92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423E92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423E92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155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03221124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Վարունգ</w:t>
            </w: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>Վարունգ թարմ, ԳՕՍՏ 1726-85 1-ին տեսակի , ամբողջովին հասունացած, չլխկած, ամուր, չցրտահարված, առանց վնասվածքների, հողի մակերեսից ամբողջովին մաքրված, առողջ, լիովին ձևավորված, առանց հիվանդությունների, տվյալ բուսաբանական տեսակին բնորոշ կանաչ գույնով, ձևով և համ ու հոտով, առանց կողմնակի հոտի և համի: Վարունգը չպետք է լինեն գյուղատնտեսական վնասատուներով վնասված, առանց արևայրվածքների: Չափսերը համաձայն ԳՕՍՏ-ի: Մինչև 20 կգ-ոց ստվարաթղթե կամ պլաստմասե արկղերով: Անվտանգությունը և մակնշումը ՄՄ ՏԿ N 021/2011 և 022/2011, &lt;&lt;Սննդամթերքի անվտանգության մասին&gt;&gt; ՀՀ օրենքի 8-9-րդ հոդվածների</w:t>
            </w:r>
          </w:p>
        </w:tc>
        <w:tc>
          <w:tcPr>
            <w:tcW w:w="756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>400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>400</w:t>
            </w:r>
          </w:p>
        </w:tc>
        <w:tc>
          <w:tcPr>
            <w:tcW w:w="3638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 xml:space="preserve">ֆինանսական միջոցներ նախատեսվելու դեպքում կողմերի միջև կնքվող համաձայնագրի ուժի մեջ մտնելու օրվանից սկսած , ամսական առավելագույնը՝ 150կգ / մատակարարումը հունիս․ հուլիս․ օգոստոս, սեպտեմբեր ամիսներին ,  ամսական առավելագույնը ՝5 անգամ/: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155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15331139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Լոլիկ</w:t>
            </w: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Լոլիկ թարմ, ԳՕՍՏ 1725-85, ամբողջովին հասունացած, չլխկած, ամուր, չցրտահարված, առանց վնասվածքների, հողի մակերեսից ամբողջովին մաքրված, առողջ, լիովին </w:t>
            </w: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lastRenderedPageBreak/>
              <w:t>ձևավորված, առանց հիվանդությունների, տվյալ բուսաբանական տեսակին բնորոշ կարմիր գույնով, ձևով և համ ու հոտով, առանց կողմնակի հոտի և համի: Լոլիկի գլուխները չպետք է լինեն գյուղատնտեսական վնասատուներով վնասված, առանց արևայրվածքների: Չափսերը համաձայն ԳՕՍՏ-ի: Մինչև 20 կգ-ոց փայտյա կամ պլաստմասե կամ ստվարաթղթե ամուր արկղերով: Անվտանգությունը և մակնշումը ՄՄ ՏԿ N 021/2011 և 022/2011, &lt;&lt;Սննդամթերքի անվտանգության մասին&gt;&gt; ՀՀ օրենքի 9-րդ հոդվածի</w:t>
            </w:r>
          </w:p>
        </w:tc>
        <w:tc>
          <w:tcPr>
            <w:tcW w:w="756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630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630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423E92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lastRenderedPageBreak/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,  </w:t>
            </w:r>
            <w:r w:rsidRPr="00423E92">
              <w:rPr>
                <w:color w:val="FF0000"/>
              </w:rPr>
              <w:t>ամիսներին</w:t>
            </w:r>
            <w:r w:rsidRPr="006C50D5">
              <w:rPr>
                <w:color w:val="FF0000"/>
                <w:lang w:val="ru-RU"/>
              </w:rPr>
              <w:t xml:space="preserve">,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150</w:t>
            </w:r>
            <w:r w:rsidRPr="00423E92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423E92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հունիս</w:t>
            </w:r>
            <w:r w:rsidRPr="006C50D5">
              <w:rPr>
                <w:color w:val="FF0000"/>
                <w:lang w:val="ru-RU"/>
              </w:rPr>
              <w:t xml:space="preserve">․ </w:t>
            </w:r>
            <w:r w:rsidRPr="00423E92">
              <w:rPr>
                <w:color w:val="FF0000"/>
              </w:rPr>
              <w:t>հուլիս</w:t>
            </w:r>
            <w:r w:rsidRPr="006C50D5">
              <w:rPr>
                <w:color w:val="FF0000"/>
                <w:lang w:val="ru-RU"/>
              </w:rPr>
              <w:t xml:space="preserve">․ </w:t>
            </w:r>
            <w:r w:rsidRPr="00423E92">
              <w:rPr>
                <w:color w:val="FF0000"/>
              </w:rPr>
              <w:t>օգոստոս</w:t>
            </w:r>
            <w:r w:rsidRPr="006C50D5">
              <w:rPr>
                <w:color w:val="FF0000"/>
                <w:lang w:val="ru-RU"/>
              </w:rPr>
              <w:t xml:space="preserve">, </w:t>
            </w:r>
            <w:r w:rsidRPr="00423E92">
              <w:rPr>
                <w:color w:val="FF0000"/>
              </w:rPr>
              <w:t>սեպտեմբեր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ամիսներին</w:t>
            </w:r>
            <w:r w:rsidRPr="006C50D5">
              <w:rPr>
                <w:color w:val="FF0000"/>
                <w:lang w:val="ru-RU"/>
              </w:rPr>
              <w:t xml:space="preserve"> , 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423E92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603D3C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lastRenderedPageBreak/>
              <w:t>2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2"/>
                <w:szCs w:val="22"/>
                <w:lang w:val="ru-RU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  <w:lang w:val="ru-RU"/>
              </w:rPr>
              <w:t>հալվա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F32A24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>
              <w:rPr>
                <w:rFonts w:ascii="Sylfaen" w:hAnsi="Sylfaen" w:cs="Calibri"/>
                <w:color w:val="FF0000"/>
                <w:sz w:val="16"/>
                <w:szCs w:val="16"/>
              </w:rPr>
              <w:t>Բարձր տեսակի,տեղական կամ ռուսական արտադրության կամ համարժեք</w:t>
            </w:r>
          </w:p>
        </w:tc>
        <w:tc>
          <w:tcPr>
            <w:tcW w:w="756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>150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>150</w:t>
            </w:r>
          </w:p>
        </w:tc>
        <w:tc>
          <w:tcPr>
            <w:tcW w:w="3638" w:type="dxa"/>
          </w:tcPr>
          <w:p w:rsidR="001C015D" w:rsidRPr="00423E92" w:rsidRDefault="001C015D" w:rsidP="001C015D">
            <w:pPr>
              <w:rPr>
                <w:color w:val="FF0000"/>
              </w:rPr>
            </w:pPr>
            <w:r w:rsidRPr="00423E92">
              <w:rPr>
                <w:color w:val="FF0000"/>
              </w:rPr>
              <w:t xml:space="preserve">ֆինանսական միջոցներ նախատեսվելու դեպքում կողմերի միջև կնքվող համաձայնագրի ուժի մեջ մտնելու օրվանից սկսած օգոստոս, սեպտեմբեր, հոկտեմբեր ամիսներին,ամսական առավելագույնը՝ 65 կգ / մատակարարումը  ամսական առավելագույնը ՝3 անգամ/: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28</w:t>
            </w:r>
          </w:p>
        </w:tc>
        <w:tc>
          <w:tcPr>
            <w:tcW w:w="1559" w:type="dxa"/>
            <w:vAlign w:val="bottom"/>
          </w:tcPr>
          <w:p w:rsidR="001C015D" w:rsidRPr="00423E92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423E9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15331167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Կանաչի խառը</w:t>
            </w: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1C015D" w:rsidP="001C015D">
            <w:pPr>
              <w:spacing w:after="240"/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>Թարմ, տեղական արտադրության</w:t>
            </w:r>
            <w:proofErr w:type="gramStart"/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>, ,առանց</w:t>
            </w:r>
            <w:proofErr w:type="gramEnd"/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 վնսվածքների, չթոռոմած, Անվտանգությունն ըստ ՀՀ կառավարության 2006թ. դեկտեմբերի 21-ի N 1913-Ն որոշմամբ հաստատված  «Թարմ պտուղ –բանջարեղենի տեխնիկական կանոնակարգի և ՄՄ ՏԿ N 021/2011 և 022/2011,  &lt;&lt;Սննդամթերքի անվտանգության մասին&gt;&gt; ՀՀ օրենքի 9-րդ հոդվածի:</w:t>
            </w: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br/>
              <w:t xml:space="preserve">մեկ կիլոգրամի պարունակությունը պետք է կազմի   Համեմ 30 % նեխուր 10 </w:t>
            </w: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lastRenderedPageBreak/>
              <w:t>% սամիթ 30 % մաղադանոս 30%.</w:t>
            </w:r>
          </w:p>
        </w:tc>
        <w:tc>
          <w:tcPr>
            <w:tcW w:w="756" w:type="dxa"/>
            <w:vAlign w:val="center"/>
          </w:tcPr>
          <w:p w:rsidR="001C015D" w:rsidRPr="00797CBA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  <w:lastRenderedPageBreak/>
              <w:t>կապ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605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605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423E92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5 </w:t>
            </w:r>
            <w:r w:rsidRPr="00423E92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, </w:t>
            </w:r>
            <w:r w:rsidRPr="00423E92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lastRenderedPageBreak/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423E92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1559" w:type="dxa"/>
            <w:vAlign w:val="bottom"/>
          </w:tcPr>
          <w:p w:rsidR="001C015D" w:rsidRPr="00423E92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423E9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15863200</w:t>
            </w:r>
          </w:p>
        </w:tc>
        <w:tc>
          <w:tcPr>
            <w:tcW w:w="992" w:type="dxa"/>
            <w:vAlign w:val="center"/>
          </w:tcPr>
          <w:p w:rsidR="001C015D" w:rsidRPr="00423E92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423E92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Թեյ</w:t>
            </w:r>
          </w:p>
        </w:tc>
        <w:tc>
          <w:tcPr>
            <w:tcW w:w="567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423E92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423E92">
              <w:rPr>
                <w:rFonts w:ascii="Sylfaen" w:hAnsi="Sylfaen" w:cs="Calibri"/>
                <w:color w:val="FF0000"/>
                <w:sz w:val="16"/>
                <w:szCs w:val="16"/>
              </w:rPr>
              <w:t>Բայխա թեյ սև չափածրարված և առանց, խոշոր տերևներով, հատիկավորված և մանր։ ։ «Փունջե», բարձրորակ և I տեսակների։ Անվտանգությունը` ըստ 2-III-4.9-01-2010 հիգիենիկ նորմատիվների, իսկ մակնշումը` «Սննդամթերքի անվտանգության մասին» ՀՀ օրենքի 8-րդ հոդվածի:                       100 գր տուփերով:</w:t>
            </w:r>
          </w:p>
        </w:tc>
        <w:tc>
          <w:tcPr>
            <w:tcW w:w="756" w:type="dxa"/>
            <w:vAlign w:val="center"/>
          </w:tcPr>
          <w:p w:rsidR="001C015D" w:rsidRPr="00797CBA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  <w:t>Տուփ</w:t>
            </w:r>
          </w:p>
        </w:tc>
        <w:tc>
          <w:tcPr>
            <w:tcW w:w="850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423E92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50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50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423E92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0,5 </w:t>
            </w:r>
            <w:r w:rsidRPr="00423E92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423E92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423E92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423E92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423E92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t>0</w:t>
            </w:r>
          </w:p>
        </w:tc>
        <w:tc>
          <w:tcPr>
            <w:tcW w:w="1559" w:type="dxa"/>
            <w:vAlign w:val="bottom"/>
          </w:tcPr>
          <w:p w:rsidR="001C015D" w:rsidRPr="00DD36DF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DD36DF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15841100</w:t>
            </w:r>
          </w:p>
        </w:tc>
        <w:tc>
          <w:tcPr>
            <w:tcW w:w="992" w:type="dxa"/>
            <w:vAlign w:val="center"/>
          </w:tcPr>
          <w:p w:rsidR="001C015D" w:rsidRPr="00DD36DF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DD36DF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Կակաո </w:t>
            </w:r>
          </w:p>
        </w:tc>
        <w:tc>
          <w:tcPr>
            <w:tcW w:w="567" w:type="dxa"/>
          </w:tcPr>
          <w:p w:rsidR="001C015D" w:rsidRPr="00DD36DF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DD36DF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DD36DF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Կակաոյի փոշի փաթեթավորված  100գր ստվարաթղթե տուփերում,ГОСТ 108-2014 </w:t>
            </w:r>
            <w:r w:rsidRPr="00DD36DF">
              <w:rPr>
                <w:rFonts w:ascii="Sylfaen" w:hAnsi="Sylfaen" w:cs="Calibri"/>
                <w:color w:val="FF0000"/>
                <w:sz w:val="16"/>
                <w:szCs w:val="16"/>
              </w:rPr>
              <w:br/>
              <w:t xml:space="preserve"> Անվտանգությունը և մակնշումը ՄՄ ՏԿ N 021/2011 և 022/2011, &lt;&lt;Սննդամթերքի անվտանգության մասին&gt;&gt; ՀՀ օրենքի 9-րդ հոդվածի</w:t>
            </w:r>
          </w:p>
        </w:tc>
        <w:tc>
          <w:tcPr>
            <w:tcW w:w="756" w:type="dxa"/>
            <w:vAlign w:val="center"/>
          </w:tcPr>
          <w:p w:rsidR="001C015D" w:rsidRPr="00797CBA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  <w:t>Տուփ</w:t>
            </w:r>
          </w:p>
        </w:tc>
        <w:tc>
          <w:tcPr>
            <w:tcW w:w="850" w:type="dxa"/>
          </w:tcPr>
          <w:p w:rsidR="001C015D" w:rsidRPr="00DD36DF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DD36DF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30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30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DD36DF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0,5 </w:t>
            </w:r>
            <w:r w:rsidRPr="00DD36DF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DD36DF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DD36DF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DD36DF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DD36DF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Sylfaen" w:hAnsi="Sylfaen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1559" w:type="dxa"/>
            <w:vAlign w:val="bottom"/>
          </w:tcPr>
          <w:p w:rsidR="001C015D" w:rsidRPr="004B2DE7" w:rsidRDefault="004B2DE7" w:rsidP="004B2DE7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>15332290</w:t>
            </w:r>
          </w:p>
        </w:tc>
        <w:tc>
          <w:tcPr>
            <w:tcW w:w="992" w:type="dxa"/>
            <w:vAlign w:val="center"/>
          </w:tcPr>
          <w:p w:rsidR="001C015D" w:rsidRPr="00B448E6" w:rsidRDefault="004B2DE7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կոմպոտ</w:t>
            </w:r>
          </w:p>
        </w:tc>
        <w:tc>
          <w:tcPr>
            <w:tcW w:w="567" w:type="dxa"/>
          </w:tcPr>
          <w:p w:rsidR="001C015D" w:rsidRPr="00B448E6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B448E6" w:rsidRDefault="00713244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Մ</w:t>
            </w:r>
            <w:r w:rsidR="004B2DE7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րգահյութեր` պատրաստված թարմ մրգերից և պտուղներից, պտղամսով, շաքարի օշարակի հավելումով կամ առանց դրա, արտաքին տեսքով պարզ` նստվածքի զանգվածային մասը 0</w:t>
            </w:r>
            <w:proofErr w:type="gramStart"/>
            <w:r w:rsidR="004B2DE7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,2</w:t>
            </w:r>
            <w:proofErr w:type="gramEnd"/>
            <w:r w:rsidR="004B2DE7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% ոչ ավելի և ոչ պարզ` 0,8% ոչ պակաս, ԳՕՍՏ Ռ 52184-2003, ԳՕՍՏ Ռ 52185-2003 </w:t>
            </w:r>
            <w:r w:rsidR="004B2DE7"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lastRenderedPageBreak/>
              <w:t>կամ ԳՕՍՏ Ռ 52186-2003։ Անվտանգությունը և մակնշումը` ըստ ՀՀ կառավարության 2009 թ. հունիսի 26-ի թիվ 744-Ն որոշմամբ հաստատված «Հյութերին և հյութամթերքներին ներկայացվող պահանջների տեխնիկական կանոնակարգի», «Սննդամթերքի անվտանգության մասին» ՀՀ օրենքի 8-րդ հոդվածի։</w:t>
            </w:r>
          </w:p>
        </w:tc>
        <w:tc>
          <w:tcPr>
            <w:tcW w:w="756" w:type="dxa"/>
            <w:vAlign w:val="center"/>
          </w:tcPr>
          <w:p w:rsidR="001C015D" w:rsidRPr="00B448E6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B448E6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լիտր</w:t>
            </w:r>
          </w:p>
        </w:tc>
        <w:tc>
          <w:tcPr>
            <w:tcW w:w="850" w:type="dxa"/>
          </w:tcPr>
          <w:p w:rsidR="001C015D" w:rsidRPr="00B448E6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B448E6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B448E6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100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B448E6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100</w:t>
            </w:r>
          </w:p>
        </w:tc>
        <w:tc>
          <w:tcPr>
            <w:tcW w:w="3638" w:type="dxa"/>
          </w:tcPr>
          <w:p w:rsidR="001C015D" w:rsidRPr="00B448E6" w:rsidRDefault="001C015D" w:rsidP="001C015D">
            <w:pPr>
              <w:rPr>
                <w:color w:val="FF0000"/>
              </w:rPr>
            </w:pPr>
            <w:r w:rsidRPr="00B448E6">
              <w:rPr>
                <w:color w:val="FF0000"/>
              </w:rPr>
              <w:t xml:space="preserve">ֆինանսական միջոցներ նախատեսվելու դեպքում կողմերի միջև կնքվող համաձայնագրի ուժի մեջ մտնելու օրվանից սկսած ամսական առավելագույնը՝90լ / մատակարարումը  ամսական </w:t>
            </w:r>
            <w:r w:rsidRPr="00B448E6">
              <w:rPr>
                <w:color w:val="FF0000"/>
              </w:rPr>
              <w:lastRenderedPageBreak/>
              <w:t>առավելագույնը ՝5 անգամ /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9F442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lastRenderedPageBreak/>
              <w:t>32</w:t>
            </w:r>
          </w:p>
        </w:tc>
        <w:tc>
          <w:tcPr>
            <w:tcW w:w="1559" w:type="dxa"/>
            <w:vAlign w:val="center"/>
          </w:tcPr>
          <w:p w:rsidR="001C015D" w:rsidRPr="009F4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F4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15851100</w:t>
            </w:r>
          </w:p>
        </w:tc>
        <w:tc>
          <w:tcPr>
            <w:tcW w:w="992" w:type="dxa"/>
            <w:vAlign w:val="center"/>
          </w:tcPr>
          <w:p w:rsidR="001C015D" w:rsidRPr="009F442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F4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Մակարոն</w:t>
            </w:r>
          </w:p>
        </w:tc>
        <w:tc>
          <w:tcPr>
            <w:tcW w:w="567" w:type="dxa"/>
          </w:tcPr>
          <w:p w:rsidR="001C015D" w:rsidRPr="009F4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9F4429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9F4429">
              <w:rPr>
                <w:rFonts w:ascii="Sylfaen" w:hAnsi="Sylfaen" w:cs="Calibri"/>
                <w:color w:val="FF0000"/>
                <w:sz w:val="16"/>
                <w:szCs w:val="16"/>
              </w:rPr>
              <w:t>Մակարոնեղեն անդրոժ խմորից, ԳՕՍՏ 31743-2012: Պինդ (կարծր) ցորենի բարձր տեսակի ալյուրից, խոնավությունը ոչ բարձր 11%, թթվայնությունը 4 աստիճանից ոչ բարձր: Արտադրությունը միայն վակուումային հաստոցներով (25%` խողողակաձև, 25%` վերմիշել, 25%` խխունջաձև, 25%` զսպանակաձև): Փաթեթավորումը 5կգ-ոց պոլիէթիլենային հերմետիկ փաթեթով: Պիտանելիության մնացորդային ժամկետը մատակարարման պահին ոչ պակաս քան 90%: Պիտանելիության ժամկետը արտադրման օրվանից ոչ պակաս 12 ամիս: Անվտանգությունը և մակնշումը ՄՄ ՏԿ N 021/2011 և 022/2011, &lt;&lt;Սննդամթերքի անվտանգության մասին&gt;&gt; ՀՀ օրենքի 9-րդ հոդվածի:</w:t>
            </w:r>
          </w:p>
        </w:tc>
        <w:tc>
          <w:tcPr>
            <w:tcW w:w="756" w:type="dxa"/>
            <w:vAlign w:val="center"/>
          </w:tcPr>
          <w:p w:rsidR="001C015D" w:rsidRPr="009F442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F442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 կգ</w:t>
            </w:r>
          </w:p>
        </w:tc>
        <w:tc>
          <w:tcPr>
            <w:tcW w:w="850" w:type="dxa"/>
          </w:tcPr>
          <w:p w:rsidR="001C015D" w:rsidRPr="009F4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9F442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550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550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9F4429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50</w:t>
            </w:r>
            <w:r w:rsidRPr="009F4429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9F4429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9F4429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F4429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9F4429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27188D" w:rsidTr="00442C9D">
        <w:tc>
          <w:tcPr>
            <w:tcW w:w="959" w:type="dxa"/>
            <w:vAlign w:val="bottom"/>
          </w:tcPr>
          <w:p w:rsidR="001C015D" w:rsidRPr="00304750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FF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1559" w:type="dxa"/>
            <w:vAlign w:val="bottom"/>
          </w:tcPr>
          <w:p w:rsidR="001C015D" w:rsidRPr="009E3D79" w:rsidRDefault="001C015D" w:rsidP="001C015D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9E3D7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15871256</w:t>
            </w:r>
          </w:p>
        </w:tc>
        <w:tc>
          <w:tcPr>
            <w:tcW w:w="992" w:type="dxa"/>
            <w:vAlign w:val="bottom"/>
          </w:tcPr>
          <w:p w:rsidR="001C015D" w:rsidRPr="009E3D7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 xml:space="preserve">Կանաչ պղպեղ </w:t>
            </w:r>
          </w:p>
        </w:tc>
        <w:tc>
          <w:tcPr>
            <w:tcW w:w="567" w:type="dxa"/>
          </w:tcPr>
          <w:p w:rsidR="001C015D" w:rsidRPr="009E3D7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9E3D79" w:rsidRDefault="001C015D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proofErr w:type="gramStart"/>
            <w:r w:rsidRPr="009E3D79">
              <w:rPr>
                <w:rFonts w:ascii="Sylfaen" w:hAnsi="Sylfaen" w:cs="Calibri"/>
                <w:color w:val="FF0000"/>
                <w:sz w:val="16"/>
                <w:szCs w:val="16"/>
              </w:rPr>
              <w:t>Կանաչ  պղպեղ</w:t>
            </w:r>
            <w:proofErr w:type="gramEnd"/>
            <w:r w:rsidRPr="009E3D79">
              <w:rPr>
                <w:rFonts w:ascii="Sylfaen" w:hAnsi="Sylfaen" w:cs="Calibri"/>
                <w:color w:val="FF0000"/>
                <w:sz w:val="16"/>
                <w:szCs w:val="16"/>
              </w:rPr>
              <w:t>, Ընտիր տեսակի, թարմ, ՀՀ կառավարության 2006թ. դեկտեմբերի 21-ի N 1913-Ն որոշմամբ հաստատված &lt;&lt;Թարմ պտուղ-բանջարեղենի տեխնիկական կանոնակարգի&gt;&gt; և &lt;&lt;Սննդամթերքի անվտանգության մասին&gt;&gt; ՀՀ օրենքի 8-րդ հոդվածի</w:t>
            </w:r>
            <w:r w:rsidRPr="009E3D79">
              <w:rPr>
                <w:rFonts w:ascii="Sylfaen" w:hAnsi="Sylfaen" w:cs="Calibri"/>
                <w:i/>
                <w:iCs/>
                <w:color w:val="FF0000"/>
                <w:sz w:val="16"/>
                <w:szCs w:val="16"/>
              </w:rPr>
              <w:t xml:space="preserve">: երկարությունը 10-12սմ, լայնակի կտրվածքի տրամագիծը ամենալայն տեղում 6սմ, </w:t>
            </w:r>
          </w:p>
        </w:tc>
        <w:tc>
          <w:tcPr>
            <w:tcW w:w="756" w:type="dxa"/>
            <w:vAlign w:val="center"/>
          </w:tcPr>
          <w:p w:rsidR="001C015D" w:rsidRPr="009E3D7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1C015D" w:rsidRPr="009E3D7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9E3D7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50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797CBA" w:rsidRDefault="001C015D" w:rsidP="001C015D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50</w:t>
            </w:r>
          </w:p>
        </w:tc>
        <w:tc>
          <w:tcPr>
            <w:tcW w:w="3638" w:type="dxa"/>
          </w:tcPr>
          <w:p w:rsidR="001C015D" w:rsidRPr="006C50D5" w:rsidRDefault="001C015D" w:rsidP="001C015D">
            <w:pPr>
              <w:rPr>
                <w:color w:val="FF0000"/>
                <w:lang w:val="ru-RU"/>
              </w:rPr>
            </w:pPr>
            <w:r w:rsidRPr="009E3D79">
              <w:rPr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9E3D79">
              <w:rPr>
                <w:color w:val="FF0000"/>
              </w:rPr>
              <w:t>հուլիս</w:t>
            </w:r>
            <w:r w:rsidRPr="006C50D5">
              <w:rPr>
                <w:color w:val="FF0000"/>
                <w:lang w:val="ru-RU"/>
              </w:rPr>
              <w:t xml:space="preserve">․ </w:t>
            </w:r>
            <w:r w:rsidRPr="009E3D79">
              <w:rPr>
                <w:color w:val="FF0000"/>
              </w:rPr>
              <w:t>օգոստոս</w:t>
            </w:r>
            <w:r w:rsidRPr="006C50D5">
              <w:rPr>
                <w:color w:val="FF0000"/>
                <w:lang w:val="ru-RU"/>
              </w:rPr>
              <w:t xml:space="preserve">, </w:t>
            </w:r>
            <w:r w:rsidRPr="009E3D79">
              <w:rPr>
                <w:color w:val="FF0000"/>
              </w:rPr>
              <w:t>սեպտեմբեր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lastRenderedPageBreak/>
              <w:t>ամիսներին</w:t>
            </w:r>
            <w:r w:rsidRPr="006C50D5">
              <w:rPr>
                <w:color w:val="FF0000"/>
                <w:lang w:val="ru-RU"/>
              </w:rPr>
              <w:t xml:space="preserve">, </w:t>
            </w:r>
            <w:r w:rsidRPr="009E3D79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15 </w:t>
            </w:r>
            <w:r w:rsidRPr="009E3D79">
              <w:rPr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9E3D79">
              <w:rPr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9E3D79">
              <w:rPr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9E3D79">
              <w:rPr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1C015D" w:rsidRPr="00AF04FC" w:rsidTr="00442C9D">
        <w:tc>
          <w:tcPr>
            <w:tcW w:w="959" w:type="dxa"/>
            <w:vAlign w:val="bottom"/>
          </w:tcPr>
          <w:p w:rsidR="001C015D" w:rsidRPr="009E3D79" w:rsidRDefault="001C015D" w:rsidP="001C015D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1559" w:type="dxa"/>
            <w:vAlign w:val="bottom"/>
          </w:tcPr>
          <w:p w:rsidR="001C015D" w:rsidRPr="009E3D7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C015D" w:rsidRPr="009E3D79" w:rsidRDefault="001C015D" w:rsidP="001C015D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Լոբի հատիկավոր</w:t>
            </w:r>
          </w:p>
        </w:tc>
        <w:tc>
          <w:tcPr>
            <w:tcW w:w="567" w:type="dxa"/>
          </w:tcPr>
          <w:p w:rsidR="001C015D" w:rsidRPr="009E3D7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1C015D" w:rsidRPr="009E3D79" w:rsidRDefault="000250A7" w:rsidP="001C015D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ոբի գունավոր, միագույն, գունավոր ցայտուն, չոր` խոնավությունը 15 %-ից ոչ ավելի կամ միջին չորությամբ` (15,1-18,0) %: Անվտանգությունը` ըստ N 2-III-4.9-01-2010 հիգիենիկ նորմատիվների, «Սննդամթերքի անվտանգության մասին» ՀՀ օրենքի 8-րդ հոդվածի: Պիտանելիության մնացորդային ժամկետը ոչ պակաս 50 %</w:t>
            </w:r>
          </w:p>
        </w:tc>
        <w:tc>
          <w:tcPr>
            <w:tcW w:w="756" w:type="dxa"/>
            <w:vAlign w:val="center"/>
          </w:tcPr>
          <w:p w:rsidR="001C015D" w:rsidRPr="009E3D79" w:rsidRDefault="001C015D" w:rsidP="001C015D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1C015D" w:rsidRPr="009E3D7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1C015D" w:rsidRPr="009E3D79" w:rsidRDefault="001C015D" w:rsidP="001C015D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1C015D" w:rsidRPr="000F041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80</w:t>
            </w:r>
          </w:p>
        </w:tc>
        <w:tc>
          <w:tcPr>
            <w:tcW w:w="1417" w:type="dxa"/>
          </w:tcPr>
          <w:p w:rsidR="001C015D" w:rsidRDefault="001C015D" w:rsidP="001C015D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1C015D" w:rsidRPr="000F0419" w:rsidRDefault="001C015D" w:rsidP="001C015D">
            <w:pPr>
              <w:rPr>
                <w:color w:val="FF0000"/>
              </w:rPr>
            </w:pPr>
            <w:r>
              <w:rPr>
                <w:color w:val="FF0000"/>
              </w:rPr>
              <w:t>80</w:t>
            </w:r>
          </w:p>
        </w:tc>
        <w:tc>
          <w:tcPr>
            <w:tcW w:w="3638" w:type="dxa"/>
          </w:tcPr>
          <w:p w:rsidR="001C015D" w:rsidRPr="009E3D79" w:rsidRDefault="00D531C7" w:rsidP="001C015D">
            <w:pPr>
              <w:rPr>
                <w:color w:val="FF0000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D531C7">
              <w:rPr>
                <w:color w:val="FF0000"/>
              </w:rPr>
              <w:t xml:space="preserve"> </w:t>
            </w:r>
          </w:p>
        </w:tc>
      </w:tr>
      <w:tr w:rsidR="00F32A24" w:rsidRPr="00AF04FC" w:rsidTr="008B6E07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35</w:t>
            </w:r>
          </w:p>
        </w:tc>
        <w:tc>
          <w:tcPr>
            <w:tcW w:w="15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3222115</w:t>
            </w:r>
          </w:p>
        </w:tc>
        <w:tc>
          <w:tcPr>
            <w:tcW w:w="992" w:type="dxa"/>
            <w:vAlign w:val="center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Չամիչ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A24" w:rsidRPr="00F32A24" w:rsidRDefault="00F32A24" w:rsidP="00F32A24">
            <w:pPr>
              <w:rPr>
                <w:rFonts w:ascii="GHEA Grapalat" w:hAnsi="GHEA Grapalat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color w:val="000000"/>
                <w:sz w:val="22"/>
                <w:szCs w:val="22"/>
              </w:rPr>
              <w:t xml:space="preserve"> ԴԵՂԻՆ ՙմիջին չափերի,ՀՀ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գործող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նորմերին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և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ստանդարտներին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համապատասխան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>: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0F0419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0F0419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3</w:t>
            </w:r>
          </w:p>
        </w:tc>
        <w:tc>
          <w:tcPr>
            <w:tcW w:w="3638" w:type="dxa"/>
          </w:tcPr>
          <w:p w:rsidR="00F32A24" w:rsidRPr="009E3D79" w:rsidRDefault="00D531C7" w:rsidP="00F32A24">
            <w:pPr>
              <w:rPr>
                <w:color w:val="FF0000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</w:t>
            </w:r>
            <w:r>
              <w:rPr>
                <w:rFonts w:ascii="Sylfaen" w:hAnsi="Sylfaen" w:cs="Sylfaen"/>
                <w:color w:val="FF0000"/>
              </w:rPr>
              <w:t>ց</w:t>
            </w:r>
          </w:p>
        </w:tc>
      </w:tr>
      <w:tr w:rsidR="00F32A24" w:rsidRPr="0027188D" w:rsidTr="00442C9D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36</w:t>
            </w:r>
          </w:p>
        </w:tc>
        <w:tc>
          <w:tcPr>
            <w:tcW w:w="15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15511100</w:t>
            </w:r>
          </w:p>
        </w:tc>
        <w:tc>
          <w:tcPr>
            <w:tcW w:w="992" w:type="dxa"/>
            <w:vAlign w:val="center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Կաթ պաստերիզացված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9E3D79">
              <w:rPr>
                <w:rFonts w:ascii="Sylfaen" w:hAnsi="Sylfaen" w:cs="Calibri"/>
                <w:color w:val="FF0000"/>
                <w:sz w:val="16"/>
                <w:szCs w:val="16"/>
              </w:rPr>
              <w:t>Պաստերացված կովի կաթ 3.2%յուղայնությամբ, թթվայնությունը՝ 16-21 T, ԳՕՍՏ13277-79:Անվտանգությունն ըստ N2-III-4.9-01-201 հիգիենիկ նորմատիվների և &lt;&lt;Սննդամթերքի անվտանգության մասին&gt;&gt; ՀՀ օրենքի 9-րդ հոդվածի 1 լիտր տարաներով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   լիտր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1020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1020</w:t>
            </w:r>
          </w:p>
        </w:tc>
        <w:tc>
          <w:tcPr>
            <w:tcW w:w="3638" w:type="dxa"/>
          </w:tcPr>
          <w:p w:rsidR="00F32A24" w:rsidRPr="006C50D5" w:rsidRDefault="00F32A24" w:rsidP="00F32A24">
            <w:pPr>
              <w:rPr>
                <w:color w:val="FF0000"/>
                <w:lang w:val="ru-RU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200 </w:t>
            </w:r>
            <w:r w:rsidRPr="009E3D79">
              <w:rPr>
                <w:rFonts w:ascii="Sylfaen" w:hAnsi="Sylfaen" w:cs="Sylfaen"/>
                <w:color w:val="FF0000"/>
              </w:rPr>
              <w:t>լ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9E3D79">
              <w:rPr>
                <w:rFonts w:ascii="Sylfaen" w:hAnsi="Sylfaen" w:cs="Sylfaen"/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10 </w:t>
            </w:r>
            <w:r w:rsidRPr="009E3D79">
              <w:rPr>
                <w:rFonts w:ascii="Sylfaen" w:hAnsi="Sylfaen" w:cs="Sylfaen"/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F32A24" w:rsidRPr="0027188D" w:rsidTr="00442C9D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37</w:t>
            </w:r>
          </w:p>
        </w:tc>
        <w:tc>
          <w:tcPr>
            <w:tcW w:w="15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15551600</w:t>
            </w:r>
          </w:p>
        </w:tc>
        <w:tc>
          <w:tcPr>
            <w:tcW w:w="992" w:type="dxa"/>
            <w:vAlign w:val="center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Մածուն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9E3D79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Մածուն, ՀՍՏ 120-2005, կովի թարմ կաթից ստացված խիտ թանձրուկ, </w:t>
            </w:r>
            <w:r w:rsidRPr="009E3D79">
              <w:rPr>
                <w:rFonts w:ascii="Sylfaen" w:hAnsi="Sylfaen" w:cs="Calibri"/>
                <w:color w:val="FF0000"/>
                <w:sz w:val="16"/>
                <w:szCs w:val="16"/>
              </w:rPr>
              <w:lastRenderedPageBreak/>
              <w:t>մաքուր կաթնաթթվային համ ու հոտով, առանց կողմնակի համ ու հոտի, գույնը` կաթնասպիտակ կամ կրեմագույն: Յուղի զանգվածային մասը 3.2%-ից ոչ պակաս, չոր նյութերի զանգվածային մասը` 8.1%-ից ոչ պակաս, խտությունը՝/խառնուրդ/200C պայմաններում  ոչ պակաս 1.028 գ/սմ3,  թթվայնություն` 90-1400T: 0,9կգ-1 կգ-ոց սննդային պոլիմերային հերմետիկ փակված տուփերով: Պիտանելիության ժամկետը արտադրման օրվանից ոչ ավել 10 օր: Պիտանելիության մնացորդային ժամկետը մատակարարման պահից  ոչ պակաս քան 80%: Անվտանգությունը և մակնշումը ՄՄ ՏԿ N 021/2011, 033/2013 և 022/2011, &lt;&lt;Սննդամթերքի անվտանգության մասին&gt;&gt; ՀՀ օրենքի 9-րդ հոդվածի: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1100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</w:t>
            </w:r>
            <w:r w:rsidRPr="001C21B7">
              <w:rPr>
                <w:rFonts w:ascii="Sylfaen" w:hAnsi="Sylfaen" w:cs="Arial"/>
                <w:color w:val="FF0000"/>
                <w:sz w:val="20"/>
              </w:rPr>
              <w:lastRenderedPageBreak/>
              <w:t>ն1</w:t>
            </w:r>
          </w:p>
        </w:tc>
        <w:tc>
          <w:tcPr>
            <w:tcW w:w="993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lastRenderedPageBreak/>
              <w:t>1100</w:t>
            </w:r>
          </w:p>
        </w:tc>
        <w:tc>
          <w:tcPr>
            <w:tcW w:w="3638" w:type="dxa"/>
          </w:tcPr>
          <w:p w:rsidR="00F32A24" w:rsidRPr="006C50D5" w:rsidRDefault="00F32A24" w:rsidP="00F32A24">
            <w:pPr>
              <w:rPr>
                <w:color w:val="FF0000"/>
                <w:lang w:val="ru-RU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lastRenderedPageBreak/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200 </w:t>
            </w:r>
            <w:r w:rsidRPr="009E3D79">
              <w:rPr>
                <w:rFonts w:ascii="Sylfaen" w:hAnsi="Sylfaen" w:cs="Sylfaen"/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9E3D79">
              <w:rPr>
                <w:rFonts w:ascii="Sylfaen" w:hAnsi="Sylfaen" w:cs="Sylfaen"/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10 </w:t>
            </w:r>
            <w:r w:rsidRPr="009E3D79">
              <w:rPr>
                <w:rFonts w:ascii="Sylfaen" w:hAnsi="Sylfaen" w:cs="Sylfaen"/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F32A24" w:rsidRPr="0027188D" w:rsidTr="00442C9D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155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15541100</w:t>
            </w:r>
          </w:p>
        </w:tc>
        <w:tc>
          <w:tcPr>
            <w:tcW w:w="992" w:type="dxa"/>
            <w:vAlign w:val="center"/>
          </w:tcPr>
          <w:p w:rsidR="00F32A24" w:rsidRPr="004B123A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ru-RU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Պ</w:t>
            </w: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անիր չանախ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Սպիտակ աղաջրային պանիր, կովի կաթից, 36-40% յուղայնությամբ ԳՕՍՏ 7616-85 կամ համարժեք։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հոդվածի: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 xml:space="preserve"> կգ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150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150</w:t>
            </w:r>
          </w:p>
        </w:tc>
        <w:tc>
          <w:tcPr>
            <w:tcW w:w="3638" w:type="dxa"/>
          </w:tcPr>
          <w:p w:rsidR="00F32A24" w:rsidRPr="006C50D5" w:rsidRDefault="00F32A24" w:rsidP="00F32A24">
            <w:pPr>
              <w:rPr>
                <w:color w:val="FF0000"/>
                <w:lang w:val="ru-RU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30 </w:t>
            </w:r>
            <w:r w:rsidRPr="009E3D79">
              <w:rPr>
                <w:rFonts w:ascii="Sylfaen" w:hAnsi="Sylfaen" w:cs="Sylfaen"/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9E3D79">
              <w:rPr>
                <w:rFonts w:ascii="Sylfaen" w:hAnsi="Sylfaen" w:cs="Sylfaen"/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9E3D79">
              <w:rPr>
                <w:rFonts w:ascii="Sylfaen" w:hAnsi="Sylfaen" w:cs="Sylfaen"/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F32A24" w:rsidRPr="0027188D" w:rsidTr="00442C9D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39</w:t>
            </w:r>
          </w:p>
        </w:tc>
        <w:tc>
          <w:tcPr>
            <w:tcW w:w="15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9E3D7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15821500</w:t>
            </w:r>
          </w:p>
        </w:tc>
        <w:tc>
          <w:tcPr>
            <w:tcW w:w="992" w:type="dxa"/>
            <w:vAlign w:val="center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Թխվածքաբլիթներ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9E3D79">
              <w:rPr>
                <w:rFonts w:ascii="Sylfaen" w:hAnsi="Sylfaen" w:cs="Calibri"/>
                <w:color w:val="FF0000"/>
                <w:sz w:val="16"/>
                <w:szCs w:val="16"/>
              </w:rPr>
              <w:t xml:space="preserve">Կաթնահունց, շաքարահունց  և երկարատև պատրաստված, խոնավությունը՝ 3 %-ից մինչև 10 %, շաքարի զանգվածային մասը՝ 20 %-ից մինչև 27 %, յուղայնությունը՝ 3 %-ից մինչև 30 %, ԳՕՍՏ 24901-89 կամ համարժեք: Անվտանգությունն ըստ N 2-III-4.9-01-2010 հիգիենիկ </w:t>
            </w:r>
            <w:r w:rsidRPr="009E3D79">
              <w:rPr>
                <w:rFonts w:ascii="Sylfaen" w:hAnsi="Sylfaen" w:cs="Calibri"/>
                <w:color w:val="FF0000"/>
                <w:sz w:val="16"/>
                <w:szCs w:val="16"/>
              </w:rPr>
              <w:lastRenderedPageBreak/>
              <w:t>նորմատիվների և &lt;&lt;Սննդամթերքի անվտանգության մասին&gt;&gt; ՀՀ օրենքի 8-րդ հոդվածի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68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68</w:t>
            </w:r>
          </w:p>
        </w:tc>
        <w:tc>
          <w:tcPr>
            <w:tcW w:w="3638" w:type="dxa"/>
          </w:tcPr>
          <w:p w:rsidR="00F32A24" w:rsidRPr="006C50D5" w:rsidRDefault="00F32A24" w:rsidP="00F32A24">
            <w:pPr>
              <w:rPr>
                <w:color w:val="FF0000"/>
                <w:lang w:val="ru-RU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lastRenderedPageBreak/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20 </w:t>
            </w:r>
            <w:r w:rsidRPr="009E3D79">
              <w:rPr>
                <w:rFonts w:ascii="Sylfaen" w:hAnsi="Sylfaen" w:cs="Sylfaen"/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9E3D79">
              <w:rPr>
                <w:rFonts w:ascii="Sylfaen" w:hAnsi="Sylfaen" w:cs="Sylfaen"/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6C50D5">
              <w:rPr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9E3D79">
              <w:rPr>
                <w:rFonts w:ascii="Sylfaen" w:hAnsi="Sylfaen" w:cs="Sylfaen"/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F32A24" w:rsidRPr="00AF04FC" w:rsidTr="00442C9D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15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3222210</w:t>
            </w:r>
          </w:p>
        </w:tc>
        <w:tc>
          <w:tcPr>
            <w:tcW w:w="992" w:type="dxa"/>
            <w:vAlign w:val="center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Կիտրոն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թարմ</w:t>
            </w:r>
            <w:proofErr w:type="gram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պտղաբանական II խմբի (71-ից փոքր մինչև 63մմ ներառյալ), ԳՕՍՏ 4427-82։ Անվտանգությունը և մակնշումը` ըստ ՀՀ կառավարության 2006թ. </w:t>
            </w:r>
            <w:proofErr w:type="gram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դեկտեմբերի</w:t>
            </w:r>
            <w:proofErr w:type="gram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21-ի N 1913-Ն որոշմամբ հաստատված «Թարմ պտուղ-բանջարեղենի տեխնիկական կանոնակարգի» և «Սննդամթերքի անվտանգության մասին» ՀՀ օրենքի 8-րդ հոդվածի։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Հատ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65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65</w:t>
            </w:r>
          </w:p>
        </w:tc>
        <w:tc>
          <w:tcPr>
            <w:tcW w:w="3638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9E3D79">
              <w:rPr>
                <w:color w:val="FF0000"/>
              </w:rPr>
              <w:t xml:space="preserve"> 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առավելագույնը՝</w:t>
            </w:r>
            <w:r w:rsidRPr="009E3D79">
              <w:rPr>
                <w:color w:val="FF0000"/>
              </w:rPr>
              <w:t xml:space="preserve"> 20</w:t>
            </w:r>
            <w:r w:rsidRPr="009E3D79">
              <w:rPr>
                <w:rFonts w:ascii="Sylfaen" w:hAnsi="Sylfaen" w:cs="Sylfaen"/>
                <w:color w:val="FF0000"/>
              </w:rPr>
              <w:t>կգ</w:t>
            </w:r>
            <w:r w:rsidRPr="009E3D79">
              <w:rPr>
                <w:color w:val="FF0000"/>
              </w:rPr>
              <w:t xml:space="preserve"> / </w:t>
            </w:r>
            <w:r w:rsidRPr="009E3D79">
              <w:rPr>
                <w:rFonts w:ascii="Sylfaen" w:hAnsi="Sylfaen" w:cs="Sylfaen"/>
                <w:color w:val="FF0000"/>
              </w:rPr>
              <w:t>մատակարարումը</w:t>
            </w:r>
            <w:r w:rsidRPr="009E3D79">
              <w:rPr>
                <w:color w:val="FF0000"/>
              </w:rPr>
              <w:t xml:space="preserve"> 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՝</w:t>
            </w:r>
            <w:r w:rsidRPr="009E3D79">
              <w:rPr>
                <w:color w:val="FF0000"/>
              </w:rPr>
              <w:t xml:space="preserve">5  </w:t>
            </w:r>
            <w:r w:rsidRPr="009E3D79">
              <w:rPr>
                <w:rFonts w:ascii="Sylfaen" w:hAnsi="Sylfaen" w:cs="Sylfaen"/>
                <w:color w:val="FF0000"/>
              </w:rPr>
              <w:t>անգամ</w:t>
            </w:r>
            <w:r w:rsidRPr="009E3D79">
              <w:rPr>
                <w:color w:val="FF0000"/>
              </w:rPr>
              <w:t>/</w:t>
            </w:r>
          </w:p>
        </w:tc>
      </w:tr>
      <w:tr w:rsidR="00F32A24" w:rsidRPr="00AF04FC" w:rsidTr="00442C9D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41</w:t>
            </w:r>
          </w:p>
        </w:tc>
        <w:tc>
          <w:tcPr>
            <w:tcW w:w="15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3222331</w:t>
            </w:r>
          </w:p>
        </w:tc>
        <w:tc>
          <w:tcPr>
            <w:tcW w:w="992" w:type="dxa"/>
            <w:vAlign w:val="bottom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>Ծիրան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proofErr w:type="gram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Ծիրան  թարմ</w:t>
            </w:r>
            <w:proofErr w:type="gram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, պտղաբանական I խմբի, Հայաստանի տարբեր տեսակների, նեղ տրամագիծը 5 սմ-ից ոչ պակաս, ԳՕՍՏ 21122-75,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200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  <w:tc>
          <w:tcPr>
            <w:tcW w:w="3638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9E3D79">
              <w:rPr>
                <w:color w:val="FF0000"/>
              </w:rPr>
              <w:t xml:space="preserve"> 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առավելագույնը՝</w:t>
            </w:r>
            <w:r w:rsidRPr="009E3D79">
              <w:rPr>
                <w:color w:val="FF0000"/>
              </w:rPr>
              <w:t xml:space="preserve"> 12</w:t>
            </w:r>
            <w:r w:rsidRPr="009E3D79">
              <w:rPr>
                <w:rFonts w:ascii="Sylfaen" w:hAnsi="Sylfaen" w:cs="Sylfaen"/>
                <w:color w:val="FF0000"/>
              </w:rPr>
              <w:t>կգ</w:t>
            </w:r>
            <w:r w:rsidRPr="009E3D79">
              <w:rPr>
                <w:color w:val="FF0000"/>
              </w:rPr>
              <w:t xml:space="preserve"> / </w:t>
            </w:r>
            <w:r w:rsidRPr="009E3D79">
              <w:rPr>
                <w:rFonts w:ascii="Sylfaen" w:hAnsi="Sylfaen" w:cs="Sylfaen"/>
                <w:color w:val="FF0000"/>
              </w:rPr>
              <w:t>մատակարարումը</w:t>
            </w:r>
            <w:r w:rsidRPr="009E3D79">
              <w:rPr>
                <w:color w:val="FF0000"/>
              </w:rPr>
              <w:t xml:space="preserve"> 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՝</w:t>
            </w:r>
            <w:r w:rsidRPr="009E3D79">
              <w:rPr>
                <w:color w:val="FF0000"/>
              </w:rPr>
              <w:t xml:space="preserve">5 </w:t>
            </w:r>
            <w:r w:rsidRPr="009E3D79">
              <w:rPr>
                <w:rFonts w:ascii="Sylfaen" w:hAnsi="Sylfaen" w:cs="Sylfaen"/>
                <w:color w:val="FF0000"/>
              </w:rPr>
              <w:t>անգամ</w:t>
            </w:r>
            <w:r w:rsidRPr="009E3D79">
              <w:rPr>
                <w:color w:val="FF0000"/>
              </w:rPr>
              <w:t>/</w:t>
            </w:r>
          </w:p>
        </w:tc>
      </w:tr>
      <w:tr w:rsidR="00F32A24" w:rsidRPr="00AF04FC" w:rsidTr="00442C9D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42</w:t>
            </w:r>
          </w:p>
        </w:tc>
        <w:tc>
          <w:tcPr>
            <w:tcW w:w="15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3222334</w:t>
            </w:r>
          </w:p>
        </w:tc>
        <w:tc>
          <w:tcPr>
            <w:tcW w:w="992" w:type="dxa"/>
            <w:vAlign w:val="bottom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>Սալոր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թարմ</w:t>
            </w:r>
            <w:proofErr w:type="gram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, պտղաբանական I խմբի, Հայաստանի տարբեր տեսակների, նեղ տրամագիծը 5 սմ-ից ոչ պակաս, ԳՕՍՏ 21122-75, </w:t>
            </w: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lastRenderedPageBreak/>
              <w:t>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lastRenderedPageBreak/>
              <w:t>կգ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100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100</w:t>
            </w:r>
          </w:p>
        </w:tc>
        <w:tc>
          <w:tcPr>
            <w:tcW w:w="3638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lastRenderedPageBreak/>
              <w:t>մտնելու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առավելագույնը՝</w:t>
            </w:r>
            <w:r w:rsidRPr="009E3D79">
              <w:rPr>
                <w:color w:val="FF0000"/>
              </w:rPr>
              <w:t xml:space="preserve"> 30 </w:t>
            </w:r>
            <w:r w:rsidRPr="009E3D79">
              <w:rPr>
                <w:rFonts w:ascii="Sylfaen" w:hAnsi="Sylfaen" w:cs="Sylfaen"/>
                <w:color w:val="FF0000"/>
              </w:rPr>
              <w:t>կգ</w:t>
            </w:r>
            <w:r w:rsidRPr="009E3D79">
              <w:rPr>
                <w:color w:val="FF0000"/>
              </w:rPr>
              <w:t xml:space="preserve"> / </w:t>
            </w:r>
            <w:r w:rsidRPr="009E3D79">
              <w:rPr>
                <w:rFonts w:ascii="Sylfaen" w:hAnsi="Sylfaen" w:cs="Sylfaen"/>
                <w:color w:val="FF0000"/>
              </w:rPr>
              <w:t>մատակարարումը</w:t>
            </w:r>
            <w:r w:rsidRPr="009E3D79">
              <w:rPr>
                <w:color w:val="FF0000"/>
              </w:rPr>
              <w:t xml:space="preserve"> </w:t>
            </w:r>
            <w: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 w:rsidRPr="009E3D79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՝</w:t>
            </w:r>
            <w:r w:rsidRPr="009E3D79">
              <w:rPr>
                <w:color w:val="FF0000"/>
              </w:rPr>
              <w:t xml:space="preserve">5 </w:t>
            </w:r>
            <w:r w:rsidRPr="009E3D79">
              <w:rPr>
                <w:rFonts w:ascii="Sylfaen" w:hAnsi="Sylfaen" w:cs="Sylfaen"/>
                <w:color w:val="FF0000"/>
              </w:rPr>
              <w:t>անգամ</w:t>
            </w:r>
            <w:r w:rsidRPr="009E3D79">
              <w:rPr>
                <w:color w:val="FF0000"/>
              </w:rPr>
              <w:t>/</w:t>
            </w:r>
          </w:p>
        </w:tc>
      </w:tr>
      <w:tr w:rsidR="00F32A24" w:rsidRPr="0027188D" w:rsidTr="00442C9D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bookmarkStart w:id="20" w:name="_GoBack"/>
            <w:bookmarkEnd w:id="20"/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15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9E3D79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15332291</w:t>
            </w:r>
          </w:p>
        </w:tc>
        <w:tc>
          <w:tcPr>
            <w:tcW w:w="992" w:type="dxa"/>
            <w:vAlign w:val="bottom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>Ջեմ ծիրանի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color w:val="FF0000"/>
                <w:sz w:val="16"/>
                <w:szCs w:val="16"/>
              </w:rPr>
            </w:pPr>
            <w:r w:rsidRPr="009E3D79">
              <w:rPr>
                <w:rFonts w:ascii="Sylfaen" w:hAnsi="Sylfaen" w:cs="Calibri"/>
                <w:color w:val="FF0000"/>
                <w:sz w:val="16"/>
                <w:szCs w:val="16"/>
              </w:rPr>
              <w:t>Ջեմ` ծիրանի 1-ին տեսակի ՀՍՏ 48-2007: Անվտանգությունը՝ ըստ N 2-III-4.9-01-2010 հիգիենիկ նորմատիվների, իսկ մակնշումը` «Սննդամթերքի անվտանգության մասին» ՀՀ օրենքի 8-րդ հոդվածի։  Պիտանելիության մնացորդային ժամկետը մատակարարման պահին ոչ պակաս քան   80 % :    Փաթեթավորումը  1կգ ապակե տարաներով: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9E3D79" w:rsidRDefault="00F32A24" w:rsidP="00F32A24">
            <w:pPr>
              <w:rPr>
                <w:color w:val="FF0000"/>
              </w:rPr>
            </w:pPr>
            <w:r w:rsidRPr="009E3D79">
              <w:rPr>
                <w:color w:val="FF0000"/>
              </w:rPr>
              <w:t>50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50</w:t>
            </w:r>
          </w:p>
        </w:tc>
        <w:tc>
          <w:tcPr>
            <w:tcW w:w="3638" w:type="dxa"/>
          </w:tcPr>
          <w:p w:rsidR="00F32A24" w:rsidRPr="006C50D5" w:rsidRDefault="00F32A24" w:rsidP="00F32A24">
            <w:pPr>
              <w:rPr>
                <w:color w:val="FF0000"/>
                <w:lang w:val="ru-RU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 xml:space="preserve"> 0-15 </w:t>
            </w:r>
            <w:r w:rsidRPr="009E3D79">
              <w:rPr>
                <w:rFonts w:ascii="Sylfaen" w:hAnsi="Sylfaen" w:cs="Sylfaen"/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9E3D79">
              <w:rPr>
                <w:rFonts w:ascii="Sylfaen" w:hAnsi="Sylfaen" w:cs="Sylfaen"/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4 </w:t>
            </w:r>
            <w:r w:rsidRPr="009E3D79">
              <w:rPr>
                <w:rFonts w:ascii="Sylfaen" w:hAnsi="Sylfaen" w:cs="Sylfaen"/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>/</w:t>
            </w:r>
          </w:p>
        </w:tc>
      </w:tr>
      <w:tr w:rsidR="00F32A24" w:rsidRPr="0027188D" w:rsidTr="00442C9D">
        <w:tc>
          <w:tcPr>
            <w:tcW w:w="959" w:type="dxa"/>
            <w:vAlign w:val="bottom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44</w:t>
            </w:r>
          </w:p>
        </w:tc>
        <w:tc>
          <w:tcPr>
            <w:tcW w:w="155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 w:rsidRPr="009E3D79">
              <w:rPr>
                <w:rFonts w:ascii="Calibri" w:hAnsi="Calibri" w:cs="Calibri"/>
                <w:b/>
                <w:bCs/>
                <w:color w:val="FF0000"/>
              </w:rPr>
              <w:t>15331168</w:t>
            </w:r>
          </w:p>
        </w:tc>
        <w:tc>
          <w:tcPr>
            <w:tcW w:w="992" w:type="dxa"/>
            <w:vAlign w:val="bottom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>Սմբուկ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rPr>
                <w:rFonts w:ascii="GHEA Grapalat" w:hAnsi="GHEA Grapalat" w:cs="Calibri"/>
                <w:color w:val="FF0000"/>
                <w:sz w:val="14"/>
                <w:szCs w:val="14"/>
              </w:rPr>
            </w:pP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Սմբուկ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թարմ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,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տեղական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արտադրության</w:t>
            </w:r>
            <w:proofErr w:type="gramStart"/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>, ,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առանց</w:t>
            </w:r>
            <w:proofErr w:type="gramEnd"/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վնսվածքների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,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չթոռոմած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,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Անվտանգությունն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ըստ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ՀՀ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կառավարության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2006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թ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.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դեկտեմբերի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21-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ի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N 1913-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Ն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որոշմամբ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հաստատված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 «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Թարմ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պտուղ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Franklin Gothic Medium Cond" w:hAnsi="Franklin Gothic Medium Cond" w:cs="Franklin Gothic Medium Cond"/>
                <w:color w:val="FF0000"/>
                <w:sz w:val="14"/>
                <w:szCs w:val="14"/>
              </w:rPr>
              <w:t>–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բանջարեղենի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տեխնիկական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կանոնակարգի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և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ՄՄ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ՏԿ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N 021/2011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և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022/2011,  &lt;&lt;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Սննդամթերքի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անվտանգության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մասին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&gt;&gt;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ՀՀ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օրենքի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9-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րդ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հոդվածի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:, </w:t>
            </w:r>
            <w:r w:rsidRPr="009E3D79">
              <w:rPr>
                <w:rFonts w:ascii="Sylfaen" w:hAnsi="Sylfaen" w:cs="Sylfaen"/>
                <w:color w:val="FF0000"/>
                <w:sz w:val="14"/>
                <w:szCs w:val="14"/>
              </w:rPr>
              <w:t>ԳՕՍՏ</w:t>
            </w:r>
            <w:r w:rsidRPr="009E3D79">
              <w:rPr>
                <w:rFonts w:ascii="GHEA Grapalat" w:hAnsi="GHEA Grapalat" w:cs="Calibri"/>
                <w:color w:val="FF0000"/>
                <w:sz w:val="14"/>
                <w:szCs w:val="14"/>
              </w:rPr>
              <w:t xml:space="preserve"> 13907-86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 w:rsidRPr="009E3D79"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կգ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</w:rPr>
              <w:t>1</w:t>
            </w:r>
            <w:r>
              <w:rPr>
                <w:color w:val="FF0000"/>
                <w:lang w:val="ru-RU"/>
              </w:rPr>
              <w:t>50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4B123A" w:rsidRDefault="00F32A24" w:rsidP="00F32A24">
            <w:pPr>
              <w:rPr>
                <w:color w:val="FF0000"/>
                <w:lang w:val="ru-RU"/>
              </w:rPr>
            </w:pPr>
            <w:r>
              <w:rPr>
                <w:color w:val="FF0000"/>
                <w:lang w:val="ru-RU"/>
              </w:rPr>
              <w:t>150</w:t>
            </w:r>
          </w:p>
        </w:tc>
        <w:tc>
          <w:tcPr>
            <w:tcW w:w="3638" w:type="dxa"/>
          </w:tcPr>
          <w:p w:rsidR="00F32A24" w:rsidRPr="006C50D5" w:rsidRDefault="00F32A24" w:rsidP="00F32A24">
            <w:pPr>
              <w:rPr>
                <w:color w:val="FF0000"/>
                <w:lang w:val="ru-RU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6C50D5">
              <w:rPr>
                <w:color w:val="FF0000"/>
                <w:lang w:val="ru-RU"/>
              </w:rPr>
              <w:t xml:space="preserve"> ,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առավելագույնը՝</w:t>
            </w:r>
            <w:r w:rsidRPr="006C50D5">
              <w:rPr>
                <w:color w:val="FF0000"/>
                <w:lang w:val="ru-RU"/>
              </w:rPr>
              <w:t>35</w:t>
            </w:r>
            <w:r w:rsidRPr="009E3D79">
              <w:rPr>
                <w:rFonts w:ascii="Sylfaen" w:hAnsi="Sylfaen" w:cs="Sylfaen"/>
                <w:color w:val="FF0000"/>
              </w:rPr>
              <w:t>կգ</w:t>
            </w:r>
            <w:r w:rsidRPr="006C50D5">
              <w:rPr>
                <w:color w:val="FF0000"/>
                <w:lang w:val="ru-RU"/>
              </w:rPr>
              <w:t xml:space="preserve"> / </w:t>
            </w:r>
            <w:r w:rsidRPr="009E3D79">
              <w:rPr>
                <w:rFonts w:ascii="Sylfaen" w:hAnsi="Sylfaen" w:cs="Sylfaen"/>
                <w:color w:val="FF0000"/>
              </w:rPr>
              <w:t>մատակարարումը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հունիս</w:t>
            </w:r>
            <w:r w:rsidRPr="006C50D5">
              <w:rPr>
                <w:rFonts w:ascii="MS Mincho" w:eastAsia="MS Mincho" w:hAnsi="MS Mincho" w:cs="MS Mincho" w:hint="eastAsia"/>
                <w:color w:val="FF0000"/>
                <w:lang w:val="ru-RU"/>
              </w:rPr>
              <w:t>․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հուլիս</w:t>
            </w:r>
            <w:r w:rsidRPr="006C50D5">
              <w:rPr>
                <w:rFonts w:ascii="MS Mincho" w:eastAsia="MS Mincho" w:hAnsi="MS Mincho" w:cs="MS Mincho" w:hint="eastAsia"/>
                <w:color w:val="FF0000"/>
                <w:lang w:val="ru-RU"/>
              </w:rPr>
              <w:t>․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օգոստոս</w:t>
            </w:r>
            <w:r w:rsidRPr="006C50D5">
              <w:rPr>
                <w:color w:val="FF0000"/>
                <w:lang w:val="ru-RU"/>
              </w:rPr>
              <w:t xml:space="preserve">, </w:t>
            </w:r>
            <w:r w:rsidRPr="009E3D79">
              <w:rPr>
                <w:rFonts w:ascii="Sylfaen" w:hAnsi="Sylfaen" w:cs="Sylfaen"/>
                <w:color w:val="FF0000"/>
              </w:rPr>
              <w:t>սեպտեմբեր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ամիսներին</w:t>
            </w:r>
            <w:r w:rsidRPr="006C50D5">
              <w:rPr>
                <w:color w:val="FF0000"/>
                <w:lang w:val="ru-RU"/>
              </w:rPr>
              <w:t xml:space="preserve">, 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6C50D5">
              <w:rPr>
                <w:color w:val="FF0000"/>
                <w:lang w:val="ru-RU"/>
              </w:rPr>
              <w:t xml:space="preserve">  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 w:rsidRPr="006C50D5">
              <w:rPr>
                <w:color w:val="FF0000"/>
                <w:lang w:val="ru-RU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՝</w:t>
            </w:r>
            <w:r w:rsidRPr="006C50D5">
              <w:rPr>
                <w:color w:val="FF0000"/>
                <w:lang w:val="ru-RU"/>
              </w:rPr>
              <w:t xml:space="preserve">5 </w:t>
            </w:r>
            <w:r w:rsidRPr="009E3D79">
              <w:rPr>
                <w:rFonts w:ascii="Sylfaen" w:hAnsi="Sylfaen" w:cs="Sylfaen"/>
                <w:color w:val="FF0000"/>
              </w:rPr>
              <w:t>անգամ</w:t>
            </w:r>
            <w:r w:rsidRPr="006C50D5">
              <w:rPr>
                <w:color w:val="FF0000"/>
                <w:lang w:val="ru-RU"/>
              </w:rPr>
              <w:t xml:space="preserve">/: </w:t>
            </w:r>
          </w:p>
        </w:tc>
      </w:tr>
      <w:tr w:rsidR="00F32A24" w:rsidRPr="00AF04FC" w:rsidTr="00442C9D">
        <w:tc>
          <w:tcPr>
            <w:tcW w:w="959" w:type="dxa"/>
            <w:vAlign w:val="bottom"/>
          </w:tcPr>
          <w:p w:rsidR="00F32A24" w:rsidRDefault="00F32A24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45</w:t>
            </w:r>
          </w:p>
        </w:tc>
        <w:tc>
          <w:tcPr>
            <w:tcW w:w="1559" w:type="dxa"/>
            <w:vAlign w:val="center"/>
          </w:tcPr>
          <w:p w:rsidR="00F32A24" w:rsidRPr="001C015D" w:rsidRDefault="00F32A24" w:rsidP="00F32A24">
            <w:pPr>
              <w:rPr>
                <w:rFonts w:ascii="Sylfaen" w:hAnsi="Sylfaen" w:cs="Calibri"/>
                <w:b/>
                <w:bCs/>
                <w:color w:val="FF0000"/>
              </w:rPr>
            </w:pPr>
            <w:r>
              <w:rPr>
                <w:rFonts w:ascii="Sylfaen" w:hAnsi="Sylfaen" w:cs="Calibri"/>
                <w:b/>
                <w:bCs/>
                <w:color w:val="FF0000"/>
              </w:rPr>
              <w:t>15332140</w:t>
            </w:r>
          </w:p>
        </w:tc>
        <w:tc>
          <w:tcPr>
            <w:tcW w:w="992" w:type="dxa"/>
            <w:vAlign w:val="bottom"/>
          </w:tcPr>
          <w:p w:rsidR="00F32A24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>խնձոր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proofErr w:type="gramStart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>նձոր</w:t>
            </w:r>
            <w:proofErr w:type="gramEnd"/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թարմ, պտղաբանական I խմբի, Հայաստանի տարբեր տեսակների, նեղ տրամագիծը 5 սմ-ից ոչ </w:t>
            </w: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lastRenderedPageBreak/>
              <w:t>պակաս, ԳՕՍՏ 21122-75,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756" w:type="dxa"/>
            <w:vAlign w:val="center"/>
          </w:tcPr>
          <w:p w:rsidR="00F32A24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600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600</w:t>
            </w:r>
          </w:p>
        </w:tc>
        <w:tc>
          <w:tcPr>
            <w:tcW w:w="3638" w:type="dxa"/>
          </w:tcPr>
          <w:p w:rsidR="00F32A24" w:rsidRPr="009E3D79" w:rsidRDefault="00D531C7" w:rsidP="00F32A24">
            <w:pPr>
              <w:rPr>
                <w:color w:val="FF0000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lastRenderedPageBreak/>
              <w:t>համաձայնագրի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ամսական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առավելագույնը</w:t>
            </w:r>
            <w:r>
              <w:rPr>
                <w:rFonts w:ascii="Sylfaen" w:hAnsi="Sylfaen" w:cs="Sylfaen"/>
                <w:color w:val="FF0000"/>
              </w:rPr>
              <w:t xml:space="preserve"> 50կգ</w:t>
            </w:r>
          </w:p>
        </w:tc>
      </w:tr>
      <w:tr w:rsidR="00F32A24" w:rsidRPr="00AF04FC" w:rsidTr="00442C9D">
        <w:tc>
          <w:tcPr>
            <w:tcW w:w="959" w:type="dxa"/>
            <w:vAlign w:val="bottom"/>
          </w:tcPr>
          <w:p w:rsidR="00F32A24" w:rsidRDefault="00D531C7" w:rsidP="00F32A24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1559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="Calibri" w:hAnsi="Calibri" w:cs="Calibri"/>
                <w:b/>
                <w:bCs/>
                <w:color w:val="FF0000"/>
              </w:rPr>
              <w:t>03221126</w:t>
            </w:r>
          </w:p>
        </w:tc>
        <w:tc>
          <w:tcPr>
            <w:tcW w:w="992" w:type="dxa"/>
            <w:vAlign w:val="bottom"/>
          </w:tcPr>
          <w:p w:rsidR="00F32A24" w:rsidRPr="009E3D79" w:rsidRDefault="00F32A24" w:rsidP="00F32A24">
            <w:pP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2"/>
                <w:szCs w:val="22"/>
              </w:rPr>
              <w:t>Հազար</w:t>
            </w:r>
          </w:p>
        </w:tc>
        <w:tc>
          <w:tcPr>
            <w:tcW w:w="567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3119" w:type="dxa"/>
            <w:vAlign w:val="center"/>
          </w:tcPr>
          <w:p w:rsidR="00F32A24" w:rsidRPr="009E3D79" w:rsidRDefault="00F32A24" w:rsidP="00F32A24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  <w:r>
              <w:rPr>
                <w:rFonts w:ascii="Arial Unicode" w:hAnsi="Arial Unicode"/>
                <w:color w:val="000000"/>
                <w:sz w:val="21"/>
                <w:szCs w:val="21"/>
                <w:shd w:val="clear" w:color="auto" w:fill="FFFFFF"/>
              </w:rPr>
              <w:t xml:space="preserve"> Թարմ  անվտանգությունը` ըստ N 2-III-4,9-01-2003 (ՌԴ Սան Պին 2,3,2-1078-01) սանիտարահամաճարակային կանոնների և նորմերի և «Սննդամթերքի անվտանգության մասին» ՀՀ օրենքի 9-րդ հոդվածի</w:t>
            </w:r>
          </w:p>
        </w:tc>
        <w:tc>
          <w:tcPr>
            <w:tcW w:w="756" w:type="dxa"/>
            <w:vAlign w:val="center"/>
          </w:tcPr>
          <w:p w:rsidR="00F32A24" w:rsidRPr="009E3D79" w:rsidRDefault="00F32A24" w:rsidP="00F32A24">
            <w:pPr>
              <w:jc w:val="center"/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</w:rPr>
              <w:t>Կապ</w:t>
            </w:r>
          </w:p>
        </w:tc>
        <w:tc>
          <w:tcPr>
            <w:tcW w:w="850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1134" w:type="dxa"/>
          </w:tcPr>
          <w:p w:rsidR="00F32A24" w:rsidRPr="009E3D79" w:rsidRDefault="00F32A24" w:rsidP="00F32A24">
            <w:pPr>
              <w:jc w:val="center"/>
              <w:rPr>
                <w:rFonts w:ascii="Arial LatArm" w:hAnsi="Arial LatArm"/>
                <w:color w:val="FF0000"/>
                <w:sz w:val="20"/>
              </w:rPr>
            </w:pPr>
          </w:p>
        </w:tc>
        <w:tc>
          <w:tcPr>
            <w:tcW w:w="851" w:type="dxa"/>
          </w:tcPr>
          <w:p w:rsidR="00F32A24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120</w:t>
            </w:r>
          </w:p>
        </w:tc>
        <w:tc>
          <w:tcPr>
            <w:tcW w:w="1417" w:type="dxa"/>
          </w:tcPr>
          <w:p w:rsidR="00F32A24" w:rsidRDefault="00F32A24" w:rsidP="00F32A24">
            <w:r w:rsidRPr="001C21B7">
              <w:rPr>
                <w:rFonts w:ascii="Sylfaen" w:hAnsi="Sylfaen" w:cs="Arial"/>
                <w:color w:val="FF0000"/>
                <w:sz w:val="20"/>
              </w:rPr>
              <w:t>Գ.Արարատ Ռ՚Վարդանյան1</w:t>
            </w:r>
          </w:p>
        </w:tc>
        <w:tc>
          <w:tcPr>
            <w:tcW w:w="993" w:type="dxa"/>
          </w:tcPr>
          <w:p w:rsidR="00F32A24" w:rsidRPr="007E6333" w:rsidRDefault="00F32A24" w:rsidP="00F32A24">
            <w:pPr>
              <w:rPr>
                <w:color w:val="FF0000"/>
              </w:rPr>
            </w:pPr>
            <w:r>
              <w:rPr>
                <w:color w:val="FF0000"/>
              </w:rPr>
              <w:t>120</w:t>
            </w:r>
          </w:p>
        </w:tc>
        <w:tc>
          <w:tcPr>
            <w:tcW w:w="3638" w:type="dxa"/>
          </w:tcPr>
          <w:p w:rsidR="00F32A24" w:rsidRPr="009E3D79" w:rsidRDefault="00D531C7" w:rsidP="00F32A24">
            <w:pPr>
              <w:rPr>
                <w:color w:val="FF0000"/>
              </w:rPr>
            </w:pPr>
            <w:r w:rsidRPr="009E3D79">
              <w:rPr>
                <w:rFonts w:ascii="Sylfaen" w:hAnsi="Sylfaen" w:cs="Sylfaen"/>
                <w:color w:val="FF0000"/>
              </w:rPr>
              <w:t>ֆինանսական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միջոցներ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նախատեսվելու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դեպքում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կողմերի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միջև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կնքվող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համաձայնագրի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ուժի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մեջ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մտնելու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օրվանից</w:t>
            </w:r>
            <w:r w:rsidRPr="00D531C7">
              <w:rPr>
                <w:color w:val="FF0000"/>
              </w:rPr>
              <w:t xml:space="preserve"> </w:t>
            </w:r>
            <w:r w:rsidRPr="009E3D79">
              <w:rPr>
                <w:rFonts w:ascii="Sylfaen" w:hAnsi="Sylfaen" w:cs="Sylfaen"/>
                <w:color w:val="FF0000"/>
              </w:rPr>
              <w:t>սկսած</w:t>
            </w:r>
            <w:r w:rsidRPr="00D531C7">
              <w:rPr>
                <w:color w:val="FF0000"/>
              </w:rPr>
              <w:t xml:space="preserve"> </w:t>
            </w:r>
          </w:p>
        </w:tc>
      </w:tr>
    </w:tbl>
    <w:p w:rsidR="00071D1C" w:rsidRPr="00AF04FC" w:rsidRDefault="00071D1C" w:rsidP="00EF3662">
      <w:pPr>
        <w:jc w:val="center"/>
        <w:rPr>
          <w:rFonts w:ascii="Arial LatArm" w:hAnsi="Arial LatArm"/>
          <w:sz w:val="20"/>
          <w:lang w:val="hy-AM"/>
        </w:rPr>
      </w:pP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</w:r>
      <w:r w:rsidRPr="00AF04FC">
        <w:rPr>
          <w:rFonts w:ascii="Arial LatArm" w:hAnsi="Arial LatArm"/>
          <w:sz w:val="20"/>
          <w:lang w:val="hy-AM"/>
        </w:rPr>
        <w:tab/>
        <w:t xml:space="preserve">                                                                </w:t>
      </w:r>
      <w:r w:rsidRPr="00AF04FC">
        <w:rPr>
          <w:rFonts w:ascii="Arial" w:hAnsi="Arial" w:cs="Arial"/>
          <w:sz w:val="20"/>
          <w:lang w:val="hy-AM"/>
        </w:rPr>
        <w:t>ՀՀ</w:t>
      </w:r>
      <w:r w:rsidRPr="00AF04FC">
        <w:rPr>
          <w:rFonts w:ascii="Arial LatArm" w:hAnsi="Arial LatArm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դրամ</w:t>
      </w:r>
    </w:p>
    <w:p w:rsidR="00071D1C" w:rsidRDefault="00071D1C" w:rsidP="00EF3662">
      <w:pPr>
        <w:jc w:val="both"/>
        <w:rPr>
          <w:rFonts w:ascii="Arial LatArm" w:hAnsi="Arial LatArm"/>
          <w:sz w:val="20"/>
        </w:rPr>
      </w:pPr>
    </w:p>
    <w:p w:rsidR="000205A6" w:rsidRDefault="000205A6" w:rsidP="00EF3662">
      <w:pPr>
        <w:jc w:val="both"/>
        <w:rPr>
          <w:rFonts w:ascii="Arial LatArm" w:hAnsi="Arial LatArm"/>
          <w:sz w:val="20"/>
        </w:rPr>
      </w:pPr>
    </w:p>
    <w:p w:rsidR="000205A6" w:rsidRDefault="000205A6" w:rsidP="00EF3662">
      <w:pPr>
        <w:jc w:val="both"/>
        <w:rPr>
          <w:rFonts w:ascii="Arial LatArm" w:hAnsi="Arial LatArm"/>
          <w:sz w:val="20"/>
        </w:rPr>
      </w:pPr>
    </w:p>
    <w:p w:rsidR="000205A6" w:rsidRPr="00AF04FC" w:rsidRDefault="000205A6" w:rsidP="00EF3662">
      <w:pPr>
        <w:jc w:val="both"/>
        <w:rPr>
          <w:rFonts w:ascii="Arial LatArm" w:hAnsi="Arial LatArm"/>
          <w:sz w:val="20"/>
        </w:rPr>
      </w:pPr>
    </w:p>
    <w:p w:rsidR="00D10B0C" w:rsidRPr="00AF04FC" w:rsidRDefault="00D10B0C" w:rsidP="00EF3662">
      <w:pPr>
        <w:jc w:val="both"/>
        <w:rPr>
          <w:rFonts w:ascii="Arial LatArm" w:hAnsi="Arial LatArm"/>
          <w:sz w:val="20"/>
        </w:rPr>
      </w:pPr>
    </w:p>
    <w:p w:rsidR="00287761" w:rsidRPr="00DA61DD" w:rsidRDefault="00071D1C" w:rsidP="00287761">
      <w:pPr>
        <w:numPr>
          <w:ilvl w:val="0"/>
          <w:numId w:val="18"/>
        </w:numPr>
        <w:jc w:val="both"/>
        <w:rPr>
          <w:rFonts w:ascii="Arial LatArm" w:hAnsi="Arial LatArm"/>
        </w:rPr>
      </w:pPr>
      <w:r w:rsidRPr="00AF04FC">
        <w:rPr>
          <w:rFonts w:ascii="Arial LatArm" w:hAnsi="Arial LatArm"/>
          <w:sz w:val="20"/>
        </w:rPr>
        <w:t xml:space="preserve"> </w:t>
      </w:r>
      <w:r w:rsidR="00287761">
        <w:rPr>
          <w:rFonts w:ascii="Arial" w:hAnsi="Arial" w:cs="Arial"/>
        </w:rPr>
        <w:t xml:space="preserve">Մասնակիցը իր կողմից հրավերի հավելված 1.1 –ով սահմանված՝  </w:t>
      </w:r>
      <w:r w:rsidR="00287761" w:rsidRPr="009507AA">
        <w:rPr>
          <w:rFonts w:ascii="Arial" w:hAnsi="Arial" w:cs="Arial"/>
          <w:sz w:val="22"/>
          <w:szCs w:val="20"/>
          <w:lang w:val="es-ES"/>
        </w:rPr>
        <w:t>առաջարկվող</w:t>
      </w:r>
      <w:r w:rsidR="00287761" w:rsidRPr="009507AA">
        <w:rPr>
          <w:rFonts w:ascii="Arial LatArm" w:hAnsi="Arial LatArm" w:cs="Arial"/>
          <w:sz w:val="22"/>
          <w:szCs w:val="20"/>
          <w:lang w:val="es-ES"/>
        </w:rPr>
        <w:t xml:space="preserve"> </w:t>
      </w:r>
      <w:r w:rsidR="00287761" w:rsidRPr="009507AA">
        <w:rPr>
          <w:rFonts w:ascii="Arial" w:hAnsi="Arial" w:cs="Arial"/>
          <w:sz w:val="22"/>
          <w:szCs w:val="20"/>
          <w:lang w:val="es-ES"/>
        </w:rPr>
        <w:t>ապրանքի</w:t>
      </w:r>
      <w:r w:rsidR="00287761" w:rsidRPr="009507AA">
        <w:rPr>
          <w:rFonts w:ascii="Arial LatArm" w:hAnsi="Arial LatArm" w:cs="Arial"/>
          <w:sz w:val="22"/>
          <w:szCs w:val="20"/>
          <w:lang w:val="es-ES"/>
        </w:rPr>
        <w:t xml:space="preserve"> </w:t>
      </w:r>
      <w:r w:rsidR="00287761" w:rsidRPr="009507AA">
        <w:rPr>
          <w:rFonts w:ascii="Arial" w:hAnsi="Arial" w:cs="Arial"/>
          <w:sz w:val="22"/>
          <w:szCs w:val="20"/>
          <w:lang w:val="es-ES"/>
        </w:rPr>
        <w:t>ամբողջական</w:t>
      </w:r>
      <w:r w:rsidR="00287761" w:rsidRPr="009507AA">
        <w:rPr>
          <w:rFonts w:ascii="Arial LatArm" w:hAnsi="Arial LatArm" w:cs="Arial"/>
          <w:sz w:val="22"/>
          <w:szCs w:val="20"/>
          <w:lang w:val="es-ES"/>
        </w:rPr>
        <w:t xml:space="preserve"> </w:t>
      </w:r>
      <w:r w:rsidR="00287761" w:rsidRPr="009507AA">
        <w:rPr>
          <w:rFonts w:ascii="Arial" w:hAnsi="Arial" w:cs="Arial"/>
          <w:sz w:val="22"/>
          <w:szCs w:val="20"/>
          <w:lang w:val="es-ES"/>
        </w:rPr>
        <w:t>նկարագիրը</w:t>
      </w:r>
      <w:r w:rsidR="00287761">
        <w:rPr>
          <w:rFonts w:ascii="Arial" w:hAnsi="Arial" w:cs="Arial"/>
          <w:sz w:val="22"/>
          <w:szCs w:val="20"/>
          <w:lang w:val="es-ES"/>
        </w:rPr>
        <w:t xml:space="preserve"> / ֆիրմայն անվանումը, ամրանքային նշանը, մակնիշը, արտադրողի անվանումը, տեխնիկական բնութագիրը/  ներկայացնելու հետ մեկտեղ ներկայացնել  նաև առաջարկվող բոլոր ապրանքների որակի սերտեֆիկատները:</w:t>
      </w:r>
    </w:p>
    <w:p w:rsidR="00287761" w:rsidRDefault="00287761" w:rsidP="00287761">
      <w:pPr>
        <w:jc w:val="both"/>
        <w:rPr>
          <w:rFonts w:ascii="Arial LatArm" w:hAnsi="Arial LatArm"/>
        </w:rPr>
      </w:pPr>
    </w:p>
    <w:p w:rsidR="00287761" w:rsidRPr="00C760C8" w:rsidRDefault="00287761" w:rsidP="00287761">
      <w:pPr>
        <w:jc w:val="both"/>
        <w:rPr>
          <w:rFonts w:ascii="Arial" w:hAnsi="Arial" w:cs="Arial"/>
          <w:sz w:val="32"/>
        </w:rPr>
      </w:pPr>
      <w:r w:rsidRPr="00C760C8">
        <w:rPr>
          <w:rFonts w:ascii="Arial" w:hAnsi="Arial" w:cs="Arial"/>
          <w:sz w:val="32"/>
        </w:rPr>
        <w:t>Մատակարարման ժամանակ ՝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>*1</w:t>
      </w:r>
      <w:proofErr w:type="gramStart"/>
      <w:r w:rsidRPr="0006538D">
        <w:rPr>
          <w:rFonts w:ascii="Arial LatArm" w:hAnsi="Arial LatArm"/>
        </w:rPr>
        <w:t xml:space="preserve">)  </w:t>
      </w:r>
      <w:r>
        <w:rPr>
          <w:rFonts w:ascii="Arial" w:hAnsi="Arial" w:cs="Arial"/>
        </w:rPr>
        <w:t>ըստ</w:t>
      </w:r>
      <w:proofErr w:type="gramEnd"/>
      <w:r>
        <w:rPr>
          <w:rFonts w:ascii="Arial" w:hAnsi="Arial" w:cs="Arial"/>
        </w:rPr>
        <w:t xml:space="preserve"> ապրանքի փաթեթավորման առանձնահատկությունից /պարկ, արկղ, պոլիէթիլենային տարա և այլն/ փաթեթավորման </w:t>
      </w:r>
      <w:r w:rsidRPr="0006538D">
        <w:rPr>
          <w:rFonts w:ascii="Arial" w:hAnsi="Arial" w:cs="Arial"/>
        </w:rPr>
        <w:t>վրա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ներկով</w:t>
      </w:r>
      <w:r w:rsidRPr="0006538D">
        <w:rPr>
          <w:rFonts w:ascii="Arial LatArm" w:hAnsi="Arial LatArm"/>
        </w:rPr>
        <w:t xml:space="preserve"> 50-</w:t>
      </w:r>
      <w:r w:rsidRPr="0006538D">
        <w:rPr>
          <w:rFonts w:ascii="Arial" w:hAnsi="Arial" w:cs="Arial"/>
        </w:rPr>
        <w:t>ից</w:t>
      </w:r>
      <w:r w:rsidRPr="0006538D">
        <w:rPr>
          <w:rFonts w:ascii="Arial LatArm" w:hAnsi="Arial LatArm"/>
        </w:rPr>
        <w:t xml:space="preserve"> 60</w:t>
      </w:r>
      <w:r w:rsidRPr="0006538D">
        <w:rPr>
          <w:rFonts w:ascii="Arial" w:hAnsi="Arial" w:cs="Arial"/>
        </w:rPr>
        <w:t>մմ</w:t>
      </w:r>
      <w:r w:rsidRPr="0006538D">
        <w:rPr>
          <w:rFonts w:ascii="Arial LatArm" w:hAnsi="Arial LatArm"/>
        </w:rPr>
        <w:t xml:space="preserve"> (</w:t>
      </w:r>
      <w:r w:rsidRPr="0006538D">
        <w:rPr>
          <w:rFonts w:ascii="Arial" w:hAnsi="Arial" w:cs="Arial"/>
        </w:rPr>
        <w:t>բացառությամբ</w:t>
      </w:r>
      <w:r w:rsidRPr="0006538D">
        <w:rPr>
          <w:rFonts w:ascii="Arial LatArm" w:hAnsi="Arial LatArm"/>
        </w:rPr>
        <w:t xml:space="preserve"> 2-</w:t>
      </w:r>
      <w:r w:rsidRPr="0006538D">
        <w:rPr>
          <w:rFonts w:ascii="Arial" w:hAnsi="Arial" w:cs="Arial"/>
        </w:rPr>
        <w:t>րդ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կետի</w:t>
      </w:r>
      <w:r w:rsidRPr="0006538D">
        <w:rPr>
          <w:rFonts w:ascii="Arial LatArm" w:hAnsi="Arial LatArm"/>
        </w:rPr>
        <w:t xml:space="preserve">) </w:t>
      </w:r>
      <w:r w:rsidRPr="0006538D">
        <w:rPr>
          <w:rFonts w:ascii="Arial" w:hAnsi="Arial" w:cs="Arial"/>
        </w:rPr>
        <w:t>բարձրությամբ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տառերով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պետք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է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դրոշմված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լինի</w:t>
      </w:r>
      <w:r w:rsidRPr="0006538D">
        <w:rPr>
          <w:rFonts w:ascii="Arial LatArm" w:hAnsi="Arial LatArm"/>
        </w:rPr>
        <w:t>`</w:t>
      </w:r>
    </w:p>
    <w:p w:rsidR="00287761" w:rsidRDefault="00287761" w:rsidP="00287761">
      <w:pPr>
        <w:jc w:val="both"/>
        <w:rPr>
          <w:rFonts w:ascii="Arial" w:hAnsi="Arial" w:cs="Arial"/>
        </w:rPr>
      </w:pPr>
      <w:r w:rsidRPr="0006538D">
        <w:rPr>
          <w:rFonts w:ascii="Arial LatArm" w:hAnsi="Arial LatArm"/>
        </w:rPr>
        <w:t xml:space="preserve"> 1. </w:t>
      </w:r>
      <w:r w:rsidRPr="0006538D">
        <w:rPr>
          <w:rFonts w:ascii="Arial" w:hAnsi="Arial" w:cs="Arial"/>
        </w:rPr>
        <w:t>Արտադրող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ձեռնարկության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անվանումը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 2. </w:t>
      </w:r>
      <w:r w:rsidRPr="0006538D">
        <w:rPr>
          <w:rFonts w:ascii="Arial" w:hAnsi="Arial" w:cs="Arial"/>
        </w:rPr>
        <w:t>Արտադրանքի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անվանումը</w:t>
      </w:r>
      <w:r w:rsidRPr="0006538D">
        <w:rPr>
          <w:rFonts w:ascii="Arial LatArm" w:hAnsi="Arial LatArm"/>
        </w:rPr>
        <w:t xml:space="preserve">, </w:t>
      </w:r>
      <w:r w:rsidRPr="0006538D">
        <w:rPr>
          <w:rFonts w:ascii="Arial" w:hAnsi="Arial" w:cs="Arial"/>
        </w:rPr>
        <w:t>տեսակը</w:t>
      </w:r>
      <w:r w:rsidRPr="0006538D">
        <w:rPr>
          <w:rFonts w:ascii="Arial LatArm" w:hAnsi="Arial LatArm"/>
        </w:rPr>
        <w:t xml:space="preserve"> (</w:t>
      </w:r>
      <w:r w:rsidRPr="0006538D">
        <w:rPr>
          <w:rFonts w:ascii="Arial" w:hAnsi="Arial" w:cs="Arial"/>
        </w:rPr>
        <w:t>անվանումը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պետք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է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դրոշմված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լինի</w:t>
      </w:r>
      <w:r w:rsidRPr="0006538D">
        <w:rPr>
          <w:rFonts w:ascii="Arial LatArm" w:hAnsi="Arial LatArm"/>
        </w:rPr>
        <w:t xml:space="preserve"> 80-</w:t>
      </w:r>
      <w:r w:rsidRPr="0006538D">
        <w:rPr>
          <w:rFonts w:ascii="Arial" w:hAnsi="Arial" w:cs="Arial"/>
        </w:rPr>
        <w:t>ից</w:t>
      </w:r>
      <w:r w:rsidRPr="0006538D">
        <w:rPr>
          <w:rFonts w:ascii="Arial LatArm" w:hAnsi="Arial LatArm"/>
        </w:rPr>
        <w:t xml:space="preserve"> 90</w:t>
      </w:r>
      <w:r w:rsidRPr="0006538D">
        <w:rPr>
          <w:rFonts w:ascii="Arial" w:hAnsi="Arial" w:cs="Arial"/>
        </w:rPr>
        <w:t>մմ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բարձրությամբ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տառերով</w:t>
      </w:r>
      <w:r w:rsidRPr="0006538D">
        <w:rPr>
          <w:rFonts w:ascii="Arial LatArm" w:hAnsi="Arial LatArm"/>
        </w:rPr>
        <w:t>)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 3. </w:t>
      </w:r>
      <w:r w:rsidRPr="0006538D">
        <w:rPr>
          <w:rFonts w:ascii="Arial" w:hAnsi="Arial" w:cs="Arial"/>
        </w:rPr>
        <w:t>Մատակարար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ձեռնարկության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անվանումը</w:t>
      </w:r>
      <w:r w:rsidRPr="0006538D">
        <w:rPr>
          <w:rFonts w:ascii="Arial LatArm" w:hAnsi="Arial LatArm"/>
        </w:rPr>
        <w:t xml:space="preserve">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lastRenderedPageBreak/>
        <w:t xml:space="preserve">2) </w:t>
      </w:r>
      <w:r>
        <w:rPr>
          <w:rFonts w:ascii="Arial" w:hAnsi="Arial" w:cs="Arial"/>
        </w:rPr>
        <w:t xml:space="preserve">/պարկ, արկղ, պոլիէթիլենային տար և այլն/ փաթեթավորման  </w:t>
      </w:r>
      <w:r w:rsidRPr="0006538D">
        <w:rPr>
          <w:rFonts w:ascii="Arial" w:hAnsi="Arial" w:cs="Arial"/>
        </w:rPr>
        <w:t>պետք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է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փակցված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լինեն</w:t>
      </w:r>
      <w:r w:rsidRPr="0006538D">
        <w:rPr>
          <w:rFonts w:ascii="Arial LatArm" w:hAnsi="Arial LatArm"/>
        </w:rPr>
        <w:t xml:space="preserve"> 6 </w:t>
      </w:r>
      <w:r w:rsidRPr="0006538D">
        <w:rPr>
          <w:rFonts w:ascii="Arial" w:hAnsi="Arial" w:cs="Arial"/>
        </w:rPr>
        <w:t>սմ</w:t>
      </w:r>
      <w:r w:rsidRPr="0006538D">
        <w:rPr>
          <w:rFonts w:ascii="Arial LatArm" w:hAnsi="Arial LatArm"/>
        </w:rPr>
        <w:t xml:space="preserve"> x 8 </w:t>
      </w:r>
      <w:r w:rsidRPr="0006538D">
        <w:rPr>
          <w:rFonts w:ascii="Arial" w:hAnsi="Arial" w:cs="Arial"/>
        </w:rPr>
        <w:t>սմ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չափսի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կոշտ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թղթից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պիտակներ</w:t>
      </w:r>
      <w:r w:rsidRPr="0006538D">
        <w:rPr>
          <w:rFonts w:ascii="Arial LatArm" w:hAnsi="Arial LatArm"/>
        </w:rPr>
        <w:t xml:space="preserve">, </w:t>
      </w:r>
      <w:r w:rsidRPr="0006538D">
        <w:rPr>
          <w:rFonts w:ascii="Arial" w:hAnsi="Arial" w:cs="Arial"/>
        </w:rPr>
        <w:t>որոնց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վրա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պետք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է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դրոշմված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լինեն</w:t>
      </w:r>
      <w:r w:rsidRPr="0006538D">
        <w:rPr>
          <w:rFonts w:ascii="Arial LatArm" w:hAnsi="Arial LatArm"/>
        </w:rPr>
        <w:t xml:space="preserve">`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1. </w:t>
      </w:r>
      <w:r w:rsidRPr="0006538D">
        <w:rPr>
          <w:rFonts w:ascii="Arial" w:hAnsi="Arial" w:cs="Arial"/>
        </w:rPr>
        <w:t>Արտադրող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ձեռնարկության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անվանումը</w:t>
      </w:r>
      <w:r w:rsidRPr="0006538D">
        <w:rPr>
          <w:rFonts w:ascii="Arial LatArm" w:hAnsi="Arial LatArm"/>
        </w:rPr>
        <w:t xml:space="preserve">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2. </w:t>
      </w:r>
      <w:r w:rsidRPr="0006538D">
        <w:rPr>
          <w:rFonts w:ascii="Arial" w:hAnsi="Arial" w:cs="Arial"/>
        </w:rPr>
        <w:t>Արտադրանքի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անվանումը</w:t>
      </w:r>
      <w:r w:rsidRPr="0006538D">
        <w:rPr>
          <w:rFonts w:ascii="Arial LatArm" w:hAnsi="Arial LatArm"/>
        </w:rPr>
        <w:t xml:space="preserve">, </w:t>
      </w:r>
      <w:r w:rsidRPr="0006538D">
        <w:rPr>
          <w:rFonts w:ascii="Arial" w:hAnsi="Arial" w:cs="Arial"/>
        </w:rPr>
        <w:t>տեսակը</w:t>
      </w:r>
      <w:r w:rsidRPr="0006538D">
        <w:rPr>
          <w:rFonts w:ascii="Arial LatArm" w:hAnsi="Arial LatArm"/>
        </w:rPr>
        <w:t xml:space="preserve">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3. </w:t>
      </w:r>
      <w:r w:rsidRPr="0006538D">
        <w:rPr>
          <w:rFonts w:ascii="Arial" w:hAnsi="Arial" w:cs="Arial"/>
        </w:rPr>
        <w:t>Արտադրության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ժամկետը</w:t>
      </w:r>
      <w:r w:rsidRPr="0006538D">
        <w:rPr>
          <w:rFonts w:ascii="Arial LatArm" w:hAnsi="Arial LatArm"/>
        </w:rPr>
        <w:t xml:space="preserve">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4. </w:t>
      </w:r>
      <w:r w:rsidRPr="0006538D">
        <w:rPr>
          <w:rFonts w:ascii="Arial" w:hAnsi="Arial" w:cs="Arial"/>
        </w:rPr>
        <w:t>Մատակարար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ձեռնարկության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անվանումը</w:t>
      </w:r>
      <w:r w:rsidRPr="0006538D">
        <w:rPr>
          <w:rFonts w:ascii="Arial LatArm" w:hAnsi="Arial LatArm"/>
        </w:rPr>
        <w:t xml:space="preserve">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5. </w:t>
      </w:r>
      <w:r w:rsidRPr="0006538D">
        <w:rPr>
          <w:rFonts w:ascii="Arial" w:hAnsi="Arial" w:cs="Arial"/>
        </w:rPr>
        <w:t>Պահպանման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ժամկետը</w:t>
      </w:r>
      <w:r w:rsidRPr="0006538D">
        <w:rPr>
          <w:rFonts w:ascii="Arial LatArm" w:hAnsi="Arial LatArm"/>
        </w:rPr>
        <w:t xml:space="preserve">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6. </w:t>
      </w:r>
      <w:r w:rsidRPr="0006538D">
        <w:rPr>
          <w:rFonts w:ascii="Arial" w:hAnsi="Arial" w:cs="Arial"/>
        </w:rPr>
        <w:t>Ապրանքի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քաշը՝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բրուտտո</w:t>
      </w:r>
      <w:r w:rsidRPr="0006538D">
        <w:rPr>
          <w:rFonts w:ascii="Arial LatArm" w:hAnsi="Arial LatArm"/>
        </w:rPr>
        <w:t xml:space="preserve">, </w:t>
      </w:r>
      <w:r w:rsidRPr="0006538D">
        <w:rPr>
          <w:rFonts w:ascii="Arial" w:hAnsi="Arial" w:cs="Arial"/>
        </w:rPr>
        <w:t>նետտո</w:t>
      </w:r>
      <w:r w:rsidRPr="0006538D">
        <w:rPr>
          <w:rFonts w:ascii="Arial LatArm" w:hAnsi="Arial LatArm"/>
        </w:rPr>
        <w:t xml:space="preserve">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7. </w:t>
      </w:r>
      <w:r w:rsidRPr="0006538D">
        <w:rPr>
          <w:rFonts w:ascii="Arial" w:hAnsi="Arial" w:cs="Arial"/>
        </w:rPr>
        <w:t>Օրենքով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սահմանված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այլ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տեղեկատվություն</w:t>
      </w:r>
      <w:r w:rsidRPr="0006538D">
        <w:rPr>
          <w:rFonts w:ascii="Arial LatArm" w:hAnsi="Arial LatArm"/>
        </w:rPr>
        <w:t xml:space="preserve">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8. </w:t>
      </w:r>
      <w:r>
        <w:rPr>
          <w:rFonts w:ascii="Arial" w:hAnsi="Arial" w:cs="Arial"/>
        </w:rPr>
        <w:t>/պարկ, արկղ, պոլիէթիլենային տար և այլն/ փաթեթավորման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և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պիտակների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վրայի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գրառումները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պետք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է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դրոշմված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լինեն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տեսանելի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վայրում</w:t>
      </w:r>
      <w:r w:rsidRPr="0006538D">
        <w:rPr>
          <w:rFonts w:ascii="Arial LatArm" w:hAnsi="Arial LatArm"/>
        </w:rPr>
        <w:t xml:space="preserve">, </w:t>
      </w:r>
      <w:r w:rsidRPr="0006538D">
        <w:rPr>
          <w:rFonts w:ascii="Arial" w:hAnsi="Arial" w:cs="Arial"/>
        </w:rPr>
        <w:t>տվյալ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ապրանքատեսակին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չվերաբերվող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այլ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գրառումներ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չեն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թույլատրվում</w:t>
      </w:r>
      <w:r w:rsidRPr="0006538D">
        <w:rPr>
          <w:rFonts w:ascii="Arial LatArm" w:hAnsi="Arial LatArm"/>
        </w:rPr>
        <w:t xml:space="preserve">: 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9. </w:t>
      </w:r>
      <w:r w:rsidRPr="0006538D">
        <w:rPr>
          <w:rFonts w:ascii="Arial" w:hAnsi="Arial" w:cs="Arial"/>
        </w:rPr>
        <w:t>Բոլոր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տեսակի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գրառումները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ֆիզիկական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ներգործության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արդյունքում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չպետք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է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մաքրվեն</w:t>
      </w:r>
      <w:r w:rsidRPr="0006538D">
        <w:rPr>
          <w:rFonts w:ascii="Arial LatArm" w:hAnsi="Arial LatArm"/>
        </w:rPr>
        <w:t xml:space="preserve">: </w:t>
      </w:r>
    </w:p>
    <w:p w:rsidR="00287761" w:rsidRPr="00DA61DD" w:rsidRDefault="00287761" w:rsidP="00287761">
      <w:pPr>
        <w:jc w:val="both"/>
        <w:rPr>
          <w:rFonts w:ascii="Arial" w:hAnsi="Arial" w:cs="Arial"/>
        </w:rPr>
      </w:pPr>
      <w:r>
        <w:rPr>
          <w:rFonts w:ascii="Arial LatArm" w:hAnsi="Arial LatArm"/>
        </w:rPr>
        <w:t xml:space="preserve">11 </w:t>
      </w:r>
      <w:r>
        <w:rPr>
          <w:rFonts w:ascii="Arial" w:hAnsi="Arial" w:cs="Arial"/>
        </w:rPr>
        <w:t>Այն ապրանքների մատակարարումները որոնք ընգրկված են Հայաստանի Հանրապետության Գյուղատնտեսության նախարարության սննդամթերքի անվտանգության պետական ծառայության պետի  14 մարտ 2017 թվականի թիվ 85 հրամանի 5-րդ կետի ցանկում ներկայացնում են նաև լիազոր մարմնի կողմից տրված տրանսպորտային միջոցի  սանիտարական անձնագիրը, մեքենայի մակնիշը և պետհամարանիշը:</w:t>
      </w:r>
    </w:p>
    <w:p w:rsidR="00287761" w:rsidRDefault="00287761" w:rsidP="00287761">
      <w:pPr>
        <w:jc w:val="both"/>
        <w:rPr>
          <w:rFonts w:ascii="Arial LatArm" w:hAnsi="Arial LatArm"/>
        </w:rPr>
      </w:pPr>
      <w:r w:rsidRPr="0006538D">
        <w:rPr>
          <w:rFonts w:ascii="Arial LatArm" w:hAnsi="Arial LatArm"/>
        </w:rPr>
        <w:t xml:space="preserve">10. </w:t>
      </w:r>
      <w:r>
        <w:rPr>
          <w:rFonts w:ascii="Arial" w:hAnsi="Arial" w:cs="Arial"/>
        </w:rPr>
        <w:t>Նշված կետերը</w:t>
      </w:r>
      <w:r w:rsidRPr="0006538D">
        <w:rPr>
          <w:rFonts w:ascii="Arial LatArm" w:hAnsi="Arial LatArm"/>
        </w:rPr>
        <w:t xml:space="preserve"> </w:t>
      </w:r>
      <w:proofErr w:type="gramStart"/>
      <w:r w:rsidRPr="0006538D">
        <w:rPr>
          <w:rFonts w:ascii="Arial" w:hAnsi="Arial" w:cs="Arial"/>
        </w:rPr>
        <w:t>խախտված</w:t>
      </w:r>
      <w:r>
        <w:rPr>
          <w:rFonts w:ascii="Arial" w:hAnsi="Arial" w:cs="Arial"/>
        </w:rPr>
        <w:t xml:space="preserve"> 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ապրանքատեսակների</w:t>
      </w:r>
      <w:proofErr w:type="gramEnd"/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մատակարարումը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արգելվում</w:t>
      </w:r>
      <w:r w:rsidRPr="0006538D">
        <w:rPr>
          <w:rFonts w:ascii="Arial LatArm" w:hAnsi="Arial LatArm"/>
        </w:rPr>
        <w:t xml:space="preserve"> </w:t>
      </w:r>
      <w:r w:rsidRPr="0006538D">
        <w:rPr>
          <w:rFonts w:ascii="Arial" w:hAnsi="Arial" w:cs="Arial"/>
        </w:rPr>
        <w:t>է</w:t>
      </w:r>
      <w:r w:rsidRPr="0006538D">
        <w:rPr>
          <w:rFonts w:ascii="Arial LatArm" w:hAnsi="Arial LatArm"/>
        </w:rPr>
        <w:t>:</w:t>
      </w:r>
    </w:p>
    <w:p w:rsidR="00287761" w:rsidRPr="00433319" w:rsidRDefault="00287761" w:rsidP="00287761">
      <w:pPr>
        <w:jc w:val="both"/>
        <w:rPr>
          <w:rFonts w:ascii="Arial" w:hAnsi="Arial" w:cs="Arial"/>
        </w:rPr>
      </w:pPr>
      <w:r>
        <w:rPr>
          <w:rFonts w:ascii="Arial LatArm" w:hAnsi="Arial LatArm"/>
        </w:rPr>
        <w:t>3</w:t>
      </w:r>
      <w:r>
        <w:rPr>
          <w:rFonts w:ascii="Arial" w:hAnsi="Arial" w:cs="Arial"/>
        </w:rPr>
        <w:t>) Պատվիրատուն մեկ օրացուցային օր առաջ տեղեկացնում է /տեղեկացման միջոց՝ գրությամբ, հեռախոսակապ և այլն/ մատակարարին ՝ մատակարարվող ապրանքի քանակի և ժամկետի /մատակարարման օրվա և ժամի</w:t>
      </w:r>
      <w:proofErr w:type="gramStart"/>
      <w:r>
        <w:rPr>
          <w:rFonts w:ascii="Arial" w:hAnsi="Arial" w:cs="Arial"/>
        </w:rPr>
        <w:t>/  մասին</w:t>
      </w:r>
      <w:proofErr w:type="gramEnd"/>
      <w:r>
        <w:rPr>
          <w:rFonts w:ascii="Arial" w:hAnsi="Arial" w:cs="Arial"/>
        </w:rPr>
        <w:t>: Մատակարարը պարտավոր է իրականացնել ապրանքի/ների/ մատակարարումը պատվիրատուի կողմից սահմանված ժամկետներում և ծավալներով:</w:t>
      </w:r>
    </w:p>
    <w:p w:rsidR="00071D1C" w:rsidRPr="00287761" w:rsidRDefault="00071D1C" w:rsidP="00287761">
      <w:pPr>
        <w:jc w:val="both"/>
        <w:rPr>
          <w:rFonts w:ascii="Arial LatArm" w:hAnsi="Arial LatArm"/>
          <w:sz w:val="20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225475" w:rsidRPr="00AF04FC" w:rsidTr="00282605">
        <w:tc>
          <w:tcPr>
            <w:tcW w:w="4536" w:type="dxa"/>
          </w:tcPr>
          <w:p w:rsidR="00225475" w:rsidRDefault="00225475" w:rsidP="00282605">
            <w:pPr>
              <w:jc w:val="center"/>
              <w:rPr>
                <w:rFonts w:ascii="Arial" w:hAnsi="Arial" w:cs="Arial"/>
                <w:b/>
                <w:bCs/>
                <w:lang w:val="nb-NO"/>
              </w:rPr>
            </w:pPr>
            <w:r w:rsidRPr="00AF04FC">
              <w:rPr>
                <w:rFonts w:ascii="Arial" w:hAnsi="Arial" w:cs="Arial"/>
                <w:b/>
                <w:bCs/>
                <w:lang w:val="nb-NO"/>
              </w:rPr>
              <w:t>ԳՆՈՐԴ</w:t>
            </w:r>
          </w:p>
          <w:p w:rsidR="00F32A24" w:rsidRPr="00225475" w:rsidRDefault="00F32A24" w:rsidP="00F32A24">
            <w:pPr>
              <w:jc w:val="center"/>
              <w:rPr>
                <w:rFonts w:ascii="Arial LatArm" w:hAnsi="Arial LatArm"/>
                <w:sz w:val="22"/>
                <w:szCs w:val="22"/>
                <w:lang w:val="hy-AM"/>
              </w:rPr>
            </w:pPr>
            <w:r w:rsidRPr="006C50D5">
              <w:rPr>
                <w:rFonts w:ascii="Sylfaen" w:hAnsi="Sylfaen"/>
                <w:sz w:val="22"/>
                <w:szCs w:val="22"/>
                <w:lang w:val="hy-AM"/>
              </w:rPr>
              <w:t>Արարատ</w:t>
            </w:r>
            <w:r w:rsidRPr="00FB1897">
              <w:rPr>
                <w:rFonts w:ascii="Sylfaen" w:hAnsi="Sylfaen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/>
                <w:sz w:val="22"/>
                <w:szCs w:val="22"/>
                <w:lang w:val="hy-AM"/>
              </w:rPr>
              <w:t>գյուղի</w:t>
            </w:r>
            <w:r w:rsidRPr="00FB1897">
              <w:rPr>
                <w:rFonts w:ascii="Sylfaen" w:hAnsi="Sylfaen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/>
                <w:sz w:val="22"/>
                <w:szCs w:val="22"/>
                <w:lang w:val="hy-AM"/>
              </w:rPr>
              <w:t>մանկապարտեղ</w:t>
            </w:r>
            <w:r w:rsidRPr="00FB1897">
              <w:rPr>
                <w:rFonts w:ascii="Sylfaen" w:hAnsi="Sylfaen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/>
                <w:sz w:val="22"/>
                <w:szCs w:val="22"/>
                <w:lang w:val="hy-AM"/>
              </w:rPr>
              <w:t>ՀՈԱԿ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գ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>.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Արարատ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Ռ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>.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Վարդանյան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>1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225475">
              <w:rPr>
                <w:rFonts w:ascii="Sylfaen" w:hAnsi="Sylfaen" w:cs="Sylfaen"/>
                <w:sz w:val="22"/>
                <w:szCs w:val="22"/>
                <w:lang w:val="hy-AM"/>
              </w:rPr>
              <w:t>ՀՎՀ</w:t>
            </w:r>
            <w:r>
              <w:rPr>
                <w:rFonts w:ascii="Arial" w:hAnsi="Arial" w:cs="Arial"/>
                <w:sz w:val="22"/>
                <w:szCs w:val="22"/>
                <w:lang w:val="hy-AM"/>
              </w:rPr>
              <w:t>04104639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225475">
              <w:rPr>
                <w:rFonts w:ascii="Sylfaen" w:hAnsi="Sylfaen" w:cs="Sylfaen"/>
                <w:sz w:val="22"/>
                <w:szCs w:val="22"/>
                <w:lang w:val="hy-AM"/>
              </w:rPr>
              <w:t>Հ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>/</w:t>
            </w:r>
            <w:r w:rsidRPr="00225475">
              <w:rPr>
                <w:rFonts w:ascii="Sylfaen" w:hAnsi="Sylfaen" w:cs="Sylfaen"/>
                <w:sz w:val="22"/>
                <w:szCs w:val="22"/>
                <w:lang w:val="hy-AM"/>
              </w:rPr>
              <w:t>Հ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</w:t>
            </w:r>
            <w:r w:rsidRPr="00FB1897">
              <w:rPr>
                <w:rFonts w:ascii="Arial LatArm" w:hAnsi="Arial LatArm"/>
                <w:sz w:val="22"/>
                <w:szCs w:val="22"/>
                <w:lang w:val="nb-NO"/>
              </w:rPr>
              <w:t>220399690076000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ԱԿԲԱ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ԿՐԵԴԻՏ</w:t>
            </w:r>
            <w:r w:rsidRPr="00FB1897">
              <w:rPr>
                <w:rFonts w:ascii="Sylfaen" w:hAnsi="Sylfaen" w:cs="Arial"/>
                <w:sz w:val="22"/>
                <w:szCs w:val="22"/>
                <w:lang w:val="nb-NO"/>
              </w:rPr>
              <w:t xml:space="preserve"> </w:t>
            </w:r>
            <w:r w:rsidRPr="006C50D5">
              <w:rPr>
                <w:rFonts w:ascii="Sylfaen" w:hAnsi="Sylfaen" w:cs="Arial"/>
                <w:sz w:val="22"/>
                <w:szCs w:val="22"/>
                <w:lang w:val="hy-AM"/>
              </w:rPr>
              <w:t>ԱԳՐԻԿՈԼ</w:t>
            </w:r>
          </w:p>
          <w:p w:rsidR="00F32A24" w:rsidRPr="00F32A24" w:rsidRDefault="00F32A24" w:rsidP="00282605">
            <w:pPr>
              <w:jc w:val="center"/>
              <w:rPr>
                <w:rFonts w:ascii="Arial LatArm" w:hAnsi="Arial LatArm" w:cs="Sylfaen"/>
                <w:b/>
                <w:bCs/>
                <w:lang w:val="hy-AM"/>
              </w:rPr>
            </w:pPr>
          </w:p>
          <w:p w:rsidR="00225475" w:rsidRPr="00AF04FC" w:rsidRDefault="00225475" w:rsidP="00282605">
            <w:pPr>
              <w:rPr>
                <w:rFonts w:ascii="Arial LatArm" w:hAnsi="Arial LatArm"/>
                <w:lang w:val="hy-AM"/>
              </w:rPr>
            </w:pP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  <w:r w:rsidRPr="00AF04FC">
              <w:rPr>
                <w:rFonts w:ascii="Arial LatArm" w:hAnsi="Arial LatArm"/>
                <w:lang w:val="hy-AM"/>
              </w:rPr>
              <w:t>---------------------------------</w:t>
            </w:r>
          </w:p>
          <w:p w:rsidR="00225475" w:rsidRPr="005E6380" w:rsidRDefault="00225475" w:rsidP="00282605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E638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ստորագրություն</w:t>
            </w:r>
            <w:r w:rsidRPr="005E638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Կ</w:t>
            </w:r>
            <w:r w:rsidRPr="00AF04FC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</w:p>
        </w:tc>
        <w:tc>
          <w:tcPr>
            <w:tcW w:w="4343" w:type="dxa"/>
          </w:tcPr>
          <w:p w:rsidR="00225475" w:rsidRPr="00AF04FC" w:rsidRDefault="00225475" w:rsidP="00282605">
            <w:pPr>
              <w:jc w:val="center"/>
              <w:rPr>
                <w:rFonts w:ascii="Arial LatArm" w:hAnsi="Arial LatArm" w:cs="Sylfaen"/>
                <w:b/>
                <w:bCs/>
                <w:lang w:val="hy-AM"/>
              </w:rPr>
            </w:pPr>
            <w:r w:rsidRPr="00AF04FC">
              <w:rPr>
                <w:rFonts w:ascii="Arial" w:hAnsi="Arial" w:cs="Arial"/>
                <w:b/>
                <w:bCs/>
                <w:lang w:val="hy-AM"/>
              </w:rPr>
              <w:t>ՎԱՃԱՌՈՂ</w:t>
            </w: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  <w:r w:rsidRPr="00AF04FC">
              <w:rPr>
                <w:rFonts w:ascii="Arial LatArm" w:hAnsi="Arial LatArm"/>
                <w:lang w:val="hy-AM"/>
              </w:rPr>
              <w:t>---------------------------------</w:t>
            </w: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 LatArm" w:hAnsi="Arial LatArm"/>
                <w:sz w:val="18"/>
                <w:szCs w:val="18"/>
              </w:rPr>
              <w:t>/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ստորագրություն</w:t>
            </w:r>
            <w:r w:rsidRPr="00AF04FC">
              <w:rPr>
                <w:rFonts w:ascii="Arial LatArm" w:hAnsi="Arial LatArm"/>
                <w:sz w:val="18"/>
                <w:szCs w:val="18"/>
              </w:rPr>
              <w:t>/</w:t>
            </w: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sz w:val="22"/>
                <w:szCs w:val="22"/>
                <w:lang w:val="hy-AM"/>
              </w:rPr>
            </w:pP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Կ</w:t>
            </w:r>
            <w:r w:rsidRPr="00AF04FC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Տ</w:t>
            </w:r>
          </w:p>
        </w:tc>
      </w:tr>
    </w:tbl>
    <w:p w:rsidR="00071D1C" w:rsidRPr="00AF04FC" w:rsidRDefault="00071D1C" w:rsidP="00EF3662">
      <w:pPr>
        <w:jc w:val="center"/>
        <w:rPr>
          <w:rFonts w:ascii="Arial LatArm" w:hAnsi="Arial LatArm"/>
          <w:sz w:val="20"/>
        </w:rPr>
      </w:pPr>
      <w:r w:rsidRPr="00AF04FC">
        <w:rPr>
          <w:rFonts w:ascii="Arial LatArm" w:hAnsi="Arial LatArm"/>
          <w:sz w:val="20"/>
        </w:rPr>
        <w:br w:type="page"/>
      </w:r>
    </w:p>
    <w:p w:rsidR="00071D1C" w:rsidRPr="00AF04FC" w:rsidRDefault="00071D1C" w:rsidP="00EF3662">
      <w:pPr>
        <w:jc w:val="right"/>
        <w:rPr>
          <w:rFonts w:ascii="Arial LatArm" w:hAnsi="Arial LatArm"/>
          <w:sz w:val="20"/>
        </w:rPr>
      </w:pPr>
    </w:p>
    <w:p w:rsidR="00071D1C" w:rsidRPr="00AF04FC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AF04FC">
        <w:rPr>
          <w:rFonts w:ascii="Arial" w:hAnsi="Arial" w:cs="Arial"/>
          <w:i/>
          <w:sz w:val="18"/>
          <w:lang w:val="hy-AM"/>
        </w:rPr>
        <w:t>Հավելված</w:t>
      </w:r>
      <w:r w:rsidRPr="00AF04FC">
        <w:rPr>
          <w:rFonts w:ascii="Arial LatArm" w:hAnsi="Arial LatArm"/>
          <w:i/>
          <w:sz w:val="18"/>
          <w:lang w:val="hy-AM"/>
        </w:rPr>
        <w:t xml:space="preserve"> N 2</w:t>
      </w:r>
    </w:p>
    <w:p w:rsidR="00071D1C" w:rsidRPr="00AF04FC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AF04FC">
        <w:rPr>
          <w:rFonts w:ascii="Arial LatArm" w:hAnsi="Arial LatArm"/>
          <w:i/>
          <w:sz w:val="18"/>
          <w:lang w:val="hy-AM"/>
        </w:rPr>
        <w:t xml:space="preserve">«         »              20  </w:t>
      </w:r>
      <w:r w:rsidRPr="00AF04FC">
        <w:rPr>
          <w:rFonts w:ascii="Arial" w:hAnsi="Arial" w:cs="Arial"/>
          <w:i/>
          <w:sz w:val="18"/>
          <w:lang w:val="hy-AM"/>
        </w:rPr>
        <w:t>թ</w:t>
      </w:r>
      <w:r w:rsidRPr="00AF04FC">
        <w:rPr>
          <w:rFonts w:ascii="Arial LatArm" w:hAnsi="Arial LatArm"/>
          <w:i/>
          <w:sz w:val="18"/>
          <w:lang w:val="hy-AM"/>
        </w:rPr>
        <w:t xml:space="preserve">. </w:t>
      </w:r>
      <w:r w:rsidRPr="00AF04FC">
        <w:rPr>
          <w:rFonts w:ascii="Arial" w:hAnsi="Arial" w:cs="Arial"/>
          <w:i/>
          <w:sz w:val="18"/>
          <w:lang w:val="hy-AM"/>
        </w:rPr>
        <w:t>կնքված</w:t>
      </w:r>
      <w:r w:rsidRPr="00AF04FC">
        <w:rPr>
          <w:rFonts w:ascii="Arial LatArm" w:hAnsi="Arial LatArm"/>
          <w:i/>
          <w:sz w:val="18"/>
          <w:lang w:val="hy-AM"/>
        </w:rPr>
        <w:t xml:space="preserve"> </w:t>
      </w:r>
    </w:p>
    <w:p w:rsidR="00071D1C" w:rsidRPr="00AF04FC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AF04FC">
        <w:rPr>
          <w:rFonts w:ascii="Arial LatArm" w:hAnsi="Arial LatArm"/>
          <w:i/>
          <w:sz w:val="18"/>
          <w:lang w:val="hy-AM"/>
        </w:rPr>
        <w:t xml:space="preserve">                      </w:t>
      </w:r>
      <w:r w:rsidRPr="00AF04FC">
        <w:rPr>
          <w:rFonts w:ascii="Arial" w:hAnsi="Arial" w:cs="Arial"/>
          <w:i/>
          <w:sz w:val="18"/>
          <w:lang w:val="hy-AM"/>
        </w:rPr>
        <w:t>ծածկագրով</w:t>
      </w:r>
      <w:r w:rsidRPr="00AF04FC">
        <w:rPr>
          <w:rFonts w:ascii="Arial LatArm" w:hAnsi="Arial LatArm"/>
          <w:i/>
          <w:sz w:val="18"/>
          <w:lang w:val="hy-AM"/>
        </w:rPr>
        <w:t xml:space="preserve"> </w:t>
      </w:r>
      <w:r w:rsidRPr="00AF04FC">
        <w:rPr>
          <w:rFonts w:ascii="Arial" w:hAnsi="Arial" w:cs="Arial"/>
          <w:i/>
          <w:sz w:val="18"/>
          <w:lang w:val="hy-AM"/>
        </w:rPr>
        <w:t>պայմանագրի</w:t>
      </w:r>
    </w:p>
    <w:p w:rsidR="00071D1C" w:rsidRPr="00AF04FC" w:rsidRDefault="00071D1C" w:rsidP="00EF3662">
      <w:pPr>
        <w:tabs>
          <w:tab w:val="left" w:pos="9540"/>
        </w:tabs>
        <w:rPr>
          <w:rFonts w:ascii="Arial LatArm" w:hAnsi="Arial LatArm"/>
          <w:sz w:val="20"/>
        </w:rPr>
      </w:pPr>
    </w:p>
    <w:p w:rsidR="00071D1C" w:rsidRPr="00AF04FC" w:rsidRDefault="00071D1C" w:rsidP="00EF3662">
      <w:pPr>
        <w:tabs>
          <w:tab w:val="left" w:pos="9540"/>
        </w:tabs>
        <w:rPr>
          <w:rFonts w:ascii="Arial LatArm" w:hAnsi="Arial LatArm"/>
          <w:sz w:val="20"/>
        </w:rPr>
      </w:pPr>
    </w:p>
    <w:p w:rsidR="00071D1C" w:rsidRPr="00AF04FC" w:rsidRDefault="00071D1C" w:rsidP="00EF3662">
      <w:pPr>
        <w:jc w:val="center"/>
        <w:rPr>
          <w:rFonts w:ascii="Arial LatArm" w:hAnsi="Arial LatArm"/>
          <w:sz w:val="20"/>
        </w:rPr>
      </w:pP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 LatArm" w:hAnsi="Arial LatArm" w:cs="Sylfaen"/>
          <w:b/>
          <w:sz w:val="22"/>
          <w:szCs w:val="22"/>
        </w:rPr>
        <w:softHyphen/>
      </w:r>
      <w:r w:rsidRPr="00AF04FC">
        <w:rPr>
          <w:rFonts w:ascii="Arial" w:hAnsi="Arial" w:cs="Arial"/>
          <w:sz w:val="20"/>
        </w:rPr>
        <w:t>ՎՃԱՐՄԱՆ</w:t>
      </w:r>
      <w:r w:rsidRPr="00AF04FC">
        <w:rPr>
          <w:rFonts w:ascii="Arial LatArm" w:hAnsi="Arial LatArm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ԺԱՄԱՆԱԿԱՑՈՒՅՑ</w:t>
      </w:r>
      <w:r w:rsidRPr="00AF04FC">
        <w:rPr>
          <w:rFonts w:ascii="Arial LatArm" w:hAnsi="Arial LatArm"/>
          <w:sz w:val="20"/>
        </w:rPr>
        <w:t>*</w:t>
      </w:r>
    </w:p>
    <w:p w:rsidR="00071D1C" w:rsidRPr="00AF04FC" w:rsidRDefault="00071D1C" w:rsidP="00EF3662">
      <w:pPr>
        <w:jc w:val="center"/>
        <w:rPr>
          <w:rFonts w:ascii="Arial LatArm" w:hAnsi="Arial LatArm"/>
          <w:sz w:val="20"/>
        </w:rPr>
      </w:pPr>
      <w:r w:rsidRPr="00AF04FC">
        <w:rPr>
          <w:rFonts w:ascii="Arial LatArm" w:hAnsi="Arial LatArm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Pr="00AF04FC">
        <w:rPr>
          <w:rFonts w:ascii="Arial" w:hAnsi="Arial" w:cs="Arial"/>
          <w:sz w:val="18"/>
        </w:rPr>
        <w:t>ՀՀ</w:t>
      </w:r>
      <w:r w:rsidRPr="00AF04FC">
        <w:rPr>
          <w:rFonts w:ascii="Arial LatArm" w:hAnsi="Arial LatArm" w:cs="Sylfaen"/>
          <w:sz w:val="18"/>
          <w:lang w:val="es-ES"/>
        </w:rPr>
        <w:t xml:space="preserve"> </w:t>
      </w:r>
      <w:r w:rsidRPr="00AF04FC">
        <w:rPr>
          <w:rFonts w:ascii="Arial" w:hAnsi="Arial" w:cs="Arial"/>
          <w:sz w:val="18"/>
        </w:rPr>
        <w:t>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700"/>
        <w:gridCol w:w="252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1963"/>
      </w:tblGrid>
      <w:tr w:rsidR="00071D1C" w:rsidRPr="00AF04FC" w:rsidTr="00E22E51">
        <w:tc>
          <w:tcPr>
            <w:tcW w:w="14851" w:type="dxa"/>
            <w:gridSpan w:val="16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" w:hAnsi="Arial" w:cs="Arial"/>
                <w:sz w:val="18"/>
                <w:lang w:val="es-ES"/>
              </w:rPr>
              <w:t>Ապրանքի</w:t>
            </w:r>
          </w:p>
        </w:tc>
      </w:tr>
      <w:tr w:rsidR="00071D1C" w:rsidRPr="0027188D" w:rsidTr="00E22E51">
        <w:tc>
          <w:tcPr>
            <w:tcW w:w="1980" w:type="dxa"/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" w:hAnsi="Arial" w:cs="Arial"/>
                <w:sz w:val="18"/>
              </w:rPr>
              <w:t>հրավերով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նախատեսված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չափաբաժնի</w:t>
            </w: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համարը</w:t>
            </w:r>
          </w:p>
        </w:tc>
        <w:tc>
          <w:tcPr>
            <w:tcW w:w="2700" w:type="dxa"/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" w:hAnsi="Arial" w:cs="Arial"/>
                <w:sz w:val="18"/>
              </w:rPr>
              <w:t>գնումների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պլանով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նախատեսված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միջանցիկ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ծածկագիրը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` </w:t>
            </w:r>
            <w:r w:rsidRPr="00AF04FC">
              <w:rPr>
                <w:rFonts w:ascii="Arial" w:hAnsi="Arial" w:cs="Arial"/>
                <w:sz w:val="18"/>
              </w:rPr>
              <w:t>ըստ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ԳՄԱ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</w:rPr>
              <w:t>դասակարգման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(CPV)</w:t>
            </w:r>
          </w:p>
        </w:tc>
        <w:tc>
          <w:tcPr>
            <w:tcW w:w="2520" w:type="dxa"/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" w:hAnsi="Arial" w:cs="Arial"/>
                <w:sz w:val="18"/>
              </w:rPr>
              <w:t>անվանումը</w:t>
            </w:r>
          </w:p>
        </w:tc>
        <w:tc>
          <w:tcPr>
            <w:tcW w:w="7651" w:type="dxa"/>
            <w:gridSpan w:val="13"/>
            <w:vAlign w:val="center"/>
          </w:tcPr>
          <w:p w:rsidR="00071D1C" w:rsidRPr="00AF04FC" w:rsidRDefault="00071D1C" w:rsidP="00EF3662">
            <w:pPr>
              <w:jc w:val="both"/>
              <w:rPr>
                <w:rFonts w:ascii="Arial LatArm" w:hAnsi="Arial LatArm"/>
                <w:sz w:val="18"/>
                <w:lang w:val="es-ES"/>
              </w:rPr>
            </w:pPr>
            <w:r w:rsidRPr="00AF04FC">
              <w:rPr>
                <w:rFonts w:ascii="Arial" w:hAnsi="Arial" w:cs="Arial"/>
                <w:sz w:val="18"/>
                <w:lang w:val="es-ES"/>
              </w:rPr>
              <w:t>դիմաց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lang w:val="es-ES"/>
              </w:rPr>
              <w:t>վճարումները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lang w:val="es-ES"/>
              </w:rPr>
              <w:t>նախատեսվում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lang w:val="es-ES"/>
              </w:rPr>
              <w:t>է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lang w:val="es-ES"/>
              </w:rPr>
              <w:t>իրականացնել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20  </w:t>
            </w:r>
            <w:r w:rsidRPr="00AF04FC">
              <w:rPr>
                <w:rFonts w:ascii="Arial" w:hAnsi="Arial" w:cs="Arial"/>
                <w:sz w:val="18"/>
                <w:lang w:val="es-ES"/>
              </w:rPr>
              <w:t>թ</w:t>
            </w:r>
            <w:r w:rsidRPr="00AF04FC">
              <w:rPr>
                <w:rFonts w:ascii="Arial LatArm" w:hAnsi="Arial LatArm"/>
                <w:sz w:val="18"/>
                <w:lang w:val="es-ES"/>
              </w:rPr>
              <w:t>-</w:t>
            </w:r>
            <w:r w:rsidRPr="00AF04FC">
              <w:rPr>
                <w:rFonts w:ascii="Arial" w:hAnsi="Arial" w:cs="Arial"/>
                <w:sz w:val="18"/>
                <w:lang w:val="es-ES"/>
              </w:rPr>
              <w:t>ին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` </w:t>
            </w:r>
            <w:r w:rsidRPr="00AF04FC">
              <w:rPr>
                <w:rFonts w:ascii="Arial" w:hAnsi="Arial" w:cs="Arial"/>
                <w:sz w:val="18"/>
                <w:lang w:val="es-ES"/>
              </w:rPr>
              <w:t>ըստ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lang w:val="es-ES"/>
              </w:rPr>
              <w:t>ամիսների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, </w:t>
            </w:r>
            <w:r w:rsidRPr="00AF04FC">
              <w:rPr>
                <w:rFonts w:ascii="Arial" w:hAnsi="Arial" w:cs="Arial"/>
                <w:sz w:val="18"/>
                <w:lang w:val="es-ES"/>
              </w:rPr>
              <w:t>այդ</w:t>
            </w:r>
            <w:r w:rsidRPr="00AF04FC">
              <w:rPr>
                <w:rFonts w:ascii="Arial LatArm" w:hAnsi="Arial LatArm"/>
                <w:sz w:val="18"/>
                <w:lang w:val="es-ES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lang w:val="es-ES"/>
              </w:rPr>
              <w:t>թվում</w:t>
            </w:r>
            <w:r w:rsidRPr="00AF04FC">
              <w:rPr>
                <w:rFonts w:ascii="Arial LatArm" w:hAnsi="Arial LatArm"/>
                <w:sz w:val="18"/>
                <w:lang w:val="es-ES"/>
              </w:rPr>
              <w:t>**</w:t>
            </w:r>
          </w:p>
        </w:tc>
      </w:tr>
      <w:tr w:rsidR="00071D1C" w:rsidRPr="00AF04FC" w:rsidTr="00E22E51">
        <w:trPr>
          <w:trHeight w:val="1538"/>
        </w:trPr>
        <w:tc>
          <w:tcPr>
            <w:tcW w:w="1980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2700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2520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 w:cs="Sylfaen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 w:cs="Sylfaen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հուլիս</w:t>
            </w:r>
            <w:r w:rsidRPr="00AF04FC">
              <w:rPr>
                <w:rFonts w:ascii="Arial LatArm" w:hAnsi="Arial LatAr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սեպտեմբեր</w:t>
            </w:r>
            <w:r w:rsidRPr="00AF04FC">
              <w:rPr>
                <w:rFonts w:ascii="Arial LatArm" w:hAnsi="Arial LatArm" w:cs="Times Armenian"/>
                <w:sz w:val="18"/>
                <w:szCs w:val="22"/>
                <w:lang w:val="pt-BR"/>
              </w:rPr>
              <w:t xml:space="preserve"> 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 LatArm" w:hAnsi="Arial LatArm"/>
                <w:sz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474" w:type="dxa"/>
            <w:textDirection w:val="btLr"/>
            <w:vAlign w:val="center"/>
          </w:tcPr>
          <w:p w:rsidR="00071D1C" w:rsidRPr="00AF04FC" w:rsidRDefault="00071D1C" w:rsidP="00EF3662">
            <w:pPr>
              <w:ind w:left="113" w:right="-7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1963" w:type="dxa"/>
            <w:vAlign w:val="center"/>
          </w:tcPr>
          <w:p w:rsidR="00071D1C" w:rsidRPr="00AF04FC" w:rsidRDefault="00071D1C" w:rsidP="00EF3662">
            <w:pPr>
              <w:ind w:right="-1"/>
              <w:jc w:val="center"/>
              <w:rPr>
                <w:rFonts w:ascii="Arial LatArm" w:hAnsi="Arial LatArm"/>
                <w:sz w:val="18"/>
                <w:szCs w:val="22"/>
                <w:lang w:val="pt-BR"/>
              </w:rPr>
            </w:pPr>
            <w:r w:rsidRPr="00AF04FC">
              <w:rPr>
                <w:rFonts w:ascii="Arial" w:hAnsi="Arial" w:cs="Arial"/>
                <w:sz w:val="18"/>
                <w:szCs w:val="22"/>
                <w:lang w:val="pt-BR"/>
              </w:rPr>
              <w:t>Ընդամենը</w:t>
            </w: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18"/>
                <w:lang w:val="es-ES"/>
              </w:rPr>
            </w:pPr>
          </w:p>
        </w:tc>
      </w:tr>
      <w:tr w:rsidR="00071D1C" w:rsidRPr="00AF04FC" w:rsidTr="00E22E51">
        <w:trPr>
          <w:trHeight w:val="1538"/>
        </w:trPr>
        <w:tc>
          <w:tcPr>
            <w:tcW w:w="1980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2700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2520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es-ES"/>
              </w:rPr>
            </w:pP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474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 w:cs="Arial"/>
                <w:sz w:val="18"/>
                <w:szCs w:val="18"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  <w:tc>
          <w:tcPr>
            <w:tcW w:w="1963" w:type="dxa"/>
          </w:tcPr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</w:p>
          <w:p w:rsidR="00071D1C" w:rsidRPr="00AF04FC" w:rsidRDefault="00071D1C" w:rsidP="00EF3662">
            <w:pPr>
              <w:jc w:val="center"/>
              <w:rPr>
                <w:rFonts w:ascii="Arial LatArm" w:hAnsi="Arial LatArm"/>
                <w:b/>
                <w:lang w:val="pt-BR"/>
              </w:rPr>
            </w:pPr>
            <w:r w:rsidRPr="00AF04FC">
              <w:rPr>
                <w:rFonts w:ascii="Arial LatArm" w:hAnsi="Arial LatArm"/>
                <w:sz w:val="20"/>
                <w:lang w:val="pt-BR"/>
              </w:rPr>
              <w:t>... %</w:t>
            </w:r>
          </w:p>
        </w:tc>
      </w:tr>
    </w:tbl>
    <w:p w:rsidR="00071D1C" w:rsidRPr="00AF04FC" w:rsidRDefault="00071D1C" w:rsidP="00EF3662">
      <w:pPr>
        <w:rPr>
          <w:rFonts w:ascii="Arial LatArm" w:hAnsi="Arial LatArm"/>
          <w:i/>
          <w:sz w:val="18"/>
          <w:szCs w:val="18"/>
        </w:rPr>
      </w:pPr>
    </w:p>
    <w:p w:rsidR="00071D1C" w:rsidRPr="00287761" w:rsidRDefault="00071D1C" w:rsidP="00EF3662">
      <w:pPr>
        <w:jc w:val="center"/>
        <w:rPr>
          <w:rFonts w:ascii="Arial LatArm" w:hAnsi="Arial LatArm"/>
          <w:sz w:val="20"/>
        </w:rPr>
      </w:pPr>
    </w:p>
    <w:p w:rsidR="00071D1C" w:rsidRPr="00AF04FC" w:rsidRDefault="00071D1C" w:rsidP="00EF3662">
      <w:pPr>
        <w:jc w:val="right"/>
        <w:rPr>
          <w:rFonts w:ascii="Arial LatArm" w:hAnsi="Arial LatArm"/>
          <w:sz w:val="20"/>
          <w:lang w:val="es-ES"/>
        </w:rPr>
      </w:pPr>
    </w:p>
    <w:tbl>
      <w:tblPr>
        <w:tblW w:w="9639" w:type="dxa"/>
        <w:tblInd w:w="40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225475" w:rsidRPr="00AF04FC" w:rsidTr="00282605">
        <w:tc>
          <w:tcPr>
            <w:tcW w:w="4536" w:type="dxa"/>
          </w:tcPr>
          <w:p w:rsidR="00225475" w:rsidRPr="00AF04FC" w:rsidRDefault="00225475" w:rsidP="00282605">
            <w:pPr>
              <w:jc w:val="center"/>
              <w:rPr>
                <w:rFonts w:ascii="Arial LatArm" w:hAnsi="Arial LatArm" w:cs="Sylfaen"/>
                <w:b/>
                <w:bCs/>
                <w:lang w:val="nb-NO"/>
              </w:rPr>
            </w:pPr>
            <w:r w:rsidRPr="00AF04FC">
              <w:rPr>
                <w:rFonts w:ascii="Arial" w:hAnsi="Arial" w:cs="Arial"/>
                <w:b/>
                <w:bCs/>
                <w:lang w:val="nb-NO"/>
              </w:rPr>
              <w:t>ԳՆՈՐԴ</w:t>
            </w:r>
          </w:p>
          <w:p w:rsidR="00225475" w:rsidRPr="00225475" w:rsidRDefault="00225475" w:rsidP="00282605">
            <w:pPr>
              <w:jc w:val="center"/>
              <w:rPr>
                <w:rFonts w:ascii="Arial LatArm" w:hAnsi="Arial LatArm"/>
                <w:sz w:val="22"/>
                <w:szCs w:val="22"/>
                <w:lang w:val="hy-AM"/>
              </w:rPr>
            </w:pPr>
            <w:r w:rsidRPr="00BB771A">
              <w:rPr>
                <w:rFonts w:ascii="Arial LatArm" w:hAnsi="Arial LatArm"/>
                <w:sz w:val="22"/>
                <w:szCs w:val="22"/>
                <w:lang w:val="hy-AM"/>
              </w:rPr>
              <w:t xml:space="preserve"> </w:t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Արտաշատ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</w:t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քաղաքի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</w:t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թիվ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</w:t>
            </w:r>
            <w:r w:rsidRPr="00225475">
              <w:rPr>
                <w:rFonts w:ascii="Arial LatArm" w:hAnsi="Arial LatArm"/>
                <w:sz w:val="22"/>
                <w:szCs w:val="22"/>
                <w:lang w:val="nb-NO"/>
              </w:rPr>
              <w:t>5</w:t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մանկապարտեզ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</w:t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ՀՈԱԿ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Ք՚Արտաշատ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</w:t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Շիրվանզադե</w:t>
            </w:r>
            <w:r w:rsidRPr="00225475">
              <w:rPr>
                <w:rFonts w:ascii="Arial LatArm" w:hAnsi="Arial LatArm" w:cs="Arial"/>
                <w:sz w:val="22"/>
                <w:szCs w:val="22"/>
                <w:lang w:val="hy-AM"/>
              </w:rPr>
              <w:t xml:space="preserve"> 17/1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ՀՎՀՀ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04207349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Հ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>/</w:t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Հ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163098164607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ՀԱԷԿՈՆՈՄԲԱՆԿ</w:t>
            </w:r>
            <w:r w:rsidRPr="00225475">
              <w:rPr>
                <w:rFonts w:ascii="Arial LatArm" w:hAnsi="Arial LatArm" w:cs="Arial"/>
                <w:sz w:val="22"/>
                <w:szCs w:val="22"/>
                <w:lang w:val="hy-AM"/>
              </w:rPr>
              <w:t xml:space="preserve"> 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t xml:space="preserve"> </w:t>
            </w:r>
            <w:r w:rsidRPr="00225475">
              <w:rPr>
                <w:rFonts w:ascii="Arial" w:hAnsi="Arial" w:cs="Arial"/>
                <w:sz w:val="22"/>
                <w:szCs w:val="22"/>
                <w:lang w:val="hy-AM"/>
              </w:rPr>
              <w:t>ԲԲԸ</w:t>
            </w:r>
            <w:r w:rsidRPr="00225475">
              <w:rPr>
                <w:rFonts w:ascii="Arial LatArm" w:hAnsi="Arial LatArm"/>
                <w:sz w:val="22"/>
                <w:szCs w:val="22"/>
                <w:lang w:val="hy-AM"/>
              </w:rPr>
              <w:br/>
            </w:r>
          </w:p>
          <w:p w:rsidR="00225475" w:rsidRPr="00AF04FC" w:rsidRDefault="00225475" w:rsidP="00282605">
            <w:pPr>
              <w:rPr>
                <w:rFonts w:ascii="Arial LatArm" w:hAnsi="Arial LatArm"/>
                <w:lang w:val="hy-AM"/>
              </w:rPr>
            </w:pP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  <w:r w:rsidRPr="00AF04FC">
              <w:rPr>
                <w:rFonts w:ascii="Arial LatArm" w:hAnsi="Arial LatArm"/>
                <w:lang w:val="hy-AM"/>
              </w:rPr>
              <w:t>---------------------------------</w:t>
            </w:r>
          </w:p>
          <w:p w:rsidR="00225475" w:rsidRPr="005E6380" w:rsidRDefault="00225475" w:rsidP="00282605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5E638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ստորագրություն</w:t>
            </w:r>
            <w:r w:rsidRPr="005E6380">
              <w:rPr>
                <w:rFonts w:ascii="Arial LatArm" w:hAnsi="Arial LatArm"/>
                <w:sz w:val="18"/>
                <w:szCs w:val="18"/>
                <w:lang w:val="hy-AM"/>
              </w:rPr>
              <w:t>/</w:t>
            </w: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Կ</w:t>
            </w:r>
            <w:r w:rsidRPr="00AF04FC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</w:p>
        </w:tc>
        <w:tc>
          <w:tcPr>
            <w:tcW w:w="4343" w:type="dxa"/>
          </w:tcPr>
          <w:p w:rsidR="00225475" w:rsidRPr="00AF04FC" w:rsidRDefault="00225475" w:rsidP="00282605">
            <w:pPr>
              <w:jc w:val="center"/>
              <w:rPr>
                <w:rFonts w:ascii="Arial LatArm" w:hAnsi="Arial LatArm" w:cs="Sylfaen"/>
                <w:b/>
                <w:bCs/>
                <w:lang w:val="hy-AM"/>
              </w:rPr>
            </w:pPr>
            <w:r w:rsidRPr="00AF04FC">
              <w:rPr>
                <w:rFonts w:ascii="Arial" w:hAnsi="Arial" w:cs="Arial"/>
                <w:b/>
                <w:bCs/>
                <w:lang w:val="hy-AM"/>
              </w:rPr>
              <w:t>ՎԱՃԱՌՈՂ</w:t>
            </w: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lang w:val="hy-AM"/>
              </w:rPr>
            </w:pPr>
            <w:r w:rsidRPr="00AF04FC">
              <w:rPr>
                <w:rFonts w:ascii="Arial LatArm" w:hAnsi="Arial LatArm"/>
                <w:lang w:val="hy-AM"/>
              </w:rPr>
              <w:t>---------------------------------</w:t>
            </w: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 LatArm" w:hAnsi="Arial LatArm"/>
                <w:sz w:val="18"/>
                <w:szCs w:val="18"/>
              </w:rPr>
              <w:t>/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ստորագրություն</w:t>
            </w:r>
            <w:r w:rsidRPr="00AF04FC">
              <w:rPr>
                <w:rFonts w:ascii="Arial LatArm" w:hAnsi="Arial LatArm"/>
                <w:sz w:val="18"/>
                <w:szCs w:val="18"/>
              </w:rPr>
              <w:t>/</w:t>
            </w:r>
          </w:p>
          <w:p w:rsidR="00225475" w:rsidRPr="00AF04FC" w:rsidRDefault="00225475" w:rsidP="00282605">
            <w:pPr>
              <w:jc w:val="center"/>
              <w:rPr>
                <w:rFonts w:ascii="Arial LatArm" w:hAnsi="Arial LatArm"/>
                <w:sz w:val="22"/>
                <w:szCs w:val="22"/>
                <w:lang w:val="hy-AM"/>
              </w:rPr>
            </w:pP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Կ</w:t>
            </w:r>
            <w:r w:rsidRPr="00AF04FC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AF04FC">
              <w:rPr>
                <w:rFonts w:ascii="Arial" w:hAnsi="Arial" w:cs="Arial"/>
                <w:sz w:val="18"/>
                <w:szCs w:val="18"/>
                <w:lang w:val="hy-AM"/>
              </w:rPr>
              <w:t>Տ</w:t>
            </w:r>
          </w:p>
        </w:tc>
      </w:tr>
    </w:tbl>
    <w:p w:rsidR="00071D1C" w:rsidRPr="00AF04FC" w:rsidRDefault="00071D1C" w:rsidP="00EF3662">
      <w:pPr>
        <w:rPr>
          <w:rFonts w:ascii="Arial LatArm" w:hAnsi="Arial LatArm"/>
          <w:sz w:val="20"/>
          <w:lang w:val="ru-RU"/>
        </w:rPr>
        <w:sectPr w:rsidR="00071D1C" w:rsidRPr="00AF04FC" w:rsidSect="00E22E51">
          <w:footnotePr>
            <w:pos w:val="beneathText"/>
          </w:footnotePr>
          <w:pgSz w:w="16838" w:h="11906" w:orient="landscape" w:code="9"/>
          <w:pgMar w:top="662" w:right="533" w:bottom="1138" w:left="720" w:header="562" w:footer="562" w:gutter="0"/>
          <w:cols w:space="720"/>
        </w:sectPr>
      </w:pPr>
    </w:p>
    <w:p w:rsidR="00071D1C" w:rsidRPr="00AF04FC" w:rsidRDefault="00071D1C" w:rsidP="00EF3662">
      <w:pPr>
        <w:rPr>
          <w:rFonts w:ascii="Arial LatArm" w:hAnsi="Arial LatArm"/>
          <w:sz w:val="20"/>
          <w:lang w:val="ru-RU"/>
        </w:rPr>
      </w:pPr>
    </w:p>
    <w:p w:rsidR="00071D1C" w:rsidRPr="00AF04FC" w:rsidRDefault="00071D1C" w:rsidP="00EF3662">
      <w:pPr>
        <w:jc w:val="right"/>
        <w:rPr>
          <w:rFonts w:ascii="Arial LatArm" w:hAnsi="Arial LatArm"/>
          <w:i/>
          <w:sz w:val="18"/>
        </w:rPr>
      </w:pPr>
      <w:r w:rsidRPr="00AF04FC">
        <w:rPr>
          <w:rFonts w:ascii="Arial" w:hAnsi="Arial" w:cs="Arial"/>
          <w:i/>
          <w:sz w:val="18"/>
          <w:lang w:val="hy-AM"/>
        </w:rPr>
        <w:t>Հավելված</w:t>
      </w:r>
      <w:r w:rsidRPr="00AF04FC">
        <w:rPr>
          <w:rFonts w:ascii="Arial LatArm" w:hAnsi="Arial LatArm"/>
          <w:i/>
          <w:sz w:val="18"/>
          <w:lang w:val="hy-AM"/>
        </w:rPr>
        <w:t xml:space="preserve"> N </w:t>
      </w:r>
      <w:r w:rsidRPr="00AF04FC">
        <w:rPr>
          <w:rFonts w:ascii="Arial LatArm" w:hAnsi="Arial LatArm"/>
          <w:i/>
          <w:sz w:val="18"/>
        </w:rPr>
        <w:t>3</w:t>
      </w:r>
    </w:p>
    <w:p w:rsidR="00071D1C" w:rsidRPr="00AF04FC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AF04FC">
        <w:rPr>
          <w:rFonts w:ascii="Arial LatArm" w:hAnsi="Arial LatArm"/>
          <w:i/>
          <w:sz w:val="18"/>
          <w:lang w:val="hy-AM"/>
        </w:rPr>
        <w:t xml:space="preserve">«         »              20  </w:t>
      </w:r>
      <w:r w:rsidRPr="00AF04FC">
        <w:rPr>
          <w:rFonts w:ascii="Arial" w:hAnsi="Arial" w:cs="Arial"/>
          <w:i/>
          <w:sz w:val="18"/>
          <w:lang w:val="hy-AM"/>
        </w:rPr>
        <w:t>թ</w:t>
      </w:r>
      <w:r w:rsidRPr="00AF04FC">
        <w:rPr>
          <w:rFonts w:ascii="Arial LatArm" w:hAnsi="Arial LatArm"/>
          <w:i/>
          <w:sz w:val="18"/>
          <w:lang w:val="hy-AM"/>
        </w:rPr>
        <w:t xml:space="preserve">. </w:t>
      </w:r>
      <w:r w:rsidRPr="00AF04FC">
        <w:rPr>
          <w:rFonts w:ascii="Arial" w:hAnsi="Arial" w:cs="Arial"/>
          <w:i/>
          <w:sz w:val="18"/>
          <w:lang w:val="hy-AM"/>
        </w:rPr>
        <w:t>կնքված</w:t>
      </w:r>
      <w:r w:rsidRPr="00AF04FC">
        <w:rPr>
          <w:rFonts w:ascii="Arial LatArm" w:hAnsi="Arial LatArm"/>
          <w:i/>
          <w:sz w:val="18"/>
          <w:lang w:val="hy-AM"/>
        </w:rPr>
        <w:t xml:space="preserve"> </w:t>
      </w:r>
    </w:p>
    <w:p w:rsidR="00071D1C" w:rsidRPr="00AF04FC" w:rsidRDefault="00071D1C" w:rsidP="00EF3662">
      <w:pPr>
        <w:jc w:val="right"/>
        <w:rPr>
          <w:rFonts w:ascii="Arial LatArm" w:hAnsi="Arial LatArm"/>
          <w:i/>
          <w:sz w:val="18"/>
          <w:lang w:val="hy-AM"/>
        </w:rPr>
      </w:pPr>
      <w:r w:rsidRPr="00AF04FC">
        <w:rPr>
          <w:rFonts w:ascii="Arial LatArm" w:hAnsi="Arial LatArm"/>
          <w:i/>
          <w:sz w:val="18"/>
          <w:lang w:val="hy-AM"/>
        </w:rPr>
        <w:t xml:space="preserve">                      </w:t>
      </w:r>
      <w:r w:rsidRPr="00AF04FC">
        <w:rPr>
          <w:rFonts w:ascii="Arial" w:hAnsi="Arial" w:cs="Arial"/>
          <w:i/>
          <w:sz w:val="18"/>
          <w:lang w:val="hy-AM"/>
        </w:rPr>
        <w:t>ծածկագրով</w:t>
      </w:r>
      <w:r w:rsidRPr="00AF04FC">
        <w:rPr>
          <w:rFonts w:ascii="Arial LatArm" w:hAnsi="Arial LatArm"/>
          <w:i/>
          <w:sz w:val="18"/>
          <w:lang w:val="hy-AM"/>
        </w:rPr>
        <w:t xml:space="preserve"> </w:t>
      </w:r>
      <w:r w:rsidRPr="00AF04FC">
        <w:rPr>
          <w:rFonts w:ascii="Arial" w:hAnsi="Arial" w:cs="Arial"/>
          <w:i/>
          <w:sz w:val="18"/>
          <w:lang w:val="hy-AM"/>
        </w:rPr>
        <w:t>պայմանագրի</w:t>
      </w:r>
    </w:p>
    <w:p w:rsidR="00071D1C" w:rsidRPr="00AF04FC" w:rsidRDefault="00071D1C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p w:rsidR="0038400D" w:rsidRPr="00AF04FC" w:rsidRDefault="0038400D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1"/>
        <w:gridCol w:w="5089"/>
      </w:tblGrid>
      <w:tr w:rsidR="0038400D" w:rsidRPr="0027188D" w:rsidTr="007A2020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AF04FC" w:rsidRDefault="005936C2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 LatArm" w:hAnsi="Arial LatArm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2400300</wp:posOffset>
                      </wp:positionH>
                      <wp:positionV relativeFrom="paragraph">
                        <wp:posOffset>167640</wp:posOffset>
                      </wp:positionV>
                      <wp:extent cx="114300" cy="1028700"/>
                      <wp:effectExtent l="0" t="0" r="0" b="0"/>
                      <wp:wrapNone/>
                      <wp:docPr id="1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11430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w14:anchorId="1759B760" id="Rectangle 100" o:spid="_x0000_s1026" style="position:absolute;margin-left:189pt;margin-top:13.2pt;width:9pt;height:81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" stroked="f"/>
                  </w:pict>
                </mc:Fallback>
              </mc:AlternateContent>
            </w:r>
            <w:r w:rsidR="0038400D"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Պայմանագրի</w:t>
            </w:r>
            <w:r w:rsidR="0038400D"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="0038400D"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կողմ</w:t>
            </w:r>
            <w:r w:rsidR="0038400D"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գտնվելու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վայրը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հհ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հվհհ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Պատվիրատու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գտնվելու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վայրը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հհ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</w:pP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հվհհ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:rsidR="0038400D" w:rsidRPr="00AF04FC" w:rsidRDefault="0038400D" w:rsidP="0038400D">
      <w:pPr>
        <w:ind w:firstLine="375"/>
        <w:rPr>
          <w:rFonts w:ascii="Arial LatArm" w:hAnsi="Arial LatArm" w:cs="Arial"/>
          <w:iCs/>
          <w:color w:val="000000"/>
          <w:sz w:val="21"/>
          <w:szCs w:val="21"/>
          <w:lang w:val="pt-BR"/>
        </w:rPr>
      </w:pPr>
      <w:r w:rsidRPr="00AF04FC">
        <w:rPr>
          <w:rFonts w:ascii="Arial LatArm" w:hAnsi="Arial LatArm" w:cs="Arial"/>
          <w:iCs/>
          <w:color w:val="000000"/>
          <w:sz w:val="21"/>
          <w:szCs w:val="21"/>
          <w:lang w:val="pt-BR"/>
        </w:rPr>
        <w:t>  </w:t>
      </w:r>
    </w:p>
    <w:p w:rsidR="0038400D" w:rsidRPr="00AF04FC" w:rsidRDefault="0038400D" w:rsidP="0038400D">
      <w:pPr>
        <w:ind w:firstLine="375"/>
        <w:rPr>
          <w:rFonts w:ascii="Arial LatArm" w:hAnsi="Arial LatArm"/>
          <w:iCs/>
          <w:color w:val="000000"/>
          <w:sz w:val="15"/>
          <w:szCs w:val="21"/>
          <w:lang w:val="pt-BR"/>
        </w:rPr>
      </w:pPr>
    </w:p>
    <w:p w:rsidR="0038400D" w:rsidRPr="00AF04FC" w:rsidRDefault="0038400D" w:rsidP="0038400D">
      <w:pPr>
        <w:ind w:firstLine="375"/>
        <w:jc w:val="center"/>
        <w:rPr>
          <w:rFonts w:ascii="Arial LatArm" w:hAnsi="Arial LatArm"/>
          <w:iCs/>
          <w:color w:val="000000"/>
          <w:sz w:val="22"/>
          <w:szCs w:val="22"/>
          <w:lang w:val="pt-BR"/>
        </w:rPr>
      </w:pPr>
      <w:r w:rsidRPr="00AF04FC">
        <w:rPr>
          <w:rFonts w:ascii="Arial" w:hAnsi="Arial" w:cs="Arial"/>
          <w:b/>
          <w:bCs/>
          <w:iCs/>
          <w:color w:val="000000"/>
          <w:sz w:val="22"/>
          <w:szCs w:val="22"/>
        </w:rPr>
        <w:t>ԱՐՁԱՆԱԳՐՈՒԹՅՈՒՆ</w:t>
      </w:r>
      <w:r w:rsidRPr="00AF04FC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N</w:t>
      </w:r>
    </w:p>
    <w:p w:rsidR="0038400D" w:rsidRPr="00AF04FC" w:rsidRDefault="0038400D" w:rsidP="0038400D">
      <w:pPr>
        <w:ind w:firstLine="375"/>
        <w:jc w:val="center"/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</w:pPr>
      <w:r w:rsidRPr="00AF04FC">
        <w:rPr>
          <w:rFonts w:ascii="Arial" w:hAnsi="Arial" w:cs="Arial"/>
          <w:b/>
          <w:bCs/>
          <w:iCs/>
          <w:color w:val="000000"/>
          <w:sz w:val="22"/>
          <w:szCs w:val="22"/>
        </w:rPr>
        <w:t>ՊԱՅՄԱՆԱԳՐԻ</w:t>
      </w:r>
      <w:r w:rsidRPr="00AF04FC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AF04FC">
        <w:rPr>
          <w:rFonts w:ascii="Arial" w:hAnsi="Arial" w:cs="Arial"/>
          <w:b/>
          <w:bCs/>
          <w:iCs/>
          <w:color w:val="000000"/>
          <w:sz w:val="22"/>
          <w:szCs w:val="22"/>
        </w:rPr>
        <w:t>ԿԱՄ</w:t>
      </w:r>
      <w:r w:rsidRPr="00AF04FC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AF04FC">
        <w:rPr>
          <w:rFonts w:ascii="Arial" w:hAnsi="Arial" w:cs="Arial"/>
          <w:b/>
          <w:bCs/>
          <w:iCs/>
          <w:color w:val="000000"/>
          <w:sz w:val="22"/>
          <w:szCs w:val="22"/>
        </w:rPr>
        <w:t>ԴՐԱ</w:t>
      </w:r>
      <w:r w:rsidRPr="00AF04FC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AF04FC">
        <w:rPr>
          <w:rFonts w:ascii="Arial" w:hAnsi="Arial" w:cs="Arial"/>
          <w:b/>
          <w:bCs/>
          <w:iCs/>
          <w:color w:val="000000"/>
          <w:sz w:val="22"/>
          <w:szCs w:val="22"/>
        </w:rPr>
        <w:t>ՄԻ</w:t>
      </w:r>
      <w:r w:rsidRPr="00AF04FC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AF04FC">
        <w:rPr>
          <w:rFonts w:ascii="Arial" w:hAnsi="Arial" w:cs="Arial"/>
          <w:b/>
          <w:bCs/>
          <w:iCs/>
          <w:color w:val="000000"/>
          <w:sz w:val="22"/>
          <w:szCs w:val="22"/>
        </w:rPr>
        <w:t>ՄԱՍԻ</w:t>
      </w:r>
      <w:r w:rsidRPr="00AF04FC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AF04FC">
        <w:rPr>
          <w:rFonts w:ascii="Arial" w:hAnsi="Arial" w:cs="Arial"/>
          <w:b/>
          <w:bCs/>
          <w:iCs/>
          <w:color w:val="000000"/>
          <w:sz w:val="22"/>
          <w:szCs w:val="22"/>
          <w:lang w:val="pt-BR"/>
        </w:rPr>
        <w:t>ԿԱՏԱՐՄԱՆ</w:t>
      </w:r>
      <w:r w:rsidRPr="00AF04FC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  <w:r w:rsidRPr="00AF04FC">
        <w:rPr>
          <w:rFonts w:ascii="Arial" w:hAnsi="Arial" w:cs="Arial"/>
          <w:b/>
          <w:bCs/>
          <w:iCs/>
          <w:color w:val="000000"/>
          <w:sz w:val="22"/>
          <w:szCs w:val="22"/>
          <w:lang w:val="pt-BR"/>
        </w:rPr>
        <w:t>ԱՐԴՅՈՒՆՔՆԵՐԻ</w:t>
      </w:r>
      <w:r w:rsidRPr="00AF04FC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 xml:space="preserve"> </w:t>
      </w:r>
    </w:p>
    <w:p w:rsidR="0038400D" w:rsidRPr="00AF04FC" w:rsidRDefault="0038400D" w:rsidP="0038400D">
      <w:pPr>
        <w:ind w:firstLine="375"/>
        <w:jc w:val="center"/>
        <w:rPr>
          <w:rFonts w:ascii="Arial LatArm" w:hAnsi="Arial LatArm"/>
          <w:iCs/>
          <w:color w:val="000000"/>
          <w:sz w:val="22"/>
          <w:szCs w:val="22"/>
          <w:lang w:val="pt-BR"/>
        </w:rPr>
      </w:pPr>
      <w:r w:rsidRPr="00AF04FC">
        <w:rPr>
          <w:rFonts w:ascii="Arial" w:hAnsi="Arial" w:cs="Arial"/>
          <w:b/>
          <w:bCs/>
          <w:iCs/>
          <w:color w:val="000000"/>
          <w:sz w:val="22"/>
          <w:szCs w:val="22"/>
        </w:rPr>
        <w:t>ՀԱՆՁՆՄԱՆ</w:t>
      </w:r>
      <w:r w:rsidRPr="00AF04FC">
        <w:rPr>
          <w:rFonts w:ascii="Arial LatArm" w:hAnsi="Arial LatArm"/>
          <w:b/>
          <w:bCs/>
          <w:iCs/>
          <w:color w:val="000000"/>
          <w:sz w:val="22"/>
          <w:szCs w:val="22"/>
          <w:lang w:val="pt-BR"/>
        </w:rPr>
        <w:t>-</w:t>
      </w:r>
      <w:r w:rsidRPr="00AF04FC">
        <w:rPr>
          <w:rFonts w:ascii="Arial" w:hAnsi="Arial" w:cs="Arial"/>
          <w:b/>
          <w:bCs/>
          <w:iCs/>
          <w:color w:val="000000"/>
          <w:sz w:val="22"/>
          <w:szCs w:val="22"/>
        </w:rPr>
        <w:t>ԸՆԴՈՒՆՄԱՆ</w:t>
      </w:r>
    </w:p>
    <w:p w:rsidR="0038400D" w:rsidRPr="00AF04FC" w:rsidRDefault="0038400D" w:rsidP="0038400D">
      <w:pPr>
        <w:pStyle w:val="a3"/>
        <w:spacing w:line="240" w:lineRule="auto"/>
        <w:ind w:firstLine="0"/>
        <w:jc w:val="center"/>
        <w:rPr>
          <w:b/>
          <w:bCs/>
          <w:iCs/>
          <w:lang w:val="es-ES"/>
        </w:rPr>
      </w:pPr>
    </w:p>
    <w:p w:rsidR="0038400D" w:rsidRPr="00AF04FC" w:rsidRDefault="0038400D" w:rsidP="0038400D">
      <w:pPr>
        <w:pStyle w:val="a3"/>
        <w:spacing w:line="240" w:lineRule="auto"/>
        <w:ind w:firstLine="540"/>
        <w:rPr>
          <w:iCs/>
          <w:lang w:val="es-ES"/>
        </w:rPr>
      </w:pPr>
      <w:r w:rsidRPr="00AF04FC">
        <w:rPr>
          <w:color w:val="000000"/>
          <w:sz w:val="21"/>
          <w:szCs w:val="21"/>
          <w:lang w:val="es-ES" w:eastAsia="ru-RU"/>
        </w:rPr>
        <w:t>«      » «              »</w:t>
      </w:r>
      <w:r w:rsidRPr="00AF04FC">
        <w:rPr>
          <w:iCs/>
          <w:lang w:val="es-ES"/>
        </w:rPr>
        <w:t xml:space="preserve">  </w:t>
      </w:r>
      <w:r w:rsidRPr="00AF04FC">
        <w:rPr>
          <w:color w:val="000000"/>
          <w:sz w:val="21"/>
          <w:szCs w:val="21"/>
          <w:lang w:val="es-ES" w:eastAsia="ru-RU"/>
        </w:rPr>
        <w:t xml:space="preserve">20    </w:t>
      </w:r>
      <w:r w:rsidRPr="00AF04FC">
        <w:rPr>
          <w:rFonts w:ascii="Arial" w:hAnsi="Arial" w:cs="Arial"/>
          <w:color w:val="000000"/>
          <w:sz w:val="21"/>
          <w:szCs w:val="21"/>
          <w:lang w:eastAsia="ru-RU"/>
        </w:rPr>
        <w:t>թ</w:t>
      </w:r>
      <w:r w:rsidRPr="00AF04FC">
        <w:rPr>
          <w:color w:val="000000"/>
          <w:sz w:val="21"/>
          <w:szCs w:val="21"/>
          <w:lang w:val="es-ES" w:eastAsia="ru-RU"/>
        </w:rPr>
        <w:t>.</w:t>
      </w:r>
    </w:p>
    <w:p w:rsidR="0038400D" w:rsidRPr="00AF04FC" w:rsidRDefault="0038400D" w:rsidP="0038400D">
      <w:pPr>
        <w:pStyle w:val="a3"/>
        <w:spacing w:line="240" w:lineRule="auto"/>
        <w:ind w:firstLine="0"/>
        <w:rPr>
          <w:iCs/>
          <w:lang w:val="es-ES"/>
        </w:rPr>
      </w:pPr>
    </w:p>
    <w:p w:rsidR="0038400D" w:rsidRPr="00AF04FC" w:rsidRDefault="0038400D" w:rsidP="0038400D">
      <w:pPr>
        <w:pStyle w:val="af3"/>
        <w:spacing w:before="0" w:beforeAutospacing="0" w:after="0" w:afterAutospacing="0"/>
        <w:rPr>
          <w:rFonts w:ascii="Arial LatArm" w:hAnsi="Arial LatArm"/>
          <w:color w:val="000000"/>
          <w:sz w:val="21"/>
          <w:szCs w:val="21"/>
          <w:lang w:val="es-ES"/>
        </w:rPr>
      </w:pPr>
      <w:r w:rsidRPr="00AF04FC">
        <w:rPr>
          <w:rFonts w:ascii="Arial" w:hAnsi="Arial" w:cs="Arial"/>
          <w:color w:val="000000"/>
          <w:sz w:val="21"/>
          <w:szCs w:val="21"/>
        </w:rPr>
        <w:t>Պայմանագրի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/</w:t>
      </w:r>
      <w:r w:rsidRPr="00AF04FC">
        <w:rPr>
          <w:rFonts w:ascii="Arial" w:hAnsi="Arial" w:cs="Arial"/>
          <w:color w:val="000000"/>
          <w:sz w:val="21"/>
          <w:szCs w:val="21"/>
        </w:rPr>
        <w:t>այսուհետ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` </w:t>
      </w:r>
      <w:r w:rsidRPr="00AF04FC">
        <w:rPr>
          <w:rFonts w:ascii="Arial" w:hAnsi="Arial" w:cs="Arial"/>
          <w:color w:val="000000"/>
          <w:sz w:val="21"/>
          <w:szCs w:val="21"/>
        </w:rPr>
        <w:t>Պայմանագիր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/ </w:t>
      </w:r>
      <w:r w:rsidRPr="00AF04FC">
        <w:rPr>
          <w:rFonts w:ascii="Arial" w:hAnsi="Arial" w:cs="Arial"/>
          <w:color w:val="000000"/>
          <w:sz w:val="21"/>
          <w:szCs w:val="21"/>
        </w:rPr>
        <w:t>անվանումը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:rsidR="0038400D" w:rsidRPr="00AF04FC" w:rsidRDefault="0038400D" w:rsidP="0038400D">
      <w:pPr>
        <w:pStyle w:val="af3"/>
        <w:spacing w:before="0" w:beforeAutospacing="0" w:after="0" w:afterAutospacing="0"/>
        <w:rPr>
          <w:rFonts w:ascii="Arial LatArm" w:hAnsi="Arial LatArm"/>
          <w:color w:val="000000"/>
          <w:sz w:val="21"/>
          <w:szCs w:val="21"/>
          <w:lang w:val="es-ES"/>
        </w:rPr>
      </w:pPr>
      <w:r w:rsidRPr="00AF04FC">
        <w:rPr>
          <w:rFonts w:ascii="Arial" w:hAnsi="Arial" w:cs="Arial"/>
          <w:color w:val="000000"/>
          <w:sz w:val="21"/>
          <w:szCs w:val="21"/>
        </w:rPr>
        <w:t>Պայմանագրի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</w:rPr>
        <w:t>կնքման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</w:rPr>
        <w:t>ամսաթիվը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` «____» «__________________» 20 </w:t>
      </w:r>
      <w:r w:rsidRPr="00AF04FC">
        <w:rPr>
          <w:rFonts w:ascii="Arial" w:hAnsi="Arial" w:cs="Arial"/>
          <w:color w:val="000000"/>
          <w:sz w:val="21"/>
          <w:szCs w:val="21"/>
        </w:rPr>
        <w:t>թ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>.</w:t>
      </w:r>
    </w:p>
    <w:p w:rsidR="0038400D" w:rsidRPr="00AF04FC" w:rsidRDefault="0038400D" w:rsidP="0038400D">
      <w:pPr>
        <w:pStyle w:val="af3"/>
        <w:spacing w:before="0" w:beforeAutospacing="0" w:after="0" w:afterAutospacing="0"/>
        <w:rPr>
          <w:rFonts w:ascii="Arial LatArm" w:hAnsi="Arial LatArm"/>
          <w:color w:val="000000"/>
          <w:sz w:val="21"/>
          <w:szCs w:val="21"/>
          <w:lang w:val="es-ES"/>
        </w:rPr>
      </w:pPr>
      <w:r w:rsidRPr="00AF04FC">
        <w:rPr>
          <w:rFonts w:ascii="Arial" w:hAnsi="Arial" w:cs="Arial"/>
          <w:color w:val="000000"/>
          <w:sz w:val="21"/>
          <w:szCs w:val="21"/>
        </w:rPr>
        <w:t>Պայմանագրի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</w:rPr>
        <w:t>համարը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>`    __________</w:t>
      </w:r>
    </w:p>
    <w:p w:rsidR="0038400D" w:rsidRPr="00AF04FC" w:rsidRDefault="0038400D" w:rsidP="006C1D25">
      <w:pPr>
        <w:jc w:val="both"/>
        <w:rPr>
          <w:rFonts w:ascii="Arial LatArm" w:hAnsi="Arial LatArm" w:cs="Sylfaen"/>
          <w:iCs/>
          <w:lang w:val="es-ES"/>
        </w:rPr>
      </w:pPr>
      <w:proofErr w:type="gramStart"/>
      <w:r w:rsidRPr="00AF04FC">
        <w:rPr>
          <w:rFonts w:ascii="Arial" w:hAnsi="Arial" w:cs="Arial"/>
          <w:iCs/>
          <w:color w:val="000000"/>
          <w:sz w:val="21"/>
          <w:szCs w:val="21"/>
        </w:rPr>
        <w:t>Պատվիրատուն</w:t>
      </w:r>
      <w:r w:rsidRPr="00AF04FC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 </w:t>
      </w:r>
      <w:r w:rsidRPr="00AF04FC">
        <w:rPr>
          <w:rFonts w:ascii="Arial" w:hAnsi="Arial" w:cs="Arial"/>
          <w:iCs/>
          <w:color w:val="000000"/>
          <w:sz w:val="21"/>
          <w:szCs w:val="21"/>
        </w:rPr>
        <w:t>և</w:t>
      </w:r>
      <w:proofErr w:type="gramEnd"/>
      <w:r w:rsidRPr="00AF04FC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 </w:t>
      </w:r>
      <w:r w:rsidRPr="00AF04FC">
        <w:rPr>
          <w:rFonts w:ascii="Arial" w:hAnsi="Arial" w:cs="Arial"/>
          <w:color w:val="000000"/>
          <w:sz w:val="21"/>
          <w:szCs w:val="21"/>
        </w:rPr>
        <w:t>Պայմանագրի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</w:rPr>
        <w:t>կողմը՝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հիմք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ընդունելով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պայմանագրի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կատարման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վերաբերյալ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    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«  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   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»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    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«     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              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 »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20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 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 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թ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.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դուրս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գրված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N ___  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հաշիվ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hy-AM"/>
        </w:rPr>
        <w:t>ապրանքագիրը</w:t>
      </w:r>
      <w:r w:rsidRPr="00AF04FC">
        <w:rPr>
          <w:rFonts w:ascii="Arial LatArm" w:hAnsi="Arial LatArm"/>
          <w:color w:val="000000"/>
          <w:sz w:val="21"/>
          <w:szCs w:val="21"/>
          <w:lang w:val="hy-AM"/>
        </w:rPr>
        <w:t xml:space="preserve">, </w:t>
      </w:r>
      <w:r w:rsidRPr="00AF04FC">
        <w:rPr>
          <w:rFonts w:ascii="Arial" w:hAnsi="Arial" w:cs="Arial"/>
          <w:color w:val="000000"/>
          <w:sz w:val="21"/>
          <w:szCs w:val="21"/>
          <w:lang w:val="es-ES"/>
        </w:rPr>
        <w:t>կազմեցին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es-ES"/>
        </w:rPr>
        <w:t>սույն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es-ES"/>
        </w:rPr>
        <w:t>արձանագրությունը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es-ES"/>
        </w:rPr>
        <w:t>հետևյալի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es-ES"/>
        </w:rPr>
        <w:t>մասին</w:t>
      </w:r>
      <w:r w:rsidRPr="00AF04FC">
        <w:rPr>
          <w:rFonts w:ascii="Arial LatArm" w:hAnsi="Arial LatArm"/>
          <w:color w:val="000000"/>
          <w:sz w:val="21"/>
          <w:szCs w:val="21"/>
          <w:lang w:val="es-ES"/>
        </w:rPr>
        <w:t>.</w:t>
      </w:r>
    </w:p>
    <w:p w:rsidR="0038400D" w:rsidRPr="00AF04FC" w:rsidRDefault="0038400D" w:rsidP="0038400D">
      <w:pPr>
        <w:jc w:val="both"/>
        <w:rPr>
          <w:rFonts w:ascii="Arial LatArm" w:hAnsi="Arial LatArm"/>
          <w:iCs/>
          <w:color w:val="000000"/>
          <w:sz w:val="21"/>
          <w:szCs w:val="21"/>
          <w:lang w:val="hy-AM"/>
        </w:rPr>
      </w:pPr>
      <w:r w:rsidRPr="00AF04FC">
        <w:rPr>
          <w:rFonts w:ascii="Arial" w:hAnsi="Arial" w:cs="Arial"/>
          <w:iCs/>
          <w:color w:val="000000"/>
          <w:sz w:val="21"/>
          <w:szCs w:val="21"/>
        </w:rPr>
        <w:t>Պայմանագրի</w:t>
      </w:r>
      <w:r w:rsidRPr="00AF04FC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color w:val="000000"/>
          <w:sz w:val="21"/>
          <w:szCs w:val="21"/>
        </w:rPr>
        <w:t>շրջանակներում</w:t>
      </w:r>
      <w:r w:rsidRPr="00AF04FC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Պայմանագրի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proofErr w:type="gramStart"/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կողմը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 </w:t>
      </w:r>
      <w:r w:rsidRPr="00AF04FC">
        <w:rPr>
          <w:rFonts w:ascii="Arial" w:hAnsi="Arial" w:cs="Arial"/>
          <w:iCs/>
          <w:color w:val="000000"/>
          <w:sz w:val="21"/>
          <w:szCs w:val="21"/>
        </w:rPr>
        <w:t>մատակարարել</w:t>
      </w:r>
      <w:proofErr w:type="gramEnd"/>
      <w:r w:rsidRPr="00AF04FC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color w:val="000000"/>
          <w:sz w:val="21"/>
          <w:szCs w:val="21"/>
        </w:rPr>
        <w:t>է</w:t>
      </w:r>
      <w:r w:rsidRPr="00AF04FC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color w:val="000000"/>
          <w:sz w:val="21"/>
          <w:szCs w:val="21"/>
        </w:rPr>
        <w:t>հետևյալ</w:t>
      </w:r>
      <w:r w:rsidRPr="00AF04FC">
        <w:rPr>
          <w:rFonts w:ascii="Arial LatArm" w:hAnsi="Arial LatArm"/>
          <w:iCs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color w:val="000000"/>
          <w:sz w:val="21"/>
          <w:szCs w:val="21"/>
        </w:rPr>
        <w:t>ապրանքները՝</w:t>
      </w:r>
    </w:p>
    <w:p w:rsidR="0038400D" w:rsidRPr="00AF04FC" w:rsidRDefault="0038400D" w:rsidP="0038400D">
      <w:pPr>
        <w:jc w:val="both"/>
        <w:rPr>
          <w:rFonts w:ascii="Arial LatArm" w:hAnsi="Arial LatArm"/>
          <w:iCs/>
          <w:color w:val="000000"/>
          <w:sz w:val="21"/>
          <w:szCs w:val="21"/>
          <w:lang w:val="hy-AM"/>
        </w:rPr>
      </w:pPr>
    </w:p>
    <w:tbl>
      <w:tblPr>
        <w:tblW w:w="1070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"/>
        <w:gridCol w:w="1173"/>
        <w:gridCol w:w="1440"/>
        <w:gridCol w:w="1800"/>
        <w:gridCol w:w="1116"/>
        <w:gridCol w:w="1842"/>
        <w:gridCol w:w="1134"/>
        <w:gridCol w:w="1168"/>
        <w:gridCol w:w="675"/>
      </w:tblGrid>
      <w:tr w:rsidR="0038400D" w:rsidRPr="00AF04FC" w:rsidTr="007A2020">
        <w:trPr>
          <w:jc w:val="right"/>
        </w:trPr>
        <w:tc>
          <w:tcPr>
            <w:tcW w:w="357" w:type="dxa"/>
            <w:vMerge w:val="restart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 LatArm" w:hAnsi="Arial LatArm"/>
                <w:sz w:val="18"/>
                <w:szCs w:val="18"/>
              </w:rPr>
              <w:t>N</w:t>
            </w:r>
          </w:p>
        </w:tc>
        <w:tc>
          <w:tcPr>
            <w:tcW w:w="10348" w:type="dxa"/>
            <w:gridSpan w:val="8"/>
            <w:shd w:val="clear" w:color="auto" w:fill="auto"/>
            <w:vAlign w:val="center"/>
          </w:tcPr>
          <w:p w:rsidR="0038400D" w:rsidRPr="00AF04FC" w:rsidRDefault="0038400D" w:rsidP="006C1D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Մատակարարված</w:t>
            </w:r>
            <w:r w:rsidRPr="00AF04FC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ապրանքների</w:t>
            </w:r>
          </w:p>
        </w:tc>
      </w:tr>
      <w:tr w:rsidR="0038400D" w:rsidRPr="00AF04FC" w:rsidTr="007A2020">
        <w:trPr>
          <w:jc w:val="right"/>
        </w:trPr>
        <w:tc>
          <w:tcPr>
            <w:tcW w:w="357" w:type="dxa"/>
            <w:vMerge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տեխնիկական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 </w:t>
            </w:r>
            <w:r w:rsidRPr="00AF04FC">
              <w:rPr>
                <w:rFonts w:ascii="Arial" w:hAnsi="Arial" w:cs="Arial"/>
                <w:sz w:val="18"/>
                <w:szCs w:val="18"/>
              </w:rPr>
              <w:t>բնութագրի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համառոտ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շարադրանքը</w:t>
            </w:r>
          </w:p>
        </w:tc>
        <w:tc>
          <w:tcPr>
            <w:tcW w:w="2916" w:type="dxa"/>
            <w:gridSpan w:val="2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քանակական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ցուցանիշը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կատարման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ժամկետը</w:t>
            </w:r>
          </w:p>
        </w:tc>
        <w:tc>
          <w:tcPr>
            <w:tcW w:w="1168" w:type="dxa"/>
            <w:vMerge w:val="restart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Վճարման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ենթակա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գումարը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/</w:t>
            </w:r>
            <w:r w:rsidRPr="00AF04FC">
              <w:rPr>
                <w:rFonts w:ascii="Arial" w:hAnsi="Arial" w:cs="Arial"/>
                <w:sz w:val="18"/>
                <w:szCs w:val="18"/>
              </w:rPr>
              <w:t>հազար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դրամ</w:t>
            </w:r>
            <w:r w:rsidRPr="00AF04FC">
              <w:rPr>
                <w:rFonts w:ascii="Arial LatArm" w:hAnsi="Arial LatArm"/>
                <w:sz w:val="18"/>
                <w:szCs w:val="18"/>
              </w:rPr>
              <w:t>/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Վճարման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ժամկետը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/</w:t>
            </w:r>
            <w:r w:rsidRPr="00AF04FC">
              <w:rPr>
                <w:rFonts w:ascii="Arial" w:hAnsi="Arial" w:cs="Arial"/>
                <w:sz w:val="18"/>
                <w:szCs w:val="18"/>
              </w:rPr>
              <w:t>ըստ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վճարման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ժամանակացույցի</w:t>
            </w:r>
            <w:r w:rsidRPr="00AF04FC">
              <w:rPr>
                <w:rFonts w:ascii="Arial LatArm" w:hAnsi="Arial LatArm"/>
                <w:sz w:val="18"/>
                <w:szCs w:val="18"/>
              </w:rPr>
              <w:t>/</w:t>
            </w:r>
          </w:p>
        </w:tc>
      </w:tr>
      <w:tr w:rsidR="0038400D" w:rsidRPr="00AF04FC" w:rsidTr="007A2020">
        <w:trPr>
          <w:trHeight w:val="1105"/>
          <w:jc w:val="right"/>
        </w:trPr>
        <w:tc>
          <w:tcPr>
            <w:tcW w:w="35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ըստ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պայմանագրով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հաստատված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գնման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ժամանակացույցի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փաստացի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ըստ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պայմանագրով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հաստատված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գնման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ժամանակացույցի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փաստացի</w:t>
            </w: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38400D" w:rsidRPr="00AF04FC" w:rsidTr="007A2020">
        <w:trPr>
          <w:jc w:val="right"/>
        </w:trPr>
        <w:tc>
          <w:tcPr>
            <w:tcW w:w="357" w:type="dxa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  <w:sz w:val="18"/>
                <w:szCs w:val="18"/>
              </w:rPr>
            </w:pPr>
          </w:p>
        </w:tc>
      </w:tr>
      <w:tr w:rsidR="0038400D" w:rsidRPr="00AF04FC" w:rsidTr="007A2020">
        <w:trPr>
          <w:jc w:val="right"/>
        </w:trPr>
        <w:tc>
          <w:tcPr>
            <w:tcW w:w="357" w:type="dxa"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73" w:type="dxa"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440" w:type="dxa"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800" w:type="dxa"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16" w:type="dxa"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842" w:type="dxa"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34" w:type="dxa"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1168" w:type="dxa"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  <w:tc>
          <w:tcPr>
            <w:tcW w:w="675" w:type="dxa"/>
            <w:shd w:val="clear" w:color="auto" w:fill="auto"/>
          </w:tcPr>
          <w:p w:rsidR="0038400D" w:rsidRPr="00AF04FC" w:rsidRDefault="0038400D" w:rsidP="007A2020">
            <w:pPr>
              <w:pStyle w:val="af3"/>
              <w:spacing w:before="0" w:beforeAutospacing="0" w:after="0" w:afterAutospacing="0"/>
              <w:jc w:val="center"/>
              <w:rPr>
                <w:rFonts w:ascii="Arial LatArm" w:hAnsi="Arial LatArm"/>
              </w:rPr>
            </w:pPr>
          </w:p>
        </w:tc>
      </w:tr>
    </w:tbl>
    <w:p w:rsidR="0038400D" w:rsidRPr="00AF04FC" w:rsidRDefault="0038400D" w:rsidP="0038400D">
      <w:pPr>
        <w:ind w:firstLine="375"/>
        <w:jc w:val="both"/>
        <w:rPr>
          <w:rFonts w:ascii="Arial LatArm" w:hAnsi="Arial LatArm" w:cs="Arial"/>
          <w:iCs/>
          <w:color w:val="000000"/>
          <w:sz w:val="21"/>
          <w:szCs w:val="21"/>
          <w:lang w:val="es-ES"/>
        </w:rPr>
      </w:pPr>
      <w:r w:rsidRPr="00AF04FC">
        <w:rPr>
          <w:rFonts w:ascii="Arial LatArm" w:hAnsi="Arial LatArm" w:cs="Arial"/>
          <w:iCs/>
          <w:color w:val="000000"/>
          <w:sz w:val="21"/>
          <w:szCs w:val="21"/>
          <w:lang w:val="es-ES"/>
        </w:rPr>
        <w:t> </w:t>
      </w:r>
    </w:p>
    <w:p w:rsidR="0038400D" w:rsidRPr="00AF04FC" w:rsidRDefault="0038400D" w:rsidP="0038400D">
      <w:pPr>
        <w:ind w:firstLine="375"/>
        <w:jc w:val="both"/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</w:pPr>
      <w:r w:rsidRPr="00AF04FC">
        <w:rPr>
          <w:rFonts w:ascii="Arial LatArm" w:hAnsi="Arial LatArm" w:cs="Arial"/>
          <w:iCs/>
          <w:color w:val="000000"/>
          <w:sz w:val="21"/>
          <w:szCs w:val="21"/>
          <w:lang w:val="es-ES"/>
        </w:rPr>
        <w:t> 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Սույն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</w:rPr>
        <w:t>արձանագրության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</w:rPr>
        <w:t>երկկողմ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հաստատման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համար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հիմք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հանդիսացած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</w:rPr>
        <w:t>հաշիվ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</w:rPr>
        <w:t>ապրանքագիրը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</w:rPr>
        <w:t>և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hy-AM"/>
        </w:rPr>
        <w:t>դրական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hy-AM"/>
        </w:rPr>
        <w:t xml:space="preserve"> </w:t>
      </w:r>
      <w:r w:rsidRPr="00AF04FC">
        <w:rPr>
          <w:rFonts w:ascii="Arial" w:hAnsi="Arial" w:cs="Arial"/>
          <w:color w:val="000000"/>
          <w:sz w:val="21"/>
          <w:szCs w:val="21"/>
          <w:lang w:val="es-ES"/>
        </w:rPr>
        <w:t>եզրակացությունը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սույն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մասը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և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կցվում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AF04FC">
        <w:rPr>
          <w:rFonts w:ascii="Arial" w:hAnsi="Arial" w:cs="Arial"/>
          <w:iCs/>
          <w:snapToGrid w:val="0"/>
          <w:color w:val="000000"/>
          <w:sz w:val="21"/>
          <w:szCs w:val="21"/>
          <w:lang w:val="es-ES"/>
        </w:rPr>
        <w:t>են</w:t>
      </w: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>:</w:t>
      </w:r>
    </w:p>
    <w:p w:rsidR="0038400D" w:rsidRPr="00AF04FC" w:rsidRDefault="0038400D" w:rsidP="0038400D">
      <w:pPr>
        <w:ind w:firstLine="375"/>
        <w:jc w:val="both"/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</w:pPr>
    </w:p>
    <w:p w:rsidR="0038400D" w:rsidRPr="00AF04FC" w:rsidRDefault="0038400D" w:rsidP="0038400D">
      <w:pPr>
        <w:ind w:firstLine="375"/>
        <w:jc w:val="both"/>
        <w:rPr>
          <w:rFonts w:ascii="Arial LatArm" w:hAnsi="Arial LatArm"/>
          <w:iCs/>
          <w:snapToGrid w:val="0"/>
          <w:color w:val="000000"/>
          <w:sz w:val="2"/>
          <w:szCs w:val="21"/>
          <w:lang w:val="es-ES"/>
        </w:rPr>
      </w:pPr>
    </w:p>
    <w:p w:rsidR="0038400D" w:rsidRPr="00AF04FC" w:rsidRDefault="0038400D" w:rsidP="0038400D">
      <w:pPr>
        <w:ind w:firstLine="375"/>
        <w:rPr>
          <w:rFonts w:ascii="Arial LatArm" w:hAnsi="Arial LatArm"/>
          <w:iCs/>
          <w:snapToGrid w:val="0"/>
          <w:color w:val="000000"/>
          <w:sz w:val="2"/>
          <w:szCs w:val="21"/>
          <w:lang w:val="es-ES"/>
        </w:rPr>
      </w:pPr>
      <w:r w:rsidRPr="00AF04FC">
        <w:rPr>
          <w:rFonts w:ascii="Arial LatArm" w:hAnsi="Arial LatArm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04" w:type="dxa"/>
        <w:jc w:val="center"/>
        <w:tblCellSpacing w:w="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2"/>
        <w:gridCol w:w="4852"/>
      </w:tblGrid>
      <w:tr w:rsidR="0038400D" w:rsidRPr="00AF04FC" w:rsidTr="007A2020">
        <w:trPr>
          <w:trHeight w:val="266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AF04FC" w:rsidRDefault="0038400D" w:rsidP="0038400D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Ապրանքը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</w:rPr>
              <w:t xml:space="preserve"> </w:t>
            </w: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հանձնեց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8400D" w:rsidRPr="00AF04FC" w:rsidRDefault="0038400D" w:rsidP="0038400D">
            <w:pPr>
              <w:jc w:val="center"/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Ապրանքը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</w:rPr>
              <w:t xml:space="preserve"> </w:t>
            </w: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38400D" w:rsidRPr="00AF04FC" w:rsidTr="007A2020">
        <w:trPr>
          <w:trHeight w:val="47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AF04FC">
              <w:rPr>
                <w:rFonts w:ascii="Arial LatArm" w:hAnsi="Arial LatArm"/>
                <w:iCs/>
                <w:sz w:val="21"/>
                <w:szCs w:val="21"/>
              </w:rPr>
              <w:t xml:space="preserve">___________________________ 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AF04FC">
              <w:rPr>
                <w:rFonts w:ascii="Arial" w:hAnsi="Arial" w:cs="Arial"/>
                <w:iCs/>
                <w:sz w:val="15"/>
                <w:szCs w:val="15"/>
              </w:rPr>
              <w:t>ստորագրություն</w:t>
            </w:r>
            <w:r w:rsidRPr="00AF04FC">
              <w:rPr>
                <w:rFonts w:ascii="Arial LatArm" w:hAnsi="Arial LatArm"/>
                <w:iCs/>
                <w:sz w:val="15"/>
                <w:szCs w:val="15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AF04FC">
              <w:rPr>
                <w:rFonts w:ascii="Arial LatArm" w:hAnsi="Arial LatArm"/>
                <w:iCs/>
                <w:sz w:val="21"/>
                <w:szCs w:val="21"/>
              </w:rPr>
              <w:t>___________________________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AF04FC">
              <w:rPr>
                <w:rFonts w:ascii="Arial" w:hAnsi="Arial" w:cs="Arial"/>
                <w:iCs/>
                <w:sz w:val="15"/>
                <w:szCs w:val="15"/>
              </w:rPr>
              <w:t>ստորագրություն</w:t>
            </w:r>
            <w:r w:rsidRPr="00AF04FC">
              <w:rPr>
                <w:rFonts w:ascii="Arial LatArm" w:hAnsi="Arial LatArm"/>
                <w:iCs/>
                <w:sz w:val="15"/>
                <w:szCs w:val="15"/>
              </w:rPr>
              <w:t xml:space="preserve"> </w:t>
            </w:r>
          </w:p>
        </w:tc>
      </w:tr>
      <w:tr w:rsidR="0038400D" w:rsidRPr="00AF04FC" w:rsidTr="007A2020">
        <w:trPr>
          <w:trHeight w:val="503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AF04FC">
              <w:rPr>
                <w:rFonts w:ascii="Arial LatArm" w:hAnsi="Arial LatArm"/>
                <w:iCs/>
                <w:sz w:val="21"/>
                <w:szCs w:val="21"/>
              </w:rPr>
              <w:t xml:space="preserve">___________________________ 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AF04FC">
              <w:rPr>
                <w:rFonts w:ascii="Arial" w:hAnsi="Arial" w:cs="Arial"/>
                <w:iCs/>
                <w:sz w:val="15"/>
                <w:szCs w:val="15"/>
              </w:rPr>
              <w:t>ազգանուն</w:t>
            </w:r>
            <w:r w:rsidRPr="00AF04FC">
              <w:rPr>
                <w:rFonts w:ascii="Arial LatArm" w:hAnsi="Arial LatArm"/>
                <w:iCs/>
                <w:sz w:val="15"/>
                <w:szCs w:val="15"/>
              </w:rPr>
              <w:t xml:space="preserve">, </w:t>
            </w:r>
            <w:r w:rsidRPr="00AF04FC">
              <w:rPr>
                <w:rFonts w:ascii="Arial" w:hAnsi="Arial" w:cs="Arial"/>
                <w:iCs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AF04FC">
              <w:rPr>
                <w:rFonts w:ascii="Arial LatArm" w:hAnsi="Arial LatArm"/>
                <w:iCs/>
                <w:sz w:val="21"/>
                <w:szCs w:val="21"/>
              </w:rPr>
              <w:t>___________________________</w:t>
            </w:r>
          </w:p>
          <w:p w:rsidR="0038400D" w:rsidRPr="00AF04FC" w:rsidRDefault="0038400D" w:rsidP="007A2020">
            <w:pPr>
              <w:jc w:val="center"/>
              <w:rPr>
                <w:rFonts w:ascii="Arial LatArm" w:hAnsi="Arial LatArm"/>
                <w:iCs/>
                <w:sz w:val="21"/>
                <w:szCs w:val="21"/>
              </w:rPr>
            </w:pPr>
            <w:r w:rsidRPr="00AF04FC">
              <w:rPr>
                <w:rFonts w:ascii="Arial" w:hAnsi="Arial" w:cs="Arial"/>
                <w:iCs/>
                <w:sz w:val="15"/>
                <w:szCs w:val="15"/>
              </w:rPr>
              <w:t>ազգանուն</w:t>
            </w:r>
            <w:r w:rsidRPr="00AF04FC">
              <w:rPr>
                <w:rFonts w:ascii="Arial LatArm" w:hAnsi="Arial LatArm"/>
                <w:iCs/>
                <w:sz w:val="15"/>
                <w:szCs w:val="15"/>
              </w:rPr>
              <w:t xml:space="preserve">, </w:t>
            </w:r>
            <w:r w:rsidRPr="00AF04FC">
              <w:rPr>
                <w:rFonts w:ascii="Arial" w:hAnsi="Arial" w:cs="Arial"/>
                <w:iCs/>
                <w:sz w:val="15"/>
                <w:szCs w:val="15"/>
              </w:rPr>
              <w:t>անուն</w:t>
            </w:r>
          </w:p>
        </w:tc>
      </w:tr>
      <w:tr w:rsidR="0038400D" w:rsidRPr="00AF04FC" w:rsidTr="007A2020">
        <w:trPr>
          <w:trHeight w:val="281"/>
          <w:tblCellSpacing w:w="7" w:type="dxa"/>
          <w:jc w:val="center"/>
        </w:trPr>
        <w:tc>
          <w:tcPr>
            <w:tcW w:w="0" w:type="auto"/>
            <w:vAlign w:val="center"/>
          </w:tcPr>
          <w:p w:rsidR="0038400D" w:rsidRPr="00AF04FC" w:rsidRDefault="0038400D" w:rsidP="007A2020">
            <w:pPr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Կ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</w:rPr>
              <w:t>.</w:t>
            </w: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Տ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</w:rPr>
              <w:t>.</w:t>
            </w:r>
            <w:r w:rsidRPr="00AF04FC">
              <w:rPr>
                <w:rFonts w:ascii="Arial LatArm" w:hAnsi="Arial LatArm" w:cs="Arial"/>
                <w:iCs/>
                <w:color w:val="000000"/>
                <w:sz w:val="21"/>
                <w:szCs w:val="21"/>
              </w:rPr>
              <w:t xml:space="preserve"> 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38400D" w:rsidRPr="00AF04FC" w:rsidRDefault="0038400D" w:rsidP="007A2020">
            <w:pPr>
              <w:rPr>
                <w:rFonts w:ascii="Arial LatArm" w:hAnsi="Arial LatArm"/>
                <w:iCs/>
                <w:color w:val="000000"/>
                <w:sz w:val="21"/>
                <w:szCs w:val="21"/>
              </w:rPr>
            </w:pPr>
            <w:r w:rsidRPr="00AF04FC">
              <w:rPr>
                <w:rFonts w:ascii="Arial LatArm" w:hAnsi="Arial LatArm" w:cs="Arial"/>
                <w:iCs/>
                <w:color w:val="000000"/>
                <w:sz w:val="21"/>
                <w:szCs w:val="21"/>
              </w:rPr>
              <w:t xml:space="preserve">                                     </w:t>
            </w: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Կ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</w:rPr>
              <w:t>.</w:t>
            </w:r>
            <w:r w:rsidRPr="00AF04FC">
              <w:rPr>
                <w:rFonts w:ascii="Arial" w:hAnsi="Arial" w:cs="Arial"/>
                <w:iCs/>
                <w:color w:val="000000"/>
                <w:sz w:val="21"/>
                <w:szCs w:val="21"/>
              </w:rPr>
              <w:t>Տ</w:t>
            </w:r>
            <w:r w:rsidRPr="00AF04FC">
              <w:rPr>
                <w:rFonts w:ascii="Arial LatArm" w:hAnsi="Arial LatArm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:rsidR="00071D1C" w:rsidRPr="00AF04FC" w:rsidRDefault="00071D1C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p w:rsidR="00071D1C" w:rsidRPr="00AF04FC" w:rsidRDefault="00071D1C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p w:rsidR="0038400D" w:rsidRPr="00AF04FC" w:rsidRDefault="0038400D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p w:rsidR="00E74BF6" w:rsidRPr="00AF04FC" w:rsidRDefault="00E74BF6" w:rsidP="00EF3662">
      <w:pPr>
        <w:jc w:val="right"/>
        <w:rPr>
          <w:rFonts w:ascii="Arial LatArm" w:hAnsi="Arial LatArm" w:cs="Sylfaen"/>
          <w:i/>
          <w:sz w:val="20"/>
          <w:lang w:val="pt-BR"/>
        </w:rPr>
      </w:pPr>
    </w:p>
    <w:p w:rsidR="00071D1C" w:rsidRPr="00AF04FC" w:rsidRDefault="00071D1C" w:rsidP="00EF3662">
      <w:pPr>
        <w:jc w:val="right"/>
        <w:rPr>
          <w:rFonts w:ascii="Arial LatArm" w:hAnsi="Arial LatArm" w:cs="Sylfaen"/>
          <w:i/>
          <w:sz w:val="20"/>
        </w:rPr>
      </w:pPr>
      <w:r w:rsidRPr="00AF04FC">
        <w:rPr>
          <w:rFonts w:ascii="Arial" w:hAnsi="Arial" w:cs="Arial"/>
          <w:i/>
          <w:sz w:val="20"/>
          <w:lang w:val="pt-BR"/>
        </w:rPr>
        <w:t>Հավելված</w:t>
      </w:r>
      <w:r w:rsidRPr="00AF04FC">
        <w:rPr>
          <w:rFonts w:ascii="Arial LatArm" w:hAnsi="Arial LatArm" w:cs="Sylfaen"/>
          <w:i/>
          <w:sz w:val="20"/>
        </w:rPr>
        <w:t xml:space="preserve"> </w:t>
      </w:r>
      <w:r w:rsidR="00D320A2" w:rsidRPr="00AF04FC">
        <w:rPr>
          <w:rFonts w:ascii="Arial LatArm" w:hAnsi="Arial LatArm" w:cs="Sylfaen"/>
          <w:i/>
          <w:sz w:val="20"/>
        </w:rPr>
        <w:t>3</w:t>
      </w:r>
      <w:r w:rsidRPr="00AF04FC">
        <w:rPr>
          <w:rFonts w:ascii="Arial LatArm" w:hAnsi="Arial LatArm" w:cs="Sylfaen"/>
          <w:i/>
          <w:sz w:val="20"/>
        </w:rPr>
        <w:t>.1</w:t>
      </w:r>
    </w:p>
    <w:p w:rsidR="00341A74" w:rsidRPr="00AF04FC" w:rsidRDefault="00341A74" w:rsidP="00EF3662">
      <w:pPr>
        <w:jc w:val="right"/>
        <w:rPr>
          <w:rFonts w:ascii="Arial LatArm" w:hAnsi="Arial LatArm" w:cs="Sylfaen"/>
          <w:i/>
          <w:sz w:val="20"/>
          <w:lang w:val="pt-BR"/>
        </w:rPr>
      </w:pPr>
      <w:r w:rsidRPr="00AF04FC">
        <w:rPr>
          <w:rFonts w:ascii="Arial LatArm" w:hAnsi="Arial LatArm" w:cs="Sylfaen"/>
          <w:i/>
          <w:sz w:val="20"/>
          <w:lang w:val="pt-BR"/>
        </w:rPr>
        <w:t xml:space="preserve">«         »              20  </w:t>
      </w:r>
      <w:r w:rsidRPr="00AF04FC">
        <w:rPr>
          <w:rFonts w:ascii="Arial" w:hAnsi="Arial" w:cs="Arial"/>
          <w:i/>
          <w:sz w:val="20"/>
          <w:lang w:val="pt-BR"/>
        </w:rPr>
        <w:t>թ</w:t>
      </w:r>
      <w:r w:rsidRPr="00AF04FC">
        <w:rPr>
          <w:rFonts w:ascii="Arial LatArm" w:hAnsi="Arial LatArm" w:cs="Sylfaen"/>
          <w:i/>
          <w:sz w:val="20"/>
          <w:lang w:val="pt-BR"/>
        </w:rPr>
        <w:t xml:space="preserve">. </w:t>
      </w:r>
      <w:r w:rsidRPr="00AF04FC">
        <w:rPr>
          <w:rFonts w:ascii="Arial" w:hAnsi="Arial" w:cs="Arial"/>
          <w:i/>
          <w:sz w:val="20"/>
          <w:lang w:val="pt-BR"/>
        </w:rPr>
        <w:t>կնքված</w:t>
      </w:r>
      <w:r w:rsidRPr="00AF04FC">
        <w:rPr>
          <w:rFonts w:ascii="Arial LatArm" w:hAnsi="Arial LatArm" w:cs="Sylfaen"/>
          <w:i/>
          <w:sz w:val="20"/>
          <w:lang w:val="pt-BR"/>
        </w:rPr>
        <w:t xml:space="preserve"> </w:t>
      </w:r>
    </w:p>
    <w:p w:rsidR="00341A74" w:rsidRPr="00AF04FC" w:rsidRDefault="00341A74" w:rsidP="00EF3662">
      <w:pPr>
        <w:jc w:val="right"/>
        <w:rPr>
          <w:rFonts w:ascii="Arial LatArm" w:hAnsi="Arial LatArm" w:cs="Sylfaen"/>
          <w:i/>
          <w:sz w:val="20"/>
          <w:lang w:val="pt-BR"/>
        </w:rPr>
      </w:pPr>
      <w:r w:rsidRPr="00AF04FC">
        <w:rPr>
          <w:rFonts w:ascii="Arial LatArm" w:hAnsi="Arial LatArm" w:cs="Sylfaen"/>
          <w:i/>
          <w:sz w:val="20"/>
          <w:lang w:val="pt-BR"/>
        </w:rPr>
        <w:t xml:space="preserve">                      </w:t>
      </w:r>
      <w:r w:rsidRPr="00AF04FC">
        <w:rPr>
          <w:rFonts w:ascii="Arial" w:hAnsi="Arial" w:cs="Arial"/>
          <w:i/>
          <w:sz w:val="20"/>
          <w:lang w:val="pt-BR"/>
        </w:rPr>
        <w:t>ծածկագրով</w:t>
      </w:r>
      <w:r w:rsidRPr="00AF04FC">
        <w:rPr>
          <w:rFonts w:ascii="Arial LatArm" w:hAnsi="Arial LatArm" w:cs="Sylfaen"/>
          <w:i/>
          <w:sz w:val="20"/>
          <w:lang w:val="pt-BR"/>
        </w:rPr>
        <w:t xml:space="preserve"> </w:t>
      </w:r>
      <w:r w:rsidRPr="00AF04FC">
        <w:rPr>
          <w:rFonts w:ascii="Arial" w:hAnsi="Arial" w:cs="Arial"/>
          <w:i/>
          <w:sz w:val="20"/>
          <w:lang w:val="pt-BR"/>
        </w:rPr>
        <w:t>պայմանագրի</w:t>
      </w:r>
    </w:p>
    <w:p w:rsidR="00071D1C" w:rsidRPr="00AF04FC" w:rsidRDefault="00071D1C" w:rsidP="00EF3662">
      <w:pPr>
        <w:tabs>
          <w:tab w:val="left" w:pos="360"/>
          <w:tab w:val="left" w:pos="540"/>
        </w:tabs>
        <w:jc w:val="center"/>
        <w:rPr>
          <w:rFonts w:ascii="Arial LatArm" w:hAnsi="Arial LatArm" w:cs="Sylfaen"/>
          <w:b/>
          <w:bCs/>
        </w:rPr>
      </w:pPr>
    </w:p>
    <w:p w:rsidR="00071D1C" w:rsidRPr="00AF04FC" w:rsidRDefault="00071D1C" w:rsidP="00EF3662">
      <w:pPr>
        <w:tabs>
          <w:tab w:val="left" w:pos="360"/>
          <w:tab w:val="left" w:pos="540"/>
        </w:tabs>
        <w:jc w:val="center"/>
        <w:rPr>
          <w:rFonts w:ascii="Arial LatArm" w:hAnsi="Arial LatArm" w:cs="Sylfaen"/>
          <w:b/>
          <w:bCs/>
        </w:rPr>
      </w:pPr>
    </w:p>
    <w:p w:rsidR="00071D1C" w:rsidRPr="00AF04FC" w:rsidRDefault="00071D1C" w:rsidP="00EF3662">
      <w:pPr>
        <w:ind w:left="-142" w:firstLine="142"/>
        <w:jc w:val="center"/>
        <w:rPr>
          <w:rFonts w:ascii="Arial LatArm" w:hAnsi="Arial LatArm" w:cs="Sylfaen"/>
        </w:rPr>
      </w:pPr>
    </w:p>
    <w:p w:rsidR="00071D1C" w:rsidRPr="00AF04FC" w:rsidRDefault="00071D1C" w:rsidP="00EF3662">
      <w:pPr>
        <w:jc w:val="center"/>
        <w:rPr>
          <w:rFonts w:ascii="Arial LatArm" w:hAnsi="Arial LatArm" w:cs="Sylfaen"/>
          <w:bCs/>
          <w:sz w:val="18"/>
          <w:szCs w:val="18"/>
        </w:rPr>
      </w:pPr>
      <w:r w:rsidRPr="00AF04FC">
        <w:rPr>
          <w:rFonts w:ascii="Arial" w:hAnsi="Arial" w:cs="Arial"/>
          <w:bCs/>
          <w:sz w:val="18"/>
          <w:szCs w:val="18"/>
        </w:rPr>
        <w:t>ԱԿՏ</w:t>
      </w:r>
      <w:r w:rsidRPr="00AF04FC">
        <w:rPr>
          <w:rFonts w:ascii="Arial LatArm" w:hAnsi="Arial LatArm" w:cs="Sylfaen"/>
          <w:bCs/>
          <w:sz w:val="18"/>
          <w:szCs w:val="18"/>
        </w:rPr>
        <w:t xml:space="preserve">    N</w:t>
      </w:r>
      <w:r w:rsidR="000F494F" w:rsidRPr="00AF04FC">
        <w:rPr>
          <w:rFonts w:ascii="Arial LatArm" w:hAnsi="Arial LatArm" w:cs="Sylfaen"/>
          <w:bCs/>
          <w:sz w:val="18"/>
          <w:szCs w:val="18"/>
        </w:rPr>
        <w:t xml:space="preserve"> </w:t>
      </w:r>
      <w:r w:rsidR="000F494F" w:rsidRPr="00AF04FC">
        <w:rPr>
          <w:rFonts w:ascii="Arial LatArm" w:hAnsi="Arial LatArm" w:cs="Sylfaen"/>
          <w:bCs/>
          <w:sz w:val="18"/>
          <w:szCs w:val="18"/>
          <w:u w:val="single"/>
        </w:rPr>
        <w:tab/>
      </w:r>
      <w:r w:rsidRPr="00AF04FC">
        <w:rPr>
          <w:rFonts w:ascii="Arial LatArm" w:hAnsi="Arial LatArm" w:cs="Sylfaen"/>
          <w:bCs/>
          <w:sz w:val="18"/>
          <w:szCs w:val="18"/>
        </w:rPr>
        <w:t xml:space="preserve">           </w:t>
      </w:r>
    </w:p>
    <w:p w:rsidR="00071D1C" w:rsidRPr="00AF04FC" w:rsidRDefault="00071D1C" w:rsidP="00EF3662">
      <w:pPr>
        <w:tabs>
          <w:tab w:val="left" w:pos="360"/>
          <w:tab w:val="left" w:pos="540"/>
          <w:tab w:val="left" w:pos="2250"/>
        </w:tabs>
        <w:jc w:val="center"/>
        <w:rPr>
          <w:rFonts w:ascii="Arial LatArm" w:hAnsi="Arial LatArm" w:cs="Sylfaen"/>
          <w:bCs/>
          <w:sz w:val="18"/>
          <w:szCs w:val="18"/>
        </w:rPr>
      </w:pPr>
      <w:proofErr w:type="gramStart"/>
      <w:r w:rsidRPr="00AF04FC">
        <w:rPr>
          <w:rFonts w:ascii="Arial" w:hAnsi="Arial" w:cs="Arial"/>
          <w:bCs/>
          <w:sz w:val="18"/>
          <w:szCs w:val="18"/>
        </w:rPr>
        <w:t>պայմանագրի</w:t>
      </w:r>
      <w:proofErr w:type="gramEnd"/>
      <w:r w:rsidRPr="00AF04FC">
        <w:rPr>
          <w:rFonts w:ascii="Arial LatArm" w:hAnsi="Arial LatArm" w:cs="Sylfaen"/>
          <w:bCs/>
          <w:sz w:val="18"/>
          <w:szCs w:val="18"/>
        </w:rPr>
        <w:t xml:space="preserve"> </w:t>
      </w:r>
      <w:r w:rsidRPr="00AF04FC">
        <w:rPr>
          <w:rFonts w:ascii="Arial" w:hAnsi="Arial" w:cs="Arial"/>
          <w:bCs/>
          <w:sz w:val="18"/>
          <w:szCs w:val="18"/>
        </w:rPr>
        <w:t>արդյունքը</w:t>
      </w:r>
      <w:r w:rsidRPr="00AF04FC">
        <w:rPr>
          <w:rFonts w:ascii="Arial LatArm" w:hAnsi="Arial LatArm" w:cs="Sylfaen"/>
          <w:bCs/>
          <w:sz w:val="18"/>
          <w:szCs w:val="18"/>
        </w:rPr>
        <w:t xml:space="preserve"> </w:t>
      </w:r>
      <w:r w:rsidRPr="00AF04FC">
        <w:rPr>
          <w:rFonts w:ascii="Arial" w:hAnsi="Arial" w:cs="Arial"/>
          <w:bCs/>
          <w:sz w:val="18"/>
          <w:szCs w:val="18"/>
        </w:rPr>
        <w:t>Գնորդին</w:t>
      </w:r>
      <w:r w:rsidRPr="00AF04FC">
        <w:rPr>
          <w:rFonts w:ascii="Arial LatArm" w:hAnsi="Arial LatArm" w:cs="Sylfaen"/>
          <w:bCs/>
          <w:sz w:val="18"/>
          <w:szCs w:val="18"/>
        </w:rPr>
        <w:t xml:space="preserve"> </w:t>
      </w:r>
      <w:r w:rsidRPr="00AF04FC">
        <w:rPr>
          <w:rFonts w:ascii="Arial" w:hAnsi="Arial" w:cs="Arial"/>
          <w:bCs/>
          <w:sz w:val="18"/>
          <w:szCs w:val="18"/>
        </w:rPr>
        <w:t>հանձնելու</w:t>
      </w:r>
      <w:r w:rsidRPr="00AF04FC">
        <w:rPr>
          <w:rFonts w:ascii="Arial LatArm" w:hAnsi="Arial LatArm" w:cs="Sylfaen"/>
          <w:bCs/>
          <w:sz w:val="18"/>
          <w:szCs w:val="18"/>
        </w:rPr>
        <w:t xml:space="preserve"> </w:t>
      </w:r>
      <w:r w:rsidRPr="00AF04FC">
        <w:rPr>
          <w:rFonts w:ascii="Arial" w:hAnsi="Arial" w:cs="Arial"/>
          <w:bCs/>
          <w:sz w:val="18"/>
          <w:szCs w:val="18"/>
        </w:rPr>
        <w:t>փաստը</w:t>
      </w:r>
      <w:r w:rsidRPr="00AF04FC">
        <w:rPr>
          <w:rFonts w:ascii="Arial LatArm" w:hAnsi="Arial LatArm" w:cs="Sylfaen"/>
          <w:bCs/>
          <w:sz w:val="18"/>
          <w:szCs w:val="18"/>
        </w:rPr>
        <w:t xml:space="preserve"> </w:t>
      </w:r>
      <w:r w:rsidRPr="00AF04FC">
        <w:rPr>
          <w:rFonts w:ascii="Arial" w:hAnsi="Arial" w:cs="Arial"/>
          <w:bCs/>
          <w:sz w:val="18"/>
          <w:szCs w:val="18"/>
        </w:rPr>
        <w:t>ֆիքսելու</w:t>
      </w:r>
      <w:r w:rsidRPr="00AF04FC">
        <w:rPr>
          <w:rFonts w:ascii="Arial LatArm" w:hAnsi="Arial LatArm" w:cs="Sylfaen"/>
          <w:bCs/>
          <w:sz w:val="18"/>
          <w:szCs w:val="18"/>
        </w:rPr>
        <w:t xml:space="preserve"> </w:t>
      </w:r>
      <w:r w:rsidRPr="00AF04FC">
        <w:rPr>
          <w:rFonts w:ascii="Arial" w:hAnsi="Arial" w:cs="Arial"/>
          <w:bCs/>
          <w:sz w:val="18"/>
          <w:szCs w:val="18"/>
        </w:rPr>
        <w:t>վերաբերյալ</w:t>
      </w:r>
      <w:r w:rsidRPr="00AF04FC">
        <w:rPr>
          <w:rFonts w:ascii="Arial LatArm" w:hAnsi="Arial LatArm" w:cs="Sylfaen"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</w:p>
    <w:p w:rsidR="00071D1C" w:rsidRPr="00AF04FC" w:rsidRDefault="00071D1C" w:rsidP="00EF3662">
      <w:pPr>
        <w:jc w:val="center"/>
        <w:rPr>
          <w:rFonts w:ascii="Arial LatArm" w:hAnsi="Arial LatArm" w:cs="Sylfaen"/>
          <w:b/>
          <w:bCs/>
          <w:sz w:val="18"/>
          <w:szCs w:val="18"/>
        </w:rPr>
      </w:pPr>
      <w:r w:rsidRPr="00AF04FC">
        <w:rPr>
          <w:rFonts w:ascii="Arial LatArm" w:hAnsi="Arial LatArm" w:cs="Sylfaen"/>
          <w:bCs/>
          <w:sz w:val="18"/>
          <w:szCs w:val="18"/>
        </w:rPr>
        <w:t xml:space="preserve">                                                                                                                        </w:t>
      </w:r>
    </w:p>
    <w:p w:rsidR="00071D1C" w:rsidRPr="00AF04FC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18"/>
          <w:szCs w:val="22"/>
        </w:rPr>
      </w:pPr>
    </w:p>
    <w:p w:rsidR="000F494F" w:rsidRPr="00AF04FC" w:rsidRDefault="00071D1C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rial LatArm" w:hAnsi="Arial LatArm" w:cs="Sylfaen"/>
          <w:sz w:val="20"/>
        </w:rPr>
      </w:pPr>
      <w:r w:rsidRPr="00AF04FC">
        <w:rPr>
          <w:rFonts w:ascii="Arial LatArm" w:hAnsi="Arial LatArm" w:cs="Sylfaen"/>
          <w:sz w:val="20"/>
        </w:rPr>
        <w:tab/>
      </w:r>
      <w:r w:rsidRPr="00AF04FC">
        <w:rPr>
          <w:rFonts w:ascii="Arial" w:hAnsi="Arial" w:cs="Arial"/>
          <w:sz w:val="20"/>
          <w:lang w:val="hy-AM"/>
        </w:rPr>
        <w:t>Սույնով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</w:rPr>
        <w:t>արձանագրվում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Pr="00AF04FC">
        <w:rPr>
          <w:rFonts w:ascii="Arial LatArm" w:hAnsi="Arial LatArm" w:cs="Sylfaen"/>
          <w:sz w:val="20"/>
          <w:lang w:val="hy-AM"/>
        </w:rPr>
        <w:t xml:space="preserve">, </w:t>
      </w:r>
      <w:r w:rsidRPr="00AF04FC">
        <w:rPr>
          <w:rFonts w:ascii="Arial" w:hAnsi="Arial" w:cs="Arial"/>
          <w:sz w:val="20"/>
          <w:lang w:val="hy-AM"/>
        </w:rPr>
        <w:t>որ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F494F" w:rsidRPr="00AF04FC">
        <w:rPr>
          <w:rFonts w:ascii="Arial LatArm" w:hAnsi="Arial LatArm" w:cs="Sylfaen"/>
          <w:sz w:val="20"/>
          <w:u w:val="single"/>
        </w:rPr>
        <w:tab/>
      </w:r>
      <w:r w:rsidR="000F494F" w:rsidRPr="00AF04FC">
        <w:rPr>
          <w:rFonts w:ascii="Arial LatArm" w:hAnsi="Arial LatArm" w:cs="Sylfaen"/>
          <w:sz w:val="20"/>
          <w:u w:val="single"/>
        </w:rPr>
        <w:tab/>
        <w:t xml:space="preserve">        </w:t>
      </w:r>
      <w:r w:rsidR="000F494F" w:rsidRPr="00AF04FC">
        <w:rPr>
          <w:rFonts w:ascii="Arial LatArm" w:hAnsi="Arial LatArm" w:cs="Sylfaen"/>
          <w:sz w:val="20"/>
        </w:rPr>
        <w:t>-</w:t>
      </w:r>
      <w:r w:rsidRPr="00AF04FC">
        <w:rPr>
          <w:rFonts w:ascii="Arial" w:hAnsi="Arial" w:cs="Arial"/>
          <w:sz w:val="20"/>
        </w:rPr>
        <w:t>ի</w:t>
      </w:r>
      <w:r w:rsidRPr="00AF04FC">
        <w:rPr>
          <w:rFonts w:ascii="Arial LatArm" w:hAnsi="Arial LatArm" w:cs="Sylfaen"/>
          <w:sz w:val="20"/>
        </w:rPr>
        <w:t xml:space="preserve"> (</w:t>
      </w:r>
      <w:r w:rsidRPr="00AF04FC">
        <w:rPr>
          <w:rFonts w:ascii="Arial" w:hAnsi="Arial" w:cs="Arial"/>
          <w:sz w:val="20"/>
        </w:rPr>
        <w:t>այսուհետ</w:t>
      </w:r>
      <w:r w:rsidRPr="00AF04FC">
        <w:rPr>
          <w:rFonts w:ascii="Arial LatArm" w:hAnsi="Arial LatArm" w:cs="Sylfaen"/>
          <w:sz w:val="20"/>
        </w:rPr>
        <w:t xml:space="preserve">` </w:t>
      </w:r>
      <w:r w:rsidRPr="00AF04FC">
        <w:rPr>
          <w:rFonts w:ascii="Arial" w:hAnsi="Arial" w:cs="Arial"/>
          <w:sz w:val="20"/>
        </w:rPr>
        <w:t>Գնորդ</w:t>
      </w:r>
      <w:r w:rsidRPr="00AF04FC">
        <w:rPr>
          <w:rFonts w:ascii="Arial LatArm" w:hAnsi="Arial LatArm" w:cs="Sylfaen"/>
          <w:sz w:val="20"/>
        </w:rPr>
        <w:t xml:space="preserve">) </w:t>
      </w:r>
      <w:r w:rsidRPr="00AF04FC">
        <w:rPr>
          <w:rFonts w:ascii="Arial" w:hAnsi="Arial" w:cs="Arial"/>
          <w:sz w:val="20"/>
          <w:lang w:val="hy-AM"/>
        </w:rPr>
        <w:t>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F494F" w:rsidRPr="00AF04FC">
        <w:rPr>
          <w:rFonts w:ascii="Arial LatArm" w:hAnsi="Arial LatArm" w:cs="Sylfaen"/>
          <w:sz w:val="20"/>
        </w:rPr>
        <w:t xml:space="preserve"> </w:t>
      </w:r>
      <w:r w:rsidR="000F494F" w:rsidRPr="00AF04FC">
        <w:rPr>
          <w:rFonts w:ascii="Arial LatArm" w:hAnsi="Arial LatArm" w:cs="Sylfaen"/>
          <w:sz w:val="20"/>
          <w:u w:val="single"/>
        </w:rPr>
        <w:tab/>
      </w:r>
      <w:r w:rsidR="000F494F" w:rsidRPr="00AF04FC">
        <w:rPr>
          <w:rFonts w:ascii="Arial LatArm" w:hAnsi="Arial LatArm" w:cs="Sylfaen"/>
          <w:sz w:val="20"/>
          <w:u w:val="single"/>
        </w:rPr>
        <w:tab/>
      </w:r>
      <w:r w:rsidR="000F494F" w:rsidRPr="00AF04FC">
        <w:rPr>
          <w:rFonts w:ascii="Arial LatArm" w:hAnsi="Arial LatArm" w:cs="Sylfaen"/>
          <w:sz w:val="20"/>
          <w:u w:val="single"/>
        </w:rPr>
        <w:tab/>
      </w:r>
      <w:r w:rsidR="000F494F" w:rsidRPr="00AF04FC">
        <w:rPr>
          <w:rFonts w:ascii="Arial LatArm" w:hAnsi="Arial LatArm" w:cs="Sylfaen"/>
          <w:sz w:val="20"/>
          <w:u w:val="single"/>
        </w:rPr>
        <w:tab/>
      </w:r>
    </w:p>
    <w:p w:rsidR="00071D1C" w:rsidRPr="00AF04FC" w:rsidRDefault="000F494F" w:rsidP="000F494F">
      <w:pPr>
        <w:tabs>
          <w:tab w:val="left" w:pos="360"/>
          <w:tab w:val="left" w:pos="540"/>
        </w:tabs>
        <w:ind w:left="-540" w:firstLine="180"/>
        <w:jc w:val="both"/>
        <w:rPr>
          <w:rFonts w:ascii="Arial LatArm" w:hAnsi="Arial LatArm" w:cs="Sylfaen"/>
          <w:sz w:val="12"/>
          <w:szCs w:val="16"/>
        </w:rPr>
      </w:pPr>
      <w:r w:rsidRPr="00AF04FC">
        <w:rPr>
          <w:rFonts w:ascii="Arial LatArm" w:hAnsi="Arial LatArm" w:cs="Sylfaen"/>
          <w:sz w:val="20"/>
        </w:rPr>
        <w:tab/>
      </w:r>
      <w:r w:rsidRPr="00AF04FC">
        <w:rPr>
          <w:rFonts w:ascii="Arial LatArm" w:hAnsi="Arial LatArm" w:cs="Sylfaen"/>
          <w:sz w:val="20"/>
        </w:rPr>
        <w:tab/>
      </w:r>
      <w:r w:rsidRPr="00AF04FC">
        <w:rPr>
          <w:rFonts w:ascii="Arial LatArm" w:hAnsi="Arial LatArm" w:cs="Sylfaen"/>
          <w:sz w:val="20"/>
        </w:rPr>
        <w:tab/>
      </w:r>
      <w:r w:rsidRPr="00AF04FC">
        <w:rPr>
          <w:rFonts w:ascii="Arial LatArm" w:hAnsi="Arial LatArm" w:cs="Sylfaen"/>
          <w:sz w:val="20"/>
        </w:rPr>
        <w:tab/>
      </w:r>
      <w:r w:rsidRPr="00AF04FC">
        <w:rPr>
          <w:rFonts w:ascii="Arial LatArm" w:hAnsi="Arial LatArm" w:cs="Sylfaen"/>
          <w:sz w:val="20"/>
        </w:rPr>
        <w:tab/>
      </w:r>
      <w:r w:rsidRPr="00AF04FC">
        <w:rPr>
          <w:rFonts w:ascii="Arial LatArm" w:hAnsi="Arial LatArm" w:cs="Sylfaen"/>
          <w:sz w:val="20"/>
        </w:rPr>
        <w:tab/>
        <w:t xml:space="preserve">       </w:t>
      </w:r>
      <w:r w:rsidR="00071D1C"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12"/>
          <w:szCs w:val="16"/>
        </w:rPr>
        <w:t>Գնորդի</w:t>
      </w:r>
      <w:r w:rsidRPr="00AF04FC">
        <w:rPr>
          <w:rFonts w:ascii="Arial LatArm" w:hAnsi="Arial LatArm" w:cs="Sylfaen"/>
          <w:sz w:val="12"/>
          <w:szCs w:val="16"/>
        </w:rPr>
        <w:t xml:space="preserve"> </w:t>
      </w:r>
      <w:r w:rsidRPr="00AF04FC">
        <w:rPr>
          <w:rFonts w:ascii="Arial" w:hAnsi="Arial" w:cs="Arial"/>
          <w:sz w:val="12"/>
          <w:szCs w:val="16"/>
        </w:rPr>
        <w:t>անվանումը</w:t>
      </w:r>
      <w:r w:rsidR="00071D1C" w:rsidRPr="00AF04FC">
        <w:rPr>
          <w:rFonts w:ascii="Arial LatArm" w:hAnsi="Arial LatArm" w:cs="Sylfaen"/>
          <w:sz w:val="12"/>
          <w:szCs w:val="16"/>
        </w:rPr>
        <w:t xml:space="preserve">     </w:t>
      </w:r>
      <w:r w:rsidRPr="00AF04FC">
        <w:rPr>
          <w:rFonts w:ascii="Arial LatArm" w:hAnsi="Arial LatArm" w:cs="Sylfaen"/>
          <w:sz w:val="12"/>
          <w:szCs w:val="16"/>
        </w:rPr>
        <w:tab/>
      </w:r>
      <w:r w:rsidRPr="00AF04FC">
        <w:rPr>
          <w:rFonts w:ascii="Arial LatArm" w:hAnsi="Arial LatArm" w:cs="Sylfaen"/>
          <w:sz w:val="12"/>
          <w:szCs w:val="16"/>
        </w:rPr>
        <w:tab/>
      </w:r>
      <w:r w:rsidRPr="00AF04FC">
        <w:rPr>
          <w:rFonts w:ascii="Arial LatArm" w:hAnsi="Arial LatArm" w:cs="Sylfaen"/>
          <w:sz w:val="12"/>
          <w:szCs w:val="16"/>
        </w:rPr>
        <w:tab/>
      </w:r>
      <w:r w:rsidRPr="00AF04FC">
        <w:rPr>
          <w:rFonts w:ascii="Arial LatArm" w:hAnsi="Arial LatArm" w:cs="Sylfaen"/>
          <w:sz w:val="12"/>
          <w:szCs w:val="16"/>
        </w:rPr>
        <w:tab/>
        <w:t xml:space="preserve">            </w:t>
      </w:r>
      <w:r w:rsidRPr="00AF04FC">
        <w:rPr>
          <w:rFonts w:ascii="Arial" w:hAnsi="Arial" w:cs="Arial"/>
          <w:sz w:val="12"/>
          <w:szCs w:val="16"/>
        </w:rPr>
        <w:t>Վաճառողի</w:t>
      </w:r>
      <w:r w:rsidRPr="00AF04FC">
        <w:rPr>
          <w:rFonts w:ascii="Arial LatArm" w:hAnsi="Arial LatArm" w:cs="Sylfaen"/>
          <w:sz w:val="12"/>
          <w:szCs w:val="16"/>
        </w:rPr>
        <w:t xml:space="preserve"> </w:t>
      </w:r>
      <w:r w:rsidRPr="00AF04FC">
        <w:rPr>
          <w:rFonts w:ascii="Arial" w:hAnsi="Arial" w:cs="Arial"/>
          <w:sz w:val="12"/>
          <w:szCs w:val="16"/>
        </w:rPr>
        <w:t>անվանումը</w:t>
      </w:r>
      <w:r w:rsidRPr="00AF04FC">
        <w:rPr>
          <w:rFonts w:ascii="Arial LatArm" w:hAnsi="Arial LatArm" w:cs="Sylfaen"/>
          <w:sz w:val="12"/>
          <w:szCs w:val="16"/>
        </w:rPr>
        <w:tab/>
      </w:r>
    </w:p>
    <w:p w:rsidR="00071D1C" w:rsidRPr="00AF04FC" w:rsidRDefault="00071D1C" w:rsidP="00EF3662">
      <w:pPr>
        <w:tabs>
          <w:tab w:val="left" w:pos="360"/>
          <w:tab w:val="left" w:pos="540"/>
        </w:tabs>
        <w:ind w:right="-360"/>
        <w:jc w:val="both"/>
        <w:rPr>
          <w:rFonts w:ascii="Arial LatArm" w:hAnsi="Arial LatArm" w:cs="Sylfaen"/>
          <w:sz w:val="20"/>
          <w:u w:val="single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>(</w:t>
      </w:r>
      <w:r w:rsidRPr="00AF04FC">
        <w:rPr>
          <w:rFonts w:ascii="Arial" w:hAnsi="Arial" w:cs="Arial"/>
          <w:sz w:val="20"/>
          <w:lang w:val="hy-AM"/>
        </w:rPr>
        <w:t>այսուհետ</w:t>
      </w:r>
      <w:r w:rsidRPr="00AF04FC">
        <w:rPr>
          <w:rFonts w:ascii="Arial LatArm" w:hAnsi="Arial LatArm" w:cs="Sylfaen"/>
          <w:sz w:val="20"/>
          <w:lang w:val="hy-AM"/>
        </w:rPr>
        <w:t xml:space="preserve">` </w:t>
      </w:r>
      <w:r w:rsidRPr="00AF04FC">
        <w:rPr>
          <w:rFonts w:ascii="Arial" w:hAnsi="Arial" w:cs="Arial"/>
          <w:sz w:val="20"/>
        </w:rPr>
        <w:t>Վաճառող</w:t>
      </w:r>
      <w:r w:rsidRPr="00AF04FC">
        <w:rPr>
          <w:rFonts w:ascii="Arial LatArm" w:hAnsi="Arial LatArm" w:cs="Sylfaen"/>
          <w:sz w:val="20"/>
          <w:lang w:val="hy-AM"/>
        </w:rPr>
        <w:t>)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միջև</w:t>
      </w:r>
      <w:r w:rsidRPr="00AF04FC">
        <w:rPr>
          <w:rFonts w:ascii="Arial LatArm" w:hAnsi="Arial LatArm" w:cs="Sylfaen"/>
          <w:sz w:val="20"/>
        </w:rPr>
        <w:t xml:space="preserve"> 20     </w:t>
      </w:r>
      <w:r w:rsidRPr="00AF04FC">
        <w:rPr>
          <w:rFonts w:ascii="Arial" w:hAnsi="Arial" w:cs="Arial"/>
          <w:sz w:val="20"/>
        </w:rPr>
        <w:t>թ</w:t>
      </w:r>
      <w:r w:rsidRPr="00AF04FC">
        <w:rPr>
          <w:rFonts w:ascii="Arial LatArm" w:hAnsi="Arial LatArm" w:cs="Sylfaen"/>
          <w:sz w:val="20"/>
        </w:rPr>
        <w:t xml:space="preserve">. </w:t>
      </w:r>
      <w:r w:rsidR="000F494F" w:rsidRPr="00AF04FC">
        <w:rPr>
          <w:rFonts w:ascii="Arial LatArm" w:hAnsi="Arial LatArm" w:cs="Sylfaen"/>
          <w:sz w:val="20"/>
          <w:u w:val="single"/>
        </w:rPr>
        <w:tab/>
      </w:r>
      <w:r w:rsidR="000F494F" w:rsidRPr="00AF04FC">
        <w:rPr>
          <w:rFonts w:ascii="Arial LatArm" w:hAnsi="Arial LatArm" w:cs="Sylfaen"/>
          <w:sz w:val="20"/>
          <w:u w:val="single"/>
        </w:rPr>
        <w:tab/>
      </w:r>
      <w:r w:rsidR="000F494F" w:rsidRPr="00AF04FC">
        <w:rPr>
          <w:rFonts w:ascii="Arial LatArm" w:hAnsi="Arial LatArm" w:cs="Sylfaen"/>
          <w:sz w:val="20"/>
          <w:u w:val="single"/>
        </w:rPr>
        <w:tab/>
      </w:r>
      <w:r w:rsidR="000F494F" w:rsidRPr="00AF04FC">
        <w:rPr>
          <w:rFonts w:ascii="Arial LatArm" w:hAnsi="Arial LatArm" w:cs="Sylfaen"/>
          <w:sz w:val="20"/>
          <w:u w:val="single"/>
        </w:rPr>
        <w:tab/>
      </w:r>
      <w:r w:rsidRPr="00AF04FC">
        <w:rPr>
          <w:rFonts w:ascii="Arial LatArm" w:hAnsi="Arial LatArm" w:cs="Sylfaen"/>
          <w:sz w:val="20"/>
          <w:lang w:val="hy-AM"/>
        </w:rPr>
        <w:t xml:space="preserve"> -</w:t>
      </w:r>
      <w:r w:rsidRPr="00AF04FC">
        <w:rPr>
          <w:rFonts w:ascii="Arial" w:hAnsi="Arial" w:cs="Arial"/>
          <w:sz w:val="20"/>
          <w:lang w:val="hy-AM"/>
        </w:rPr>
        <w:t>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կնքված</w:t>
      </w:r>
      <w:r w:rsidRPr="00AF04FC">
        <w:rPr>
          <w:rFonts w:ascii="Arial LatArm" w:hAnsi="Arial LatArm" w:cs="Sylfaen"/>
          <w:sz w:val="20"/>
          <w:lang w:val="hy-AM"/>
        </w:rPr>
        <w:t xml:space="preserve"> N</w:t>
      </w:r>
      <w:r w:rsidR="000F494F" w:rsidRPr="00AF04FC">
        <w:rPr>
          <w:rFonts w:ascii="Arial LatArm" w:hAnsi="Arial LatArm" w:cs="Sylfaen"/>
          <w:sz w:val="20"/>
          <w:lang w:val="hy-AM"/>
        </w:rPr>
        <w:t xml:space="preserve"> </w:t>
      </w:r>
      <w:r w:rsidR="000F494F" w:rsidRPr="00AF04FC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AF04FC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AF04FC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AF04FC">
        <w:rPr>
          <w:rFonts w:ascii="Arial LatArm" w:hAnsi="Arial LatArm" w:cs="Sylfaen"/>
          <w:sz w:val="20"/>
          <w:u w:val="single"/>
          <w:lang w:val="hy-AM"/>
        </w:rPr>
        <w:tab/>
      </w:r>
    </w:p>
    <w:p w:rsidR="000F494F" w:rsidRPr="00AF04FC" w:rsidRDefault="000F494F" w:rsidP="00EF3662">
      <w:pPr>
        <w:tabs>
          <w:tab w:val="left" w:pos="360"/>
          <w:tab w:val="left" w:pos="540"/>
        </w:tabs>
        <w:ind w:right="-360"/>
        <w:jc w:val="both"/>
        <w:rPr>
          <w:rFonts w:ascii="Arial LatArm" w:hAnsi="Arial LatArm" w:cs="Sylfaen"/>
          <w:sz w:val="12"/>
          <w:szCs w:val="16"/>
          <w:lang w:val="hy-AM"/>
        </w:rPr>
      </w:pP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" w:hAnsi="Arial" w:cs="Arial"/>
          <w:sz w:val="12"/>
          <w:szCs w:val="16"/>
          <w:lang w:val="hy-AM"/>
        </w:rPr>
        <w:t>պայմանագրի</w:t>
      </w:r>
      <w:r w:rsidRPr="00AF04FC">
        <w:rPr>
          <w:rFonts w:ascii="Arial LatArm" w:hAnsi="Arial LatArm" w:cs="Sylfaen"/>
          <w:sz w:val="12"/>
          <w:szCs w:val="16"/>
          <w:lang w:val="hy-AM"/>
        </w:rPr>
        <w:t xml:space="preserve"> </w:t>
      </w:r>
      <w:r w:rsidRPr="00AF04FC">
        <w:rPr>
          <w:rFonts w:ascii="Arial" w:hAnsi="Arial" w:cs="Arial"/>
          <w:sz w:val="12"/>
          <w:szCs w:val="16"/>
          <w:lang w:val="hy-AM"/>
        </w:rPr>
        <w:t>կնքման</w:t>
      </w:r>
      <w:r w:rsidRPr="00AF04FC">
        <w:rPr>
          <w:rFonts w:ascii="Arial LatArm" w:hAnsi="Arial LatArm" w:cs="Sylfaen"/>
          <w:sz w:val="12"/>
          <w:szCs w:val="16"/>
          <w:lang w:val="hy-AM"/>
        </w:rPr>
        <w:t xml:space="preserve"> </w:t>
      </w:r>
      <w:r w:rsidRPr="00AF04FC">
        <w:rPr>
          <w:rFonts w:ascii="Arial" w:hAnsi="Arial" w:cs="Arial"/>
          <w:sz w:val="12"/>
          <w:szCs w:val="16"/>
          <w:lang w:val="hy-AM"/>
        </w:rPr>
        <w:t>ամսաթիվը</w:t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  <w:t xml:space="preserve">      </w:t>
      </w:r>
      <w:r w:rsidRPr="00AF04FC">
        <w:rPr>
          <w:rFonts w:ascii="Arial" w:hAnsi="Arial" w:cs="Arial"/>
          <w:sz w:val="12"/>
          <w:szCs w:val="16"/>
          <w:lang w:val="hy-AM"/>
        </w:rPr>
        <w:t>պայմանագրի</w:t>
      </w:r>
      <w:r w:rsidRPr="00AF04FC">
        <w:rPr>
          <w:rFonts w:ascii="Arial LatArm" w:hAnsi="Arial LatArm" w:cs="Sylfaen"/>
          <w:sz w:val="12"/>
          <w:szCs w:val="16"/>
          <w:lang w:val="hy-AM"/>
        </w:rPr>
        <w:t xml:space="preserve"> </w:t>
      </w:r>
      <w:r w:rsidRPr="00AF04FC">
        <w:rPr>
          <w:rFonts w:ascii="Arial" w:hAnsi="Arial" w:cs="Arial"/>
          <w:sz w:val="12"/>
          <w:szCs w:val="16"/>
          <w:lang w:val="hy-AM"/>
        </w:rPr>
        <w:t>համարը</w:t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  <w:r w:rsidRPr="00AF04FC">
        <w:rPr>
          <w:rFonts w:ascii="Arial LatArm" w:hAnsi="Arial LatArm" w:cs="Sylfaen"/>
          <w:sz w:val="12"/>
          <w:szCs w:val="16"/>
          <w:lang w:val="hy-AM"/>
        </w:rPr>
        <w:tab/>
      </w:r>
    </w:p>
    <w:p w:rsidR="00071D1C" w:rsidRPr="00AF04FC" w:rsidRDefault="00071D1C" w:rsidP="00EF3662">
      <w:pPr>
        <w:tabs>
          <w:tab w:val="left" w:pos="360"/>
          <w:tab w:val="left" w:pos="540"/>
        </w:tabs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" w:hAnsi="Arial" w:cs="Arial"/>
          <w:sz w:val="20"/>
          <w:lang w:val="hy-AM"/>
        </w:rPr>
        <w:t>պայմանագրի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շրջանակներում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Վաճառողը</w:t>
      </w:r>
      <w:r w:rsidRPr="00AF04FC">
        <w:rPr>
          <w:rFonts w:ascii="Arial LatArm" w:hAnsi="Arial LatArm" w:cs="Sylfaen"/>
          <w:sz w:val="20"/>
          <w:lang w:val="hy-AM"/>
        </w:rPr>
        <w:t xml:space="preserve">  20  </w:t>
      </w:r>
      <w:r w:rsidRPr="00AF04FC">
        <w:rPr>
          <w:rFonts w:ascii="Arial" w:hAnsi="Arial" w:cs="Arial"/>
          <w:sz w:val="20"/>
          <w:lang w:val="hy-AM"/>
        </w:rPr>
        <w:t>թ</w:t>
      </w:r>
      <w:r w:rsidRPr="00AF04FC">
        <w:rPr>
          <w:rFonts w:ascii="Arial LatArm" w:hAnsi="Arial LatArm" w:cs="Sylfaen"/>
          <w:sz w:val="20"/>
          <w:lang w:val="hy-AM"/>
        </w:rPr>
        <w:t xml:space="preserve">. </w:t>
      </w:r>
      <w:r w:rsidR="000F494F" w:rsidRPr="00AF04FC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AF04FC">
        <w:rPr>
          <w:rFonts w:ascii="Arial LatArm" w:hAnsi="Arial LatArm" w:cs="Sylfaen"/>
          <w:sz w:val="20"/>
          <w:u w:val="single"/>
          <w:lang w:val="hy-AM"/>
        </w:rPr>
        <w:tab/>
      </w:r>
      <w:r w:rsidR="000F494F" w:rsidRPr="00AF04FC">
        <w:rPr>
          <w:rFonts w:ascii="Arial LatArm" w:hAnsi="Arial LatArm" w:cs="Sylfaen"/>
          <w:sz w:val="20"/>
          <w:u w:val="single"/>
          <w:lang w:val="hy-AM"/>
        </w:rPr>
        <w:tab/>
      </w:r>
      <w:r w:rsidRPr="00AF04FC">
        <w:rPr>
          <w:rFonts w:ascii="Arial LatArm" w:hAnsi="Arial LatArm" w:cs="Sylfaen"/>
          <w:sz w:val="20"/>
          <w:lang w:val="hy-AM"/>
        </w:rPr>
        <w:t>-</w:t>
      </w:r>
      <w:r w:rsidRPr="00AF04FC">
        <w:rPr>
          <w:rFonts w:ascii="Arial" w:hAnsi="Arial" w:cs="Arial"/>
          <w:sz w:val="20"/>
          <w:lang w:val="hy-AM"/>
        </w:rPr>
        <w:t>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հանձնման</w:t>
      </w:r>
      <w:r w:rsidRPr="00AF04FC">
        <w:rPr>
          <w:rFonts w:ascii="Arial LatArm" w:hAnsi="Arial LatArm" w:cs="Sylfaen"/>
          <w:sz w:val="20"/>
          <w:lang w:val="hy-AM"/>
        </w:rPr>
        <w:t>-</w:t>
      </w:r>
      <w:r w:rsidRPr="00AF04FC">
        <w:rPr>
          <w:rFonts w:ascii="Arial" w:hAnsi="Arial" w:cs="Arial"/>
          <w:sz w:val="20"/>
          <w:lang w:val="hy-AM"/>
        </w:rPr>
        <w:t>ընդունման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նպատակով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Գնորդին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հանձնեց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ստորև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նշված</w:t>
      </w:r>
      <w:r w:rsidRPr="00AF04FC">
        <w:rPr>
          <w:rFonts w:ascii="Arial LatArm" w:hAnsi="Arial LatArm" w:cs="Sylfaen"/>
          <w:sz w:val="20"/>
          <w:lang w:val="hy-AM"/>
        </w:rPr>
        <w:t xml:space="preserve"> </w:t>
      </w:r>
      <w:r w:rsidRPr="00AF04FC">
        <w:rPr>
          <w:rFonts w:ascii="Arial" w:hAnsi="Arial" w:cs="Arial"/>
          <w:sz w:val="20"/>
          <w:lang w:val="hy-AM"/>
        </w:rPr>
        <w:t>ապրանքները</w:t>
      </w:r>
      <w:r w:rsidRPr="00AF04FC">
        <w:rPr>
          <w:rFonts w:ascii="Arial LatArm" w:hAnsi="Arial LatArm" w:cs="Sylfaen"/>
          <w:sz w:val="20"/>
          <w:lang w:val="hy-AM"/>
        </w:rPr>
        <w:t>.</w:t>
      </w:r>
    </w:p>
    <w:p w:rsidR="00071D1C" w:rsidRPr="00AF04FC" w:rsidRDefault="00071D1C" w:rsidP="00EF3662">
      <w:pPr>
        <w:tabs>
          <w:tab w:val="left" w:pos="2972"/>
        </w:tabs>
        <w:jc w:val="both"/>
        <w:rPr>
          <w:rFonts w:ascii="Arial LatArm" w:hAnsi="Arial LatArm" w:cs="Sylfaen"/>
          <w:sz w:val="20"/>
          <w:lang w:val="hy-AM"/>
        </w:rPr>
      </w:pPr>
      <w:r w:rsidRPr="00AF04FC">
        <w:rPr>
          <w:rFonts w:ascii="Arial LatArm" w:hAnsi="Arial LatArm" w:cs="Sylfaen"/>
          <w:sz w:val="20"/>
          <w:lang w:val="hy-AM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52"/>
        <w:gridCol w:w="2062"/>
        <w:gridCol w:w="1784"/>
      </w:tblGrid>
      <w:tr w:rsidR="00071D1C" w:rsidRPr="00AF04FC" w:rsidTr="00E22E51">
        <w:trPr>
          <w:trHeight w:val="273"/>
        </w:trPr>
        <w:tc>
          <w:tcPr>
            <w:tcW w:w="7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Sylfaen"/>
                <w:bCs/>
                <w:sz w:val="18"/>
                <w:szCs w:val="18"/>
                <w:lang w:eastAsia="ru-RU"/>
              </w:rPr>
            </w:pPr>
            <w:r w:rsidRPr="00AF04FC">
              <w:rPr>
                <w:rFonts w:ascii="Arial" w:hAnsi="Arial" w:cs="Arial"/>
                <w:bCs/>
                <w:sz w:val="18"/>
                <w:szCs w:val="18"/>
                <w:lang w:eastAsia="ru-RU"/>
              </w:rPr>
              <w:t>Ապրանքի</w:t>
            </w:r>
          </w:p>
        </w:tc>
      </w:tr>
      <w:tr w:rsidR="00071D1C" w:rsidRPr="00AF04FC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AF04FC" w:rsidRDefault="0016519F" w:rsidP="00EF3662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ա</w:t>
            </w:r>
            <w:r w:rsidR="00071D1C" w:rsidRPr="00AF04FC">
              <w:rPr>
                <w:rFonts w:ascii="Arial" w:hAnsi="Arial" w:cs="Arial"/>
                <w:sz w:val="18"/>
                <w:szCs w:val="18"/>
              </w:rPr>
              <w:t>նվանումը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AF04FC" w:rsidRDefault="000F494F" w:rsidP="000F494F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չափման</w:t>
            </w:r>
            <w:r w:rsidRPr="00AF04FC">
              <w:rPr>
                <w:rFonts w:ascii="Arial LatArm" w:hAnsi="Arial LatArm" w:cs="Sylfaen"/>
                <w:sz w:val="18"/>
                <w:szCs w:val="18"/>
              </w:rPr>
              <w:t xml:space="preserve"> </w:t>
            </w:r>
            <w:r w:rsidRPr="00AF04FC">
              <w:rPr>
                <w:rFonts w:ascii="Arial" w:hAnsi="Arial" w:cs="Arial"/>
                <w:sz w:val="18"/>
                <w:szCs w:val="18"/>
              </w:rPr>
              <w:t>միավորը</w:t>
            </w:r>
            <w:r w:rsidRPr="00AF04FC">
              <w:rPr>
                <w:rFonts w:ascii="Arial LatArm" w:hAnsi="Arial LatArm" w:cs="Sylfaen"/>
                <w:sz w:val="18"/>
                <w:szCs w:val="18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AF04FC" w:rsidRDefault="000F494F" w:rsidP="000F494F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AF04FC">
              <w:rPr>
                <w:rFonts w:ascii="Arial" w:hAnsi="Arial" w:cs="Arial"/>
                <w:sz w:val="18"/>
                <w:szCs w:val="18"/>
              </w:rPr>
              <w:t>քանակը</w:t>
            </w:r>
            <w:r w:rsidRPr="00AF04FC">
              <w:rPr>
                <w:rFonts w:ascii="Arial LatArm" w:hAnsi="Arial LatArm"/>
                <w:sz w:val="18"/>
                <w:szCs w:val="18"/>
              </w:rPr>
              <w:t xml:space="preserve"> (</w:t>
            </w:r>
            <w:r w:rsidRPr="00AF04FC">
              <w:rPr>
                <w:rFonts w:ascii="Arial" w:hAnsi="Arial" w:cs="Arial"/>
                <w:sz w:val="18"/>
                <w:szCs w:val="18"/>
              </w:rPr>
              <w:t>փաստացի</w:t>
            </w:r>
            <w:r w:rsidRPr="00AF04FC">
              <w:rPr>
                <w:rFonts w:ascii="Arial LatArm" w:hAnsi="Arial LatArm"/>
                <w:sz w:val="18"/>
                <w:szCs w:val="18"/>
              </w:rPr>
              <w:t>)</w:t>
            </w:r>
          </w:p>
        </w:tc>
      </w:tr>
      <w:tr w:rsidR="00071D1C" w:rsidRPr="00AF04FC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</w:tr>
      <w:tr w:rsidR="00071D1C" w:rsidRPr="00AF04FC" w:rsidTr="0016519F">
        <w:trPr>
          <w:trHeight w:val="273"/>
        </w:trPr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Sylfaen"/>
                <w:sz w:val="18"/>
                <w:szCs w:val="18"/>
                <w:lang w:val="ru-RU" w:eastAsia="ru-RU"/>
              </w:rPr>
            </w:pPr>
          </w:p>
        </w:tc>
      </w:tr>
    </w:tbl>
    <w:p w:rsidR="00071D1C" w:rsidRPr="00AF04FC" w:rsidRDefault="00071D1C" w:rsidP="00EF3662">
      <w:pPr>
        <w:tabs>
          <w:tab w:val="left" w:pos="360"/>
          <w:tab w:val="left" w:pos="540"/>
        </w:tabs>
        <w:jc w:val="both"/>
        <w:rPr>
          <w:rFonts w:ascii="Arial LatArm" w:hAnsi="Arial LatArm" w:cs="Sylfaen"/>
          <w:lang w:eastAsia="ru-RU"/>
        </w:rPr>
      </w:pPr>
    </w:p>
    <w:p w:rsidR="00071D1C" w:rsidRPr="00AF04FC" w:rsidRDefault="00071D1C" w:rsidP="00EF3662">
      <w:pPr>
        <w:tabs>
          <w:tab w:val="left" w:pos="360"/>
          <w:tab w:val="left" w:pos="540"/>
        </w:tabs>
        <w:jc w:val="both"/>
        <w:rPr>
          <w:rFonts w:ascii="Arial LatArm" w:hAnsi="Arial LatArm" w:cs="Sylfaen"/>
          <w:sz w:val="20"/>
        </w:rPr>
      </w:pPr>
      <w:r w:rsidRPr="00AF04FC">
        <w:rPr>
          <w:rFonts w:ascii="Arial" w:hAnsi="Arial" w:cs="Arial"/>
          <w:sz w:val="20"/>
        </w:rPr>
        <w:t>Սույն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ակտը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կազմված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Pr="00AF04FC">
        <w:rPr>
          <w:rFonts w:ascii="Arial LatArm" w:hAnsi="Arial LatArm" w:cs="Sylfaen"/>
          <w:sz w:val="20"/>
        </w:rPr>
        <w:t xml:space="preserve"> 2 </w:t>
      </w:r>
      <w:r w:rsidRPr="00AF04FC">
        <w:rPr>
          <w:rFonts w:ascii="Arial" w:hAnsi="Arial" w:cs="Arial"/>
          <w:sz w:val="20"/>
        </w:rPr>
        <w:t>օրինակից</w:t>
      </w:r>
      <w:r w:rsidRPr="00AF04FC">
        <w:rPr>
          <w:rFonts w:ascii="Arial LatArm" w:hAnsi="Arial LatArm" w:cs="Sylfaen"/>
          <w:sz w:val="20"/>
        </w:rPr>
        <w:t xml:space="preserve">, </w:t>
      </w:r>
      <w:r w:rsidRPr="00AF04FC">
        <w:rPr>
          <w:rFonts w:ascii="Arial" w:hAnsi="Arial" w:cs="Arial"/>
          <w:sz w:val="20"/>
        </w:rPr>
        <w:t>յուրաքանչյուր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կողմին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տրամադրվում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է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մեկական</w:t>
      </w:r>
      <w:r w:rsidRPr="00AF04FC">
        <w:rPr>
          <w:rFonts w:ascii="Arial LatArm" w:hAnsi="Arial LatArm" w:cs="Sylfaen"/>
          <w:sz w:val="20"/>
        </w:rPr>
        <w:t xml:space="preserve"> </w:t>
      </w:r>
      <w:r w:rsidRPr="00AF04FC">
        <w:rPr>
          <w:rFonts w:ascii="Arial" w:hAnsi="Arial" w:cs="Arial"/>
          <w:sz w:val="20"/>
        </w:rPr>
        <w:t>օրինակ</w:t>
      </w:r>
      <w:r w:rsidRPr="00AF04FC">
        <w:rPr>
          <w:rFonts w:ascii="Arial LatArm" w:hAnsi="Arial LatArm" w:cs="Sylfaen"/>
          <w:sz w:val="20"/>
        </w:rPr>
        <w:t>:</w:t>
      </w:r>
    </w:p>
    <w:p w:rsidR="00071D1C" w:rsidRPr="00AF04FC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  <w:lang w:val="hy-AM"/>
        </w:rPr>
      </w:pPr>
    </w:p>
    <w:p w:rsidR="00071D1C" w:rsidRPr="00AF04FC" w:rsidRDefault="00071D1C" w:rsidP="00EF3662">
      <w:pPr>
        <w:jc w:val="center"/>
        <w:rPr>
          <w:rFonts w:ascii="Arial LatArm" w:hAnsi="Arial LatArm" w:cs="Sylfaen"/>
          <w:sz w:val="22"/>
          <w:szCs w:val="22"/>
          <w:lang w:val="hy-AM"/>
        </w:rPr>
      </w:pPr>
    </w:p>
    <w:p w:rsidR="00071D1C" w:rsidRPr="00AF04FC" w:rsidRDefault="00071D1C" w:rsidP="00EF3662">
      <w:pPr>
        <w:jc w:val="center"/>
        <w:rPr>
          <w:rFonts w:ascii="Arial LatArm" w:hAnsi="Arial LatArm" w:cs="Sylfaen"/>
          <w:sz w:val="14"/>
          <w:szCs w:val="14"/>
          <w:lang w:val="hy-AM"/>
        </w:rPr>
      </w:pPr>
    </w:p>
    <w:p w:rsidR="00071D1C" w:rsidRPr="00AF04FC" w:rsidRDefault="00071D1C" w:rsidP="00EF3662">
      <w:pPr>
        <w:jc w:val="center"/>
        <w:rPr>
          <w:rFonts w:ascii="Arial LatArm" w:hAnsi="Arial LatArm" w:cs="Sylfaen"/>
          <w:sz w:val="22"/>
          <w:szCs w:val="22"/>
          <w:lang w:val="hy-AM"/>
        </w:rPr>
      </w:pPr>
    </w:p>
    <w:p w:rsidR="00071D1C" w:rsidRPr="00AF04FC" w:rsidRDefault="00071D1C" w:rsidP="00EF3662">
      <w:pPr>
        <w:jc w:val="center"/>
        <w:rPr>
          <w:rFonts w:ascii="Arial LatArm" w:hAnsi="Arial LatArm" w:cs="Sylfaen"/>
          <w:sz w:val="22"/>
          <w:szCs w:val="22"/>
        </w:rPr>
      </w:pPr>
      <w:r w:rsidRPr="00AF04FC">
        <w:rPr>
          <w:rFonts w:ascii="Arial" w:hAnsi="Arial" w:cs="Arial"/>
          <w:sz w:val="22"/>
          <w:szCs w:val="22"/>
        </w:rPr>
        <w:t>ԿՈՂՄԵՐԸ</w:t>
      </w:r>
    </w:p>
    <w:p w:rsidR="00071D1C" w:rsidRPr="00AF04FC" w:rsidRDefault="00071D1C" w:rsidP="00EF3662">
      <w:pPr>
        <w:jc w:val="center"/>
        <w:rPr>
          <w:rFonts w:ascii="Arial LatArm" w:hAnsi="Arial LatArm" w:cs="Sylfaen"/>
          <w:sz w:val="22"/>
          <w:szCs w:val="22"/>
        </w:rPr>
      </w:pPr>
    </w:p>
    <w:p w:rsidR="00071D1C" w:rsidRPr="00AF04FC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</w:rPr>
      </w:pPr>
    </w:p>
    <w:p w:rsidR="00071D1C" w:rsidRPr="00AF04FC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5223"/>
      </w:tblGrid>
      <w:tr w:rsidR="00071D1C" w:rsidRPr="00AF04FC" w:rsidTr="00E22E51">
        <w:tc>
          <w:tcPr>
            <w:tcW w:w="4785" w:type="dxa"/>
          </w:tcPr>
          <w:p w:rsidR="00071D1C" w:rsidRPr="00AF04FC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rial LatArm" w:hAnsi="Arial LatArm" w:cs="Sylfaen"/>
                <w:b/>
                <w:bCs/>
                <w:sz w:val="22"/>
                <w:szCs w:val="22"/>
                <w:lang w:eastAsia="ru-RU"/>
              </w:rPr>
            </w:pPr>
            <w:r w:rsidRPr="00AF04FC">
              <w:rPr>
                <w:rFonts w:ascii="Arial" w:hAnsi="Arial" w:cs="Arial"/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:rsidR="00071D1C" w:rsidRPr="00AF04FC" w:rsidRDefault="00071D1C" w:rsidP="00EF3662">
            <w:pPr>
              <w:tabs>
                <w:tab w:val="left" w:pos="360"/>
                <w:tab w:val="left" w:pos="540"/>
              </w:tabs>
              <w:jc w:val="center"/>
              <w:rPr>
                <w:rFonts w:ascii="Arial LatArm" w:hAnsi="Arial LatArm" w:cs="Sylfaen"/>
                <w:b/>
                <w:bCs/>
                <w:sz w:val="22"/>
                <w:szCs w:val="22"/>
                <w:lang w:eastAsia="ru-RU"/>
              </w:rPr>
            </w:pPr>
            <w:r w:rsidRPr="00AF04FC">
              <w:rPr>
                <w:rFonts w:ascii="Arial LatArm" w:hAnsi="Arial LatArm" w:cs="Sylfaen"/>
                <w:b/>
                <w:bCs/>
                <w:sz w:val="22"/>
                <w:szCs w:val="22"/>
              </w:rPr>
              <w:t xml:space="preserve">        </w:t>
            </w:r>
            <w:r w:rsidRPr="00AF04FC">
              <w:rPr>
                <w:rFonts w:ascii="Arial" w:hAnsi="Arial" w:cs="Arial"/>
                <w:b/>
                <w:bCs/>
                <w:sz w:val="22"/>
                <w:szCs w:val="22"/>
              </w:rPr>
              <w:t>Ընդունեց</w:t>
            </w:r>
          </w:p>
        </w:tc>
      </w:tr>
    </w:tbl>
    <w:p w:rsidR="00071D1C" w:rsidRPr="00AF04FC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0"/>
          <w:szCs w:val="20"/>
          <w:lang w:eastAsia="ru-RU"/>
        </w:rPr>
      </w:pPr>
      <w:r w:rsidRPr="00AF04FC">
        <w:rPr>
          <w:rFonts w:ascii="Arial LatArm" w:hAnsi="Arial LatArm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proofErr w:type="gramStart"/>
      <w:r w:rsidRPr="00AF04FC">
        <w:rPr>
          <w:rFonts w:ascii="Arial" w:hAnsi="Arial" w:cs="Arial"/>
          <w:sz w:val="20"/>
          <w:szCs w:val="20"/>
          <w:lang w:eastAsia="ru-RU"/>
        </w:rPr>
        <w:t>հայտը</w:t>
      </w:r>
      <w:proofErr w:type="gramEnd"/>
      <w:r w:rsidRPr="00AF04FC">
        <w:rPr>
          <w:rFonts w:ascii="Arial LatArm" w:hAnsi="Arial LatArm" w:cs="Sylfaen"/>
          <w:sz w:val="20"/>
          <w:szCs w:val="20"/>
          <w:lang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eastAsia="ru-RU"/>
        </w:rPr>
        <w:t>նախագծած</w:t>
      </w:r>
      <w:r w:rsidRPr="00AF04FC">
        <w:rPr>
          <w:rFonts w:ascii="Arial LatArm" w:hAnsi="Arial LatArm" w:cs="Sylfaen"/>
          <w:sz w:val="20"/>
          <w:szCs w:val="20"/>
          <w:lang w:eastAsia="ru-RU"/>
        </w:rPr>
        <w:t xml:space="preserve"> </w:t>
      </w:r>
      <w:r w:rsidRPr="00AF04FC">
        <w:rPr>
          <w:rFonts w:ascii="Arial" w:hAnsi="Arial" w:cs="Arial"/>
          <w:sz w:val="20"/>
          <w:szCs w:val="20"/>
          <w:lang w:eastAsia="ru-RU"/>
        </w:rPr>
        <w:t>ներկայացուցիչ</w:t>
      </w:r>
      <w:r w:rsidRPr="00AF04FC">
        <w:rPr>
          <w:rFonts w:ascii="Arial LatArm" w:hAnsi="Arial LatArm" w:cs="Sylfaen"/>
          <w:sz w:val="20"/>
          <w:szCs w:val="20"/>
          <w:lang w:eastAsia="ru-RU"/>
        </w:rPr>
        <w:t>`</w:t>
      </w:r>
    </w:p>
    <w:p w:rsidR="00071D1C" w:rsidRPr="00AF04FC" w:rsidRDefault="00071D1C" w:rsidP="00EF3662">
      <w:pPr>
        <w:tabs>
          <w:tab w:val="left" w:pos="360"/>
          <w:tab w:val="left" w:pos="540"/>
        </w:tabs>
        <w:rPr>
          <w:rFonts w:ascii="Arial LatArm" w:hAnsi="Arial LatArm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4875"/>
      </w:tblGrid>
      <w:tr w:rsidR="00071D1C" w:rsidRPr="00AF04FC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AF04FC">
              <w:rPr>
                <w:rFonts w:ascii="Arial LatArm" w:hAnsi="Arial LatAr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071D1C" w:rsidRPr="00AF04FC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AF04FC">
              <w:rPr>
                <w:rFonts w:ascii="Arial" w:hAnsi="Arial" w:cs="Arial"/>
                <w:color w:val="000000"/>
                <w:sz w:val="15"/>
                <w:szCs w:val="15"/>
              </w:rPr>
              <w:t>ազգանուն</w:t>
            </w:r>
            <w:r w:rsidRPr="00AF04FC">
              <w:rPr>
                <w:rFonts w:ascii="Arial LatArm" w:hAnsi="Arial LatArm" w:cs="GHEA Grapalat"/>
                <w:color w:val="000000"/>
                <w:sz w:val="15"/>
                <w:szCs w:val="15"/>
              </w:rPr>
              <w:t xml:space="preserve">, </w:t>
            </w:r>
            <w:r w:rsidRPr="00AF04FC">
              <w:rPr>
                <w:rFonts w:ascii="Arial" w:hAnsi="Arial" w:cs="Arial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AF04FC">
              <w:rPr>
                <w:rFonts w:ascii="Arial LatArm" w:hAnsi="Arial LatArm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AF04FC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AF04FC">
              <w:rPr>
                <w:rFonts w:ascii="Arial" w:hAnsi="Arial" w:cs="Arial"/>
                <w:color w:val="000000"/>
                <w:sz w:val="15"/>
                <w:szCs w:val="15"/>
              </w:rPr>
              <w:t>ազգանուն</w:t>
            </w:r>
            <w:r w:rsidRPr="00AF04FC">
              <w:rPr>
                <w:rFonts w:ascii="Arial LatArm" w:hAnsi="Arial LatArm" w:cs="GHEA Grapalat"/>
                <w:color w:val="000000"/>
                <w:sz w:val="15"/>
                <w:szCs w:val="15"/>
              </w:rPr>
              <w:t xml:space="preserve">, </w:t>
            </w:r>
            <w:r w:rsidRPr="00AF04FC">
              <w:rPr>
                <w:rFonts w:ascii="Arial" w:hAnsi="Arial" w:cs="Arial"/>
                <w:color w:val="000000"/>
                <w:sz w:val="15"/>
                <w:szCs w:val="15"/>
              </w:rPr>
              <w:t>անուն</w:t>
            </w:r>
          </w:p>
        </w:tc>
      </w:tr>
      <w:tr w:rsidR="00071D1C" w:rsidRPr="00AF04FC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AF04FC">
              <w:rPr>
                <w:rFonts w:ascii="Arial LatArm" w:hAnsi="Arial LatArm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071D1C" w:rsidRPr="00AF04FC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AF04FC">
              <w:rPr>
                <w:rFonts w:ascii="Arial" w:hAnsi="Arial" w:cs="Arial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071D1C" w:rsidRPr="00AF04FC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AF04FC">
              <w:rPr>
                <w:rFonts w:ascii="Arial LatArm" w:hAnsi="Arial LatArm" w:cs="GHEA Grapalat"/>
                <w:color w:val="000000"/>
                <w:sz w:val="21"/>
                <w:szCs w:val="21"/>
              </w:rPr>
              <w:t>___________________________</w:t>
            </w:r>
          </w:p>
          <w:p w:rsidR="00071D1C" w:rsidRPr="00AF04FC" w:rsidRDefault="00071D1C" w:rsidP="00EF3662">
            <w:pPr>
              <w:jc w:val="center"/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AF04FC">
              <w:rPr>
                <w:rFonts w:ascii="Arial" w:hAnsi="Arial" w:cs="Arial"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071D1C" w:rsidRPr="00AF04FC" w:rsidTr="00E22E5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071D1C" w:rsidRPr="00AF04FC" w:rsidRDefault="00071D1C" w:rsidP="00EF3662">
            <w:pPr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  <w:r w:rsidRPr="00AF04FC">
              <w:rPr>
                <w:rFonts w:ascii="Arial LatArm" w:hAnsi="Arial LatArm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071D1C" w:rsidRPr="00AF04FC" w:rsidRDefault="00071D1C" w:rsidP="00EF3662">
            <w:pPr>
              <w:rPr>
                <w:rFonts w:ascii="Arial LatArm" w:hAnsi="Arial LatArm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071D1C" w:rsidRPr="00AF04FC" w:rsidRDefault="00071D1C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p w:rsidR="00071D1C" w:rsidRPr="00AF04FC" w:rsidRDefault="00071D1C" w:rsidP="00EF3662">
      <w:pPr>
        <w:ind w:left="-142" w:firstLine="142"/>
        <w:jc w:val="center"/>
        <w:rPr>
          <w:rFonts w:ascii="Arial LatArm" w:hAnsi="Arial LatArm" w:cs="Sylfaen"/>
          <w:b/>
        </w:rPr>
      </w:pPr>
    </w:p>
    <w:p w:rsidR="00536BFB" w:rsidRPr="00AF04FC" w:rsidRDefault="00536BFB" w:rsidP="00EF3662">
      <w:pPr>
        <w:rPr>
          <w:rFonts w:ascii="Arial LatArm" w:hAnsi="Arial LatArm"/>
          <w:sz w:val="20"/>
          <w:lang w:val="hy-AM"/>
        </w:rPr>
      </w:pPr>
    </w:p>
    <w:p w:rsidR="00057264" w:rsidRPr="00AF04FC" w:rsidRDefault="00057264" w:rsidP="00EF3662">
      <w:pPr>
        <w:ind w:left="-142" w:firstLine="142"/>
        <w:jc w:val="center"/>
        <w:rPr>
          <w:rFonts w:ascii="Arial LatArm" w:hAnsi="Arial LatArm" w:cs="Sylfaen"/>
          <w:b/>
        </w:rPr>
        <w:sectPr w:rsidR="00057264" w:rsidRPr="00AF04FC" w:rsidSect="00536BFB">
          <w:footnotePr>
            <w:pos w:val="beneathText"/>
          </w:footnotePr>
          <w:pgSz w:w="11906" w:h="16838" w:code="9"/>
          <w:pgMar w:top="720" w:right="662" w:bottom="533" w:left="1138" w:header="562" w:footer="562" w:gutter="0"/>
          <w:cols w:space="720"/>
        </w:sectPr>
      </w:pPr>
    </w:p>
    <w:p w:rsidR="00B2572B" w:rsidRPr="00AF04FC" w:rsidRDefault="00B2572B" w:rsidP="00383BC3">
      <w:pPr>
        <w:pStyle w:val="a3"/>
        <w:spacing w:line="240" w:lineRule="auto"/>
        <w:jc w:val="right"/>
        <w:rPr>
          <w:rFonts w:cs="GHEA Grapalat"/>
          <w:sz w:val="22"/>
          <w:szCs w:val="22"/>
          <w:lang w:val="hy-AM"/>
        </w:rPr>
      </w:pPr>
    </w:p>
    <w:sectPr w:rsidR="00B2572B" w:rsidRPr="00AF04FC" w:rsidSect="00383BC3">
      <w:pgSz w:w="16838" w:h="11906" w:orient="landscape" w:code="9"/>
      <w:pgMar w:top="1138" w:right="720" w:bottom="662" w:left="533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F23" w:rsidRDefault="00EB5F23">
      <w:r>
        <w:separator/>
      </w:r>
    </w:p>
  </w:endnote>
  <w:endnote w:type="continuationSeparator" w:id="0">
    <w:p w:rsidR="00EB5F23" w:rsidRDefault="00EB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F23" w:rsidRDefault="00EB5F23">
      <w:r>
        <w:separator/>
      </w:r>
    </w:p>
  </w:footnote>
  <w:footnote w:type="continuationSeparator" w:id="0">
    <w:p w:rsidR="00EB5F23" w:rsidRDefault="00EB5F23">
      <w:r>
        <w:continuationSeparator/>
      </w:r>
    </w:p>
  </w:footnote>
  <w:footnote w:id="1">
    <w:p w:rsidR="008B6E07" w:rsidRPr="006265F4" w:rsidRDefault="008B6E07" w:rsidP="003850A0">
      <w:pPr>
        <w:pStyle w:val="af1"/>
        <w:jc w:val="both"/>
        <w:rPr>
          <w:lang w:val="en-US"/>
        </w:rPr>
      </w:pPr>
      <w:r>
        <w:rPr>
          <w:rFonts w:ascii="GHEA Grapalat" w:hAnsi="GHEA Grapalat"/>
          <w:i/>
          <w:sz w:val="16"/>
          <w:szCs w:val="16"/>
          <w:vertAlign w:val="superscript"/>
          <w:lang w:val="af-ZA" w:eastAsia="en-US"/>
        </w:rPr>
        <w:t xml:space="preserve">7 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Եթե սույն հրավերով չի նախատեսվում մասնակցի կողմից առաջարկվող ապրանքի ապրանքային նշանի, ֆիրմային անվանման, մակնիշի և արտադրողի անվանման և ծագման երկրի վերաբերյալ տեղեկատվության ներկայացում, ապա ենթակետից հանվում են «ինչպես նաև առաջարկվող ապրանքի ապրանքային նշանը, ֆիրմային անվանումը, մակնիշը և արտադրողի անվանումը</w:t>
      </w:r>
      <w:r w:rsidRPr="006265F4" w:rsidDel="00BB5B35">
        <w:rPr>
          <w:rFonts w:ascii="GHEA Grapalat" w:hAnsi="GHEA Grapalat"/>
          <w:i/>
          <w:sz w:val="16"/>
          <w:szCs w:val="16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  <w:lang w:val="af-ZA" w:eastAsia="en-US"/>
        </w:rPr>
        <w:t>» բառերը:</w:t>
      </w:r>
    </w:p>
  </w:footnote>
  <w:footnote w:id="2">
    <w:p w:rsidR="008B6E07" w:rsidRPr="006265F4" w:rsidRDefault="008B6E07">
      <w:pPr>
        <w:pStyle w:val="af1"/>
      </w:pPr>
      <w:r w:rsidRPr="006265F4">
        <w:rPr>
          <w:rStyle w:val="af5"/>
          <w:color w:val="FFFFFF"/>
        </w:rPr>
        <w:footnoteRef/>
      </w:r>
      <w:r w:rsidRPr="006265F4">
        <w:t xml:space="preserve"> </w:t>
      </w:r>
      <w:r>
        <w:rPr>
          <w:vertAlign w:val="superscript"/>
          <w:lang w:val="en-US"/>
        </w:rPr>
        <w:t xml:space="preserve">10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Սահմանվում է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պ</w:t>
      </w:r>
      <w:r w:rsidRPr="006265F4">
        <w:rPr>
          <w:rFonts w:ascii="GHEA Grapalat" w:hAnsi="GHEA Grapalat" w:cs="Sylfaen"/>
          <w:i/>
          <w:sz w:val="16"/>
          <w:szCs w:val="16"/>
        </w:rPr>
        <w:t>ատվիրատուի կողմից:</w:t>
      </w:r>
    </w:p>
  </w:footnote>
  <w:footnote w:id="3">
    <w:p w:rsidR="008B6E07" w:rsidRPr="006265F4" w:rsidRDefault="008B6E07" w:rsidP="00571F29">
      <w:pPr>
        <w:pStyle w:val="af1"/>
        <w:rPr>
          <w:rFonts w:ascii="Sylfaen" w:hAnsi="Sylfaen"/>
          <w:lang w:val="en-US"/>
        </w:rPr>
      </w:pPr>
      <w:r w:rsidRPr="006265F4">
        <w:rPr>
          <w:rFonts w:ascii="GHEA Grapalat" w:hAnsi="GHEA Grapalat" w:cs="Sylfaen"/>
          <w:i/>
          <w:color w:val="FFFFFF"/>
          <w:sz w:val="16"/>
          <w:szCs w:val="16"/>
          <w:vertAlign w:val="superscript"/>
        </w:rPr>
        <w:footnoteRef/>
      </w:r>
      <w:r w:rsidRPr="006265F4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GHEA Grapalat" w:hAnsi="GHEA Grapalat" w:cs="Sylfaen"/>
          <w:i/>
          <w:sz w:val="16"/>
          <w:szCs w:val="16"/>
          <w:vertAlign w:val="superscript"/>
          <w:lang w:val="en-US"/>
        </w:rPr>
        <w:t>1 1</w:t>
      </w:r>
      <w:r w:rsidRPr="006265F4">
        <w:rPr>
          <w:rFonts w:ascii="GHEA Grapalat" w:hAnsi="GHEA Grapalat" w:cs="Sylfaen"/>
          <w:i/>
          <w:sz w:val="16"/>
          <w:szCs w:val="16"/>
        </w:rPr>
        <w:t>Սույն նախադասությունը հրավերից հանվում է, եթե գնման ընթացակարգը չի կազմակերպվում չափաբաժիններով:</w:t>
      </w:r>
    </w:p>
  </w:footnote>
  <w:footnote w:id="4">
    <w:p w:rsidR="008B6E07" w:rsidRPr="006265F4" w:rsidRDefault="008B6E07">
      <w:pPr>
        <w:pStyle w:val="af1"/>
        <w:rPr>
          <w:rFonts w:ascii="GHEA Grapalat" w:hAnsi="GHEA Grapalat" w:cs="Sylfaen"/>
          <w:i/>
          <w:sz w:val="16"/>
          <w:szCs w:val="16"/>
          <w:lang w:val="en-US"/>
        </w:rPr>
      </w:pPr>
      <w:r w:rsidRPr="006265F4">
        <w:rPr>
          <w:rStyle w:val="af5"/>
        </w:rPr>
        <w:footnoteRef/>
      </w:r>
      <w:r w:rsidRPr="006265F4"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Եթե գնման հայտով գնվելիք ապրանքի գինը չի գերազանցում 10 մլն. ՀՀ դրամը, ապա</w:t>
      </w:r>
      <w:r w:rsidRPr="006265F4">
        <w:rPr>
          <w:rFonts w:ascii="Times New Roman" w:hAnsi="Times New Roman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“բանկային երաշխիքի ձևով (հավելված 4)” բառերը փոխարիվում են “միակողմանի հաստատված հայտարարության՝ տուժանքի (հավելված 4.1) կամ կանխիկ փողի ձևով” բառերով</w:t>
      </w:r>
    </w:p>
    <w:p w:rsidR="008B6E07" w:rsidRPr="006265F4" w:rsidRDefault="008B6E07" w:rsidP="00501A05">
      <w:pPr>
        <w:pStyle w:val="af1"/>
        <w:rPr>
          <w:rFonts w:ascii="GHEA Grapalat" w:hAnsi="GHEA Grapalat" w:cs="Sylfaen"/>
          <w:i/>
          <w:sz w:val="16"/>
          <w:szCs w:val="16"/>
          <w:lang w:val="en-US"/>
        </w:rPr>
      </w:pPr>
      <w:proofErr w:type="gramStart"/>
      <w:r>
        <w:rPr>
          <w:rFonts w:ascii="GHEA Grapalat" w:hAnsi="GHEA Grapalat" w:cs="Sylfaen"/>
          <w:i/>
          <w:sz w:val="16"/>
          <w:szCs w:val="16"/>
          <w:vertAlign w:val="superscript"/>
          <w:lang w:val="en-US"/>
        </w:rPr>
        <w:t>13</w:t>
      </w:r>
      <w:r w:rsidRPr="006265F4">
        <w:rPr>
          <w:rFonts w:ascii="GHEA Grapalat" w:hAnsi="GHEA Grapalat" w:cs="Sylfaen"/>
          <w:i/>
          <w:sz w:val="16"/>
          <w:szCs w:val="16"/>
          <w:vertAlign w:val="superscript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Եթե գնման հայտով գնվելիք ապրանքի գինը չի գերազանցում 10 մլն.</w:t>
      </w:r>
      <w:proofErr w:type="gramEnd"/>
      <w:r w:rsidRPr="006265F4">
        <w:rPr>
          <w:rFonts w:ascii="GHEA Grapalat" w:hAnsi="GHEA Grapalat" w:cs="Sylfaen"/>
          <w:i/>
          <w:sz w:val="16"/>
          <w:szCs w:val="16"/>
          <w:lang w:val="en-US"/>
        </w:rPr>
        <w:t xml:space="preserve"> ՀՀ դրամը, ապա</w:t>
      </w:r>
      <w:r w:rsidRPr="006265F4">
        <w:rPr>
          <w:rFonts w:ascii="Times New Roman" w:hAnsi="Times New Roman"/>
          <w:lang w:val="en-US"/>
        </w:rPr>
        <w:t xml:space="preserve">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“բանկային երաշխիքի կա կանխիկ փողի ձևով” բառերը փոխարիվում են “միակողմանի հաստատված հայտարարության՝ տուժանքի (հավելված 5.1) կամ կանխիկ փողի ձևով” բառերով</w:t>
      </w:r>
    </w:p>
    <w:p w:rsidR="008B6E07" w:rsidRPr="006265F4" w:rsidRDefault="008B6E07">
      <w:pPr>
        <w:pStyle w:val="af1"/>
        <w:rPr>
          <w:rFonts w:ascii="Times New Roman" w:hAnsi="Times New Roman"/>
          <w:vertAlign w:val="superscript"/>
          <w:lang w:val="en-US"/>
        </w:rPr>
      </w:pPr>
    </w:p>
  </w:footnote>
  <w:footnote w:id="5">
    <w:p w:rsidR="008B6E07" w:rsidRPr="006265F4" w:rsidRDefault="008B6E07">
      <w:pPr>
        <w:pStyle w:val="af1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i/>
          <w:sz w:val="16"/>
          <w:szCs w:val="16"/>
          <w:vertAlign w:val="superscript"/>
          <w:lang w:val="en-US"/>
        </w:rPr>
        <w:t xml:space="preserve">14 </w:t>
      </w:r>
      <w:r w:rsidRPr="006265F4">
        <w:rPr>
          <w:rFonts w:ascii="GHEA Grapalat" w:hAnsi="GHEA Grapalat" w:cs="Sylfaen"/>
          <w:i/>
          <w:sz w:val="16"/>
          <w:szCs w:val="16"/>
        </w:rPr>
        <w:t xml:space="preserve">Սույն կետը խմբագրվում է ըստ համապատասխան </w:t>
      </w:r>
      <w:r w:rsidRPr="006265F4">
        <w:rPr>
          <w:rFonts w:ascii="GHEA Grapalat" w:hAnsi="GHEA Grapalat" w:cs="Sylfaen"/>
          <w:i/>
          <w:sz w:val="16"/>
          <w:szCs w:val="16"/>
          <w:lang w:val="en-US"/>
        </w:rPr>
        <w:t>պ</w:t>
      </w:r>
      <w:r w:rsidRPr="006265F4">
        <w:rPr>
          <w:rFonts w:ascii="GHEA Grapalat" w:hAnsi="GHEA Grapalat" w:cs="Sylfaen"/>
          <w:i/>
          <w:sz w:val="16"/>
          <w:szCs w:val="16"/>
        </w:rPr>
        <w:t>ատվիրատուի:</w:t>
      </w:r>
      <w:r w:rsidRPr="006265F4">
        <w:rPr>
          <w:rFonts w:ascii="GHEA Grapalat" w:hAnsi="GHEA Grapalat"/>
          <w:lang w:val="en-US"/>
        </w:rPr>
        <w:t xml:space="preserve"> </w:t>
      </w:r>
    </w:p>
  </w:footnote>
  <w:footnote w:id="6">
    <w:p w:rsidR="008B6E07" w:rsidRPr="006265F4" w:rsidRDefault="008B6E07" w:rsidP="00EF4630">
      <w:pPr>
        <w:pStyle w:val="af1"/>
        <w:jc w:val="both"/>
        <w:rPr>
          <w:rFonts w:ascii="Sylfaen" w:hAnsi="Sylfaen" w:cs="Sylfaen"/>
          <w:lang w:val="af-ZA"/>
        </w:rPr>
      </w:pPr>
      <w:r>
        <w:rPr>
          <w:rFonts w:ascii="GHEA Grapalat" w:hAnsi="GHEA Grapalat" w:cs="Sylfaen"/>
          <w:i/>
          <w:sz w:val="16"/>
          <w:szCs w:val="16"/>
          <w:vertAlign w:val="superscript"/>
          <w:lang w:val="es-ES" w:eastAsia="en-US"/>
        </w:rPr>
        <w:t xml:space="preserve">15 </w:t>
      </w:r>
      <w:r w:rsidRPr="006265F4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Համատեղ </w:t>
      </w:r>
      <w:r w:rsidRPr="006265F4">
        <w:rPr>
          <w:rFonts w:ascii="GHEA Grapalat" w:hAnsi="GHEA Grapalat" w:cs="Sylfaen"/>
          <w:i/>
          <w:sz w:val="16"/>
          <w:szCs w:val="16"/>
        </w:rPr>
        <w:t>գործունեության կարգով (կոնսորցիումով) մասնակցելու դեպքում հայտում ներառվող` մասնակցի կողմից հաստատվող փաստաթղթերը պետք է հաստատված լինեն կոնսորցիումի բոլոր անդամների կողմից:</w:t>
      </w:r>
    </w:p>
  </w:footnote>
  <w:footnote w:id="7">
    <w:p w:rsidR="008B6E07" w:rsidRPr="006265F4" w:rsidRDefault="008B6E07" w:rsidP="00B2572B">
      <w:pPr>
        <w:pStyle w:val="af1"/>
        <w:rPr>
          <w:rFonts w:ascii="GHEA Grapalat" w:hAnsi="GHEA Grapalat"/>
          <w:i/>
          <w:sz w:val="16"/>
          <w:szCs w:val="16"/>
          <w:lang w:val="af-ZA"/>
        </w:rPr>
      </w:pPr>
      <w:r w:rsidRPr="006265F4">
        <w:rPr>
          <w:rFonts w:ascii="GHEA Grapalat" w:hAnsi="GHEA Grapalat"/>
          <w:i/>
          <w:sz w:val="16"/>
          <w:szCs w:val="16"/>
          <w:lang w:val="hy-AM"/>
        </w:rPr>
        <w:t>*</w:t>
      </w:r>
      <w:r w:rsidRPr="006265F4">
        <w:rPr>
          <w:rFonts w:ascii="GHEA Grapalat" w:hAnsi="GHEA Grapalat"/>
          <w:i/>
          <w:sz w:val="16"/>
          <w:szCs w:val="16"/>
          <w:lang w:val="en-US"/>
        </w:rPr>
        <w:t>լրացվում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  <w:lang w:val="en-US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  <w:lang w:val="en-US"/>
        </w:rPr>
        <w:t>հանձնաժողովի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  <w:lang w:val="en-US"/>
        </w:rPr>
        <w:t>քարտուղարի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  <w:lang w:val="en-US"/>
        </w:rPr>
        <w:t>կողմից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6265F4">
        <w:rPr>
          <w:rFonts w:ascii="GHEA Grapalat" w:hAnsi="GHEA Grapalat"/>
          <w:i/>
          <w:sz w:val="16"/>
          <w:szCs w:val="16"/>
          <w:lang w:val="en-US"/>
        </w:rPr>
        <w:t>մինչև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  <w:lang w:val="en-US"/>
        </w:rPr>
        <w:t>հրավերը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  <w:lang w:val="en-US"/>
        </w:rPr>
        <w:t>տեղեկագրում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  <w:lang w:val="en-US"/>
        </w:rPr>
        <w:t>հրապարակելը</w:t>
      </w:r>
      <w:r w:rsidRPr="006265F4">
        <w:rPr>
          <w:rFonts w:ascii="GHEA Grapalat" w:hAnsi="GHEA Grapalat"/>
          <w:i/>
          <w:sz w:val="16"/>
          <w:szCs w:val="16"/>
          <w:lang w:val="hy-AM"/>
        </w:rPr>
        <w:t>:</w:t>
      </w:r>
    </w:p>
    <w:p w:rsidR="008B6E07" w:rsidRPr="006265F4" w:rsidDel="006C3873" w:rsidRDefault="008B6E07" w:rsidP="00CE3A99">
      <w:pPr>
        <w:jc w:val="both"/>
        <w:rPr>
          <w:del w:id="10" w:author="User" w:date="2019-05-26T09:52:00Z"/>
          <w:rFonts w:ascii="GHEA Grapalat" w:hAnsi="GHEA Grapalat" w:cs="Sylfaen"/>
          <w:sz w:val="20"/>
          <w:lang w:val="af-ZA"/>
        </w:rPr>
      </w:pP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** </w:t>
      </w:r>
      <w:r w:rsidRPr="006265F4">
        <w:rPr>
          <w:rFonts w:ascii="GHEA Grapalat" w:hAnsi="GHEA Grapalat"/>
          <w:i/>
          <w:sz w:val="16"/>
          <w:szCs w:val="16"/>
          <w:lang w:val="hy-AM" w:eastAsia="ru-RU"/>
        </w:rPr>
        <w:t xml:space="preserve">Սույն ենթակետում նշված անձանց բացակայության դեպքում ներկայացվում է </w:t>
      </w:r>
      <w:r w:rsidRPr="006265F4">
        <w:rPr>
          <w:rFonts w:ascii="GHEA Grapalat" w:hAnsi="GHEA Grapalat"/>
          <w:i/>
          <w:sz w:val="16"/>
          <w:szCs w:val="16"/>
          <w:lang w:eastAsia="ru-RU"/>
        </w:rPr>
        <w:t>մասնակցի</w:t>
      </w:r>
      <w:r w:rsidRPr="006265F4">
        <w:rPr>
          <w:rFonts w:ascii="GHEA Grapalat" w:hAnsi="GHEA Grapalat"/>
          <w:i/>
          <w:sz w:val="16"/>
          <w:szCs w:val="16"/>
          <w:lang w:val="af-ZA" w:eastAsia="ru-RU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  <w:lang w:val="hy-AM" w:eastAsia="ru-RU"/>
        </w:rPr>
        <w:t xml:space="preserve">գործադիր մարմնի ղեկավարի և անդամների տվյալները: </w:t>
      </w:r>
    </w:p>
  </w:footnote>
  <w:footnote w:id="8">
    <w:p w:rsidR="008B6E07" w:rsidRPr="006265F4" w:rsidRDefault="008B6E07" w:rsidP="00B2572B">
      <w:pPr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6265F4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լրացվում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հանձնաժողովի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քարտուղարի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կողմից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6265F4">
        <w:rPr>
          <w:rFonts w:ascii="GHEA Grapalat" w:hAnsi="GHEA Grapalat"/>
          <w:i/>
          <w:sz w:val="16"/>
          <w:szCs w:val="16"/>
        </w:rPr>
        <w:t>մինչև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հրավերը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տեղեկագրում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հրապարակելը</w:t>
      </w:r>
      <w:r w:rsidRPr="006265F4">
        <w:rPr>
          <w:rFonts w:ascii="GHEA Grapalat" w:hAnsi="GHEA Grapalat"/>
          <w:i/>
          <w:sz w:val="16"/>
          <w:szCs w:val="16"/>
          <w:lang w:val="hy-AM"/>
        </w:rPr>
        <w:t>:</w:t>
      </w:r>
    </w:p>
    <w:p w:rsidR="008B6E07" w:rsidRPr="006265F4" w:rsidRDefault="008B6E07" w:rsidP="00B2572B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6265F4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r w:rsidRPr="006265F4">
        <w:rPr>
          <w:rFonts w:ascii="GHEA Grapalat" w:hAnsi="GHEA Grapalat"/>
          <w:i/>
          <w:sz w:val="16"/>
          <w:szCs w:val="16"/>
        </w:rPr>
        <w:t>եթե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մասնակիցն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վճարող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r w:rsidRPr="006265F4">
        <w:rPr>
          <w:rFonts w:ascii="GHEA Grapalat" w:hAnsi="GHEA Grapalat"/>
          <w:i/>
          <w:sz w:val="16"/>
          <w:szCs w:val="16"/>
        </w:rPr>
        <w:t>ապա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տվյալ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պայմանագրի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գծով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Հայաստանի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Հանրապետության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պետական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բյուջե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վճարվելիք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ավելացված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արժեքի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հարկի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գումարը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նշվում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է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5-</w:t>
      </w:r>
      <w:r w:rsidRPr="006265F4">
        <w:rPr>
          <w:rFonts w:ascii="GHEA Grapalat" w:hAnsi="GHEA Grapalat"/>
          <w:i/>
          <w:sz w:val="16"/>
          <w:szCs w:val="16"/>
        </w:rPr>
        <w:t>րդ</w:t>
      </w:r>
      <w:r w:rsidRPr="006265F4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6265F4">
        <w:rPr>
          <w:rFonts w:ascii="GHEA Grapalat" w:hAnsi="GHEA Grapalat"/>
          <w:i/>
          <w:sz w:val="16"/>
          <w:szCs w:val="16"/>
        </w:rPr>
        <w:t>սյունակում։</w:t>
      </w:r>
    </w:p>
    <w:p w:rsidR="008B6E07" w:rsidRPr="006265F4" w:rsidDel="00856FDE" w:rsidRDefault="008B6E07" w:rsidP="00B2572B">
      <w:pPr>
        <w:pStyle w:val="af1"/>
        <w:rPr>
          <w:del w:id="12" w:author="User" w:date="2019-05-26T09:57:00Z"/>
          <w:i/>
          <w:lang w:val="af-ZA"/>
        </w:rPr>
      </w:pPr>
    </w:p>
  </w:footnote>
  <w:footnote w:id="9">
    <w:p w:rsidR="008B6E07" w:rsidRPr="006265F4" w:rsidDel="007942E8" w:rsidRDefault="008B6E07" w:rsidP="00071D1C">
      <w:pPr>
        <w:pStyle w:val="af1"/>
        <w:rPr>
          <w:del w:id="14" w:author="User" w:date="2019-05-26T10:01:00Z"/>
          <w:rFonts w:ascii="GHEA Grapalat" w:hAnsi="GHEA Grapalat"/>
          <w:i/>
          <w:sz w:val="16"/>
          <w:szCs w:val="24"/>
          <w:lang w:val="af-ZA" w:eastAsia="en-US"/>
        </w:rPr>
      </w:pPr>
      <w:r w:rsidRPr="006265F4">
        <w:rPr>
          <w:color w:val="FFFFFF"/>
          <w:vertAlign w:val="superscript"/>
          <w:lang w:val="af-ZA"/>
        </w:rPr>
        <w:t>29</w:t>
      </w:r>
      <w:r w:rsidRPr="006265F4">
        <w:rPr>
          <w:vertAlign w:val="superscript"/>
          <w:lang w:val="af-ZA"/>
        </w:rPr>
        <w:t xml:space="preserve"> </w:t>
      </w:r>
      <w:r>
        <w:rPr>
          <w:vertAlign w:val="superscript"/>
          <w:lang w:val="af-ZA"/>
        </w:rPr>
        <w:t>17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Վ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աճառողի կողմից գնային ա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ռաջարկը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ներկայացվել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է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առանց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ԱԱՀ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ի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,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ապա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պայմանագիրը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կնքելիս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«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ներառյալ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ԱԱՀ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-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»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բառերը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հանվում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en-US" w:eastAsia="en-US"/>
        </w:rPr>
        <w:t>են</w:t>
      </w:r>
      <w:r w:rsidRPr="006265F4">
        <w:rPr>
          <w:rFonts w:ascii="GHEA Grapalat" w:hAnsi="GHEA Grapalat"/>
          <w:i/>
          <w:sz w:val="16"/>
          <w:szCs w:val="24"/>
          <w:lang w:val="af-ZA" w:eastAsia="en-US"/>
        </w:rPr>
        <w:t>:</w:t>
      </w:r>
    </w:p>
  </w:footnote>
  <w:footnote w:id="10">
    <w:p w:rsidR="008B6E07" w:rsidRPr="006265F4" w:rsidDel="007942E8" w:rsidRDefault="008B6E07" w:rsidP="00071D1C">
      <w:pPr>
        <w:pStyle w:val="af1"/>
        <w:rPr>
          <w:del w:id="15" w:author="User" w:date="2019-05-26T10:02:00Z"/>
          <w:lang w:val="hy-AM"/>
        </w:rPr>
      </w:pPr>
      <w:r w:rsidRPr="006265F4">
        <w:rPr>
          <w:color w:val="FFFFFF"/>
          <w:vertAlign w:val="superscript"/>
          <w:lang w:val="hy-AM"/>
        </w:rPr>
        <w:t>31</w:t>
      </w:r>
      <w:r w:rsidRPr="006265F4">
        <w:rPr>
          <w:vertAlign w:val="superscript"/>
          <w:lang w:val="hy-AM"/>
        </w:rPr>
        <w:t xml:space="preserve"> </w:t>
      </w:r>
      <w:r w:rsidRPr="00AF04FC">
        <w:rPr>
          <w:vertAlign w:val="superscript"/>
          <w:lang w:val="hy-AM"/>
        </w:rPr>
        <w:t>19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 նախագծից, եթե գնվելիք ապրանքը չի հանդիսանում հիմնական միջոց:Իսկ եթե գնվելիք ապրանքը հանդիսանում է հիմնական միջոց, ապա երաշխքային ժամկետը չպետք է պակաս լինի 365 օրացուցային օրից</w:t>
      </w:r>
    </w:p>
  </w:footnote>
  <w:footnote w:id="11">
    <w:p w:rsidR="008B6E07" w:rsidRPr="006265F4" w:rsidRDefault="008B6E07" w:rsidP="009123CA">
      <w:pPr>
        <w:pStyle w:val="af1"/>
        <w:jc w:val="both"/>
        <w:rPr>
          <w:rFonts w:ascii="GHEA Grapalat" w:hAnsi="GHEA Grapalat"/>
          <w:i/>
          <w:sz w:val="16"/>
          <w:szCs w:val="24"/>
          <w:lang w:val="hy-AM" w:eastAsia="en-US"/>
        </w:rPr>
      </w:pPr>
      <w:r w:rsidRPr="00AF04FC">
        <w:rPr>
          <w:vertAlign w:val="superscript"/>
          <w:lang w:val="hy-AM"/>
        </w:rPr>
        <w:t>20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 xml:space="preserve">Եթե պայմանագիրը կնքվել է «Գնումների մասին» ՀՀ օրենքի 15-րդ հոդվածի 6-րդ կետի հիման վրա, ապա տուգանքը հաշվարկվում է այն համաձայնագրի գնի նկատմամբ, որի շրջանակում արձանագրվել է ստանձնված պարտավորությունների չկատարման կամ ոչ պատշաճ կատարման հանգամանքը: </w:t>
      </w:r>
    </w:p>
    <w:p w:rsidR="008B6E07" w:rsidRPr="006265F4" w:rsidDel="007942E8" w:rsidRDefault="008B6E07" w:rsidP="009123CA">
      <w:pPr>
        <w:pStyle w:val="af1"/>
        <w:jc w:val="both"/>
        <w:rPr>
          <w:del w:id="16" w:author="User" w:date="2019-05-26T10:03:00Z"/>
          <w:lang w:val="hy-AM"/>
        </w:rPr>
      </w:pP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Եթե պայմանագիրը ներառում է մեկից ավել չափաբաժին, ապա տուգանքը հաշվարկվում է պայմանագրով այդ չափաբաժնի համար սահմանված ընդհանուր գնի նկատմամբ:</w:t>
      </w:r>
    </w:p>
  </w:footnote>
  <w:footnote w:id="12">
    <w:p w:rsidR="008B6E07" w:rsidRPr="006265F4" w:rsidDel="002877FC" w:rsidRDefault="008B6E07" w:rsidP="00071D1C">
      <w:pPr>
        <w:pStyle w:val="af1"/>
        <w:jc w:val="both"/>
        <w:rPr>
          <w:del w:id="17" w:author="User" w:date="2019-05-26T10:04:00Z"/>
          <w:lang w:val="hy-AM"/>
        </w:rPr>
      </w:pPr>
      <w:r w:rsidRPr="00AF04FC">
        <w:rPr>
          <w:vertAlign w:val="superscript"/>
          <w:lang w:val="hy-AM"/>
        </w:rPr>
        <w:t>22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գործակալության պայմանագիր կնքելու միջոցով:</w:t>
      </w:r>
    </w:p>
  </w:footnote>
  <w:footnote w:id="13">
    <w:p w:rsidR="008B6E07" w:rsidRPr="006265F4" w:rsidDel="002877FC" w:rsidRDefault="008B6E07" w:rsidP="00071D1C">
      <w:pPr>
        <w:pStyle w:val="af1"/>
        <w:jc w:val="both"/>
        <w:rPr>
          <w:del w:id="18" w:author="User" w:date="2019-05-26T10:04:00Z"/>
          <w:lang w:val="hy-AM"/>
        </w:rPr>
      </w:pPr>
      <w:r w:rsidRPr="00AF04FC">
        <w:rPr>
          <w:vertAlign w:val="superscript"/>
          <w:lang w:val="hy-AM"/>
        </w:rPr>
        <w:t>23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szCs w:val="24"/>
          <w:lang w:val="hy-AM" w:eastAsia="en-US"/>
        </w:rPr>
        <w:t>Սույն կետը հանվում է պայմանագրից, եթե պայմանագիրը չի իրականացվում համատեղ գործունեության (կոնսորցիումի) պայմանագիր կնքելու միջոցով:</w:t>
      </w:r>
    </w:p>
  </w:footnote>
  <w:footnote w:id="14">
    <w:p w:rsidR="008B6E07" w:rsidRPr="006C50D5" w:rsidRDefault="008B6E07">
      <w:pPr>
        <w:rPr>
          <w:lang w:val="hy-AM"/>
        </w:rPr>
      </w:pPr>
      <w:r w:rsidRPr="00AF04FC">
        <w:rPr>
          <w:vertAlign w:val="superscript"/>
          <w:lang w:val="hy-AM"/>
        </w:rPr>
        <w:t>24</w:t>
      </w:r>
      <w:r w:rsidRPr="006265F4">
        <w:rPr>
          <w:vertAlign w:val="superscrip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>Եթե պայմանագիրը կնքվում է "Գնումների մասին" ՀՀ օրենքի 15-րդ հոդվածի 6-րդ մասի հիման վրա և պայմանագրի գինը չի գերազանցում գնումների բազային միավորի տասնապատիկը, ապա սույն կետը խմբագրվում է` վերջինից հանելով 3-րդ նախադասությունը, իսկ 4-րդ նախադասությունը խմբագրվում է` «, իսկ տուժանքի ձևով ներկայացված որակավորման և պայմանագրի ապահովումների փոխարինման դեպքում նաև նոր ապահովումներ» բառերը փոխարինելով «և» բառով:</w:t>
      </w:r>
      <w:r w:rsidRPr="006265F4">
        <w:rPr>
          <w:rFonts w:ascii="GHEA Grapalat" w:hAnsi="GHEA Grapalat"/>
          <w:lang w:val="hy-AM"/>
        </w:rPr>
        <w:t xml:space="preserve"> </w:t>
      </w:r>
      <w:r w:rsidRPr="006265F4">
        <w:rPr>
          <w:rFonts w:ascii="GHEA Grapalat" w:hAnsi="GHEA Grapalat"/>
          <w:i/>
          <w:sz w:val="16"/>
          <w:lang w:val="hy-AM"/>
        </w:rPr>
        <w:t>Սույն կետը հանվում է պայմանագրից, եթե պայմանագիրը չի կնքվում "Գնումների մասին" ՀՀ օրենքի 15-րդ հոդվածի 6-րդ մասի հիման վրա: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A4786"/>
    <w:multiLevelType w:val="hybridMultilevel"/>
    <w:tmpl w:val="6652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7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6"/>
  </w:num>
  <w:num w:numId="4">
    <w:abstractNumId w:val="13"/>
  </w:num>
  <w:num w:numId="5">
    <w:abstractNumId w:val="19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3"/>
  </w:num>
  <w:num w:numId="13">
    <w:abstractNumId w:val="20"/>
  </w:num>
  <w:num w:numId="14">
    <w:abstractNumId w:val="9"/>
  </w:num>
  <w:num w:numId="15">
    <w:abstractNumId w:val="21"/>
  </w:num>
  <w:num w:numId="16">
    <w:abstractNumId w:val="11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4"/>
  </w:num>
  <w:num w:numId="22">
    <w:abstractNumId w:val="22"/>
  </w:num>
  <w:num w:numId="23">
    <w:abstractNumId w:val="18"/>
  </w:num>
  <w:num w:numId="24">
    <w:abstractNumId w:val="0"/>
  </w:num>
  <w:num w:numId="25">
    <w:abstractNumId w:val="10"/>
  </w:num>
  <w:num w:numId="26">
    <w:abstractNumId w:val="14"/>
  </w:num>
  <w:num w:numId="27">
    <w:abstractNumId w:val="12"/>
  </w:num>
  <w:num w:numId="2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F"/>
    <w:rsid w:val="00005D30"/>
    <w:rsid w:val="000076A1"/>
    <w:rsid w:val="0000776B"/>
    <w:rsid w:val="00012347"/>
    <w:rsid w:val="00012E2C"/>
    <w:rsid w:val="00013093"/>
    <w:rsid w:val="000132F3"/>
    <w:rsid w:val="00013C24"/>
    <w:rsid w:val="000149F3"/>
    <w:rsid w:val="00017484"/>
    <w:rsid w:val="000205A6"/>
    <w:rsid w:val="000206DA"/>
    <w:rsid w:val="00020C83"/>
    <w:rsid w:val="00021831"/>
    <w:rsid w:val="00021C2E"/>
    <w:rsid w:val="00022E84"/>
    <w:rsid w:val="00023384"/>
    <w:rsid w:val="000238FE"/>
    <w:rsid w:val="000246E6"/>
    <w:rsid w:val="000250A7"/>
    <w:rsid w:val="00025353"/>
    <w:rsid w:val="00026351"/>
    <w:rsid w:val="00026FA4"/>
    <w:rsid w:val="000275BF"/>
    <w:rsid w:val="00030D40"/>
    <w:rsid w:val="000312D9"/>
    <w:rsid w:val="000313A6"/>
    <w:rsid w:val="000330A3"/>
    <w:rsid w:val="00033946"/>
    <w:rsid w:val="00033B20"/>
    <w:rsid w:val="0003466E"/>
    <w:rsid w:val="00034CED"/>
    <w:rsid w:val="000356CC"/>
    <w:rsid w:val="00037DDE"/>
    <w:rsid w:val="0004009F"/>
    <w:rsid w:val="000408D8"/>
    <w:rsid w:val="0004387F"/>
    <w:rsid w:val="00044976"/>
    <w:rsid w:val="00046BAC"/>
    <w:rsid w:val="00051490"/>
    <w:rsid w:val="00051B7F"/>
    <w:rsid w:val="0005202C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29A"/>
    <w:rsid w:val="00056516"/>
    <w:rsid w:val="00056AB4"/>
    <w:rsid w:val="00057264"/>
    <w:rsid w:val="000604CF"/>
    <w:rsid w:val="00060FB1"/>
    <w:rsid w:val="0006220B"/>
    <w:rsid w:val="0006311D"/>
    <w:rsid w:val="00065679"/>
    <w:rsid w:val="00065C3B"/>
    <w:rsid w:val="000677B2"/>
    <w:rsid w:val="000704B9"/>
    <w:rsid w:val="00070DBB"/>
    <w:rsid w:val="00071D1C"/>
    <w:rsid w:val="000730A7"/>
    <w:rsid w:val="00073430"/>
    <w:rsid w:val="000735B0"/>
    <w:rsid w:val="00073A04"/>
    <w:rsid w:val="00073A09"/>
    <w:rsid w:val="00075997"/>
    <w:rsid w:val="00077062"/>
    <w:rsid w:val="00077B5C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755"/>
    <w:rsid w:val="000A37CE"/>
    <w:rsid w:val="000A4428"/>
    <w:rsid w:val="000A5B16"/>
    <w:rsid w:val="000A6B75"/>
    <w:rsid w:val="000A72AD"/>
    <w:rsid w:val="000A7528"/>
    <w:rsid w:val="000B033F"/>
    <w:rsid w:val="000B1088"/>
    <w:rsid w:val="000B259E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5A09"/>
    <w:rsid w:val="000C6F81"/>
    <w:rsid w:val="000D07E4"/>
    <w:rsid w:val="000D10F1"/>
    <w:rsid w:val="000D16B6"/>
    <w:rsid w:val="000D2054"/>
    <w:rsid w:val="000D2527"/>
    <w:rsid w:val="000D3188"/>
    <w:rsid w:val="000D34C8"/>
    <w:rsid w:val="000D36F5"/>
    <w:rsid w:val="000D3B6D"/>
    <w:rsid w:val="000D4471"/>
    <w:rsid w:val="000D52A5"/>
    <w:rsid w:val="000D5635"/>
    <w:rsid w:val="000D5766"/>
    <w:rsid w:val="000D590A"/>
    <w:rsid w:val="000D6A89"/>
    <w:rsid w:val="000D6C21"/>
    <w:rsid w:val="000D701E"/>
    <w:rsid w:val="000D77C1"/>
    <w:rsid w:val="000E1C31"/>
    <w:rsid w:val="000E21E6"/>
    <w:rsid w:val="000E2416"/>
    <w:rsid w:val="000E2427"/>
    <w:rsid w:val="000E267C"/>
    <w:rsid w:val="000E2D7B"/>
    <w:rsid w:val="000E308B"/>
    <w:rsid w:val="000E3900"/>
    <w:rsid w:val="000E3D1E"/>
    <w:rsid w:val="000E3F9A"/>
    <w:rsid w:val="000E426E"/>
    <w:rsid w:val="000E4C35"/>
    <w:rsid w:val="000E5257"/>
    <w:rsid w:val="000E760D"/>
    <w:rsid w:val="000E7612"/>
    <w:rsid w:val="000E79BD"/>
    <w:rsid w:val="000F008F"/>
    <w:rsid w:val="000F0419"/>
    <w:rsid w:val="000F0987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4861"/>
    <w:rsid w:val="00106365"/>
    <w:rsid w:val="00106D44"/>
    <w:rsid w:val="00106DEE"/>
    <w:rsid w:val="00106F3B"/>
    <w:rsid w:val="00110D13"/>
    <w:rsid w:val="00111F10"/>
    <w:rsid w:val="00113F0D"/>
    <w:rsid w:val="0011419A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76C9"/>
    <w:rsid w:val="00130202"/>
    <w:rsid w:val="001305C6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2496"/>
    <w:rsid w:val="00143371"/>
    <w:rsid w:val="00143BD7"/>
    <w:rsid w:val="00143E8C"/>
    <w:rsid w:val="0014472E"/>
    <w:rsid w:val="00144F73"/>
    <w:rsid w:val="001458D6"/>
    <w:rsid w:val="00145CC3"/>
    <w:rsid w:val="001475A1"/>
    <w:rsid w:val="00147CD0"/>
    <w:rsid w:val="00147F14"/>
    <w:rsid w:val="00150CBE"/>
    <w:rsid w:val="001514D1"/>
    <w:rsid w:val="001515DE"/>
    <w:rsid w:val="00151D36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835"/>
    <w:rsid w:val="00195F24"/>
    <w:rsid w:val="00196487"/>
    <w:rsid w:val="00197D76"/>
    <w:rsid w:val="001A23A6"/>
    <w:rsid w:val="001A2579"/>
    <w:rsid w:val="001A2F72"/>
    <w:rsid w:val="001A3FEC"/>
    <w:rsid w:val="001A43A4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698"/>
    <w:rsid w:val="001C015D"/>
    <w:rsid w:val="001C07C6"/>
    <w:rsid w:val="001C0849"/>
    <w:rsid w:val="001C0B2D"/>
    <w:rsid w:val="001C3D83"/>
    <w:rsid w:val="001C3F6C"/>
    <w:rsid w:val="001C41FC"/>
    <w:rsid w:val="001C76F7"/>
    <w:rsid w:val="001C7C1A"/>
    <w:rsid w:val="001D1139"/>
    <w:rsid w:val="001D1D00"/>
    <w:rsid w:val="001D1F40"/>
    <w:rsid w:val="001D2D62"/>
    <w:rsid w:val="001D5FF7"/>
    <w:rsid w:val="001D6531"/>
    <w:rsid w:val="001D7228"/>
    <w:rsid w:val="001D74FA"/>
    <w:rsid w:val="001D78C5"/>
    <w:rsid w:val="001E0216"/>
    <w:rsid w:val="001E10F5"/>
    <w:rsid w:val="001E17BA"/>
    <w:rsid w:val="001E2794"/>
    <w:rsid w:val="001E2814"/>
    <w:rsid w:val="001E55B2"/>
    <w:rsid w:val="001E5866"/>
    <w:rsid w:val="001E7733"/>
    <w:rsid w:val="001F0335"/>
    <w:rsid w:val="001F0371"/>
    <w:rsid w:val="001F1DF0"/>
    <w:rsid w:val="001F3094"/>
    <w:rsid w:val="001F3237"/>
    <w:rsid w:val="001F386B"/>
    <w:rsid w:val="001F3F4F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4B03"/>
    <w:rsid w:val="00204B66"/>
    <w:rsid w:val="00204E53"/>
    <w:rsid w:val="00205689"/>
    <w:rsid w:val="0020701A"/>
    <w:rsid w:val="00207CF7"/>
    <w:rsid w:val="002100B3"/>
    <w:rsid w:val="002101F2"/>
    <w:rsid w:val="002106E6"/>
    <w:rsid w:val="002106FC"/>
    <w:rsid w:val="0021073A"/>
    <w:rsid w:val="00210F0C"/>
    <w:rsid w:val="00211425"/>
    <w:rsid w:val="002115A9"/>
    <w:rsid w:val="002137E6"/>
    <w:rsid w:val="00213EB8"/>
    <w:rsid w:val="00217710"/>
    <w:rsid w:val="00220491"/>
    <w:rsid w:val="00220ACB"/>
    <w:rsid w:val="00220C7C"/>
    <w:rsid w:val="002218FE"/>
    <w:rsid w:val="00222819"/>
    <w:rsid w:val="002240AB"/>
    <w:rsid w:val="002250D8"/>
    <w:rsid w:val="0022515E"/>
    <w:rsid w:val="002252CD"/>
    <w:rsid w:val="00225475"/>
    <w:rsid w:val="00226412"/>
    <w:rsid w:val="002273AD"/>
    <w:rsid w:val="0022770A"/>
    <w:rsid w:val="00227C9F"/>
    <w:rsid w:val="00230B12"/>
    <w:rsid w:val="00230C8F"/>
    <w:rsid w:val="0023354E"/>
    <w:rsid w:val="0023571C"/>
    <w:rsid w:val="00236B75"/>
    <w:rsid w:val="0024027D"/>
    <w:rsid w:val="00240289"/>
    <w:rsid w:val="0024041A"/>
    <w:rsid w:val="0024186B"/>
    <w:rsid w:val="0024205E"/>
    <w:rsid w:val="00242B89"/>
    <w:rsid w:val="00244642"/>
    <w:rsid w:val="00244B38"/>
    <w:rsid w:val="00246F46"/>
    <w:rsid w:val="0025145E"/>
    <w:rsid w:val="00251E84"/>
    <w:rsid w:val="00252C9C"/>
    <w:rsid w:val="002542AE"/>
    <w:rsid w:val="00254A36"/>
    <w:rsid w:val="002559B9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88D"/>
    <w:rsid w:val="00271DF6"/>
    <w:rsid w:val="0027208C"/>
    <w:rsid w:val="002737E0"/>
    <w:rsid w:val="002738E8"/>
    <w:rsid w:val="00273A88"/>
    <w:rsid w:val="00273B4F"/>
    <w:rsid w:val="00274353"/>
    <w:rsid w:val="00274649"/>
    <w:rsid w:val="0027499F"/>
    <w:rsid w:val="00274BDF"/>
    <w:rsid w:val="00274F0E"/>
    <w:rsid w:val="002754C4"/>
    <w:rsid w:val="00276441"/>
    <w:rsid w:val="00276B03"/>
    <w:rsid w:val="00277F14"/>
    <w:rsid w:val="0028014C"/>
    <w:rsid w:val="00280E91"/>
    <w:rsid w:val="00281740"/>
    <w:rsid w:val="00281D16"/>
    <w:rsid w:val="00282605"/>
    <w:rsid w:val="00283198"/>
    <w:rsid w:val="00283E26"/>
    <w:rsid w:val="00283F0A"/>
    <w:rsid w:val="002846B1"/>
    <w:rsid w:val="00285D2B"/>
    <w:rsid w:val="00286AD3"/>
    <w:rsid w:val="0028726A"/>
    <w:rsid w:val="00287761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314"/>
    <w:rsid w:val="002B24A4"/>
    <w:rsid w:val="002B24E8"/>
    <w:rsid w:val="002B32D6"/>
    <w:rsid w:val="002B3E53"/>
    <w:rsid w:val="002B4FD9"/>
    <w:rsid w:val="002B5F87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CAA"/>
    <w:rsid w:val="002C4DBF"/>
    <w:rsid w:val="002C5EA7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282"/>
    <w:rsid w:val="00303732"/>
    <w:rsid w:val="003041A8"/>
    <w:rsid w:val="00304436"/>
    <w:rsid w:val="00304750"/>
    <w:rsid w:val="00304D64"/>
    <w:rsid w:val="003053EF"/>
    <w:rsid w:val="00305929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B33"/>
    <w:rsid w:val="00324445"/>
    <w:rsid w:val="00325546"/>
    <w:rsid w:val="00325647"/>
    <w:rsid w:val="003257F0"/>
    <w:rsid w:val="003259C5"/>
    <w:rsid w:val="00325CC0"/>
    <w:rsid w:val="00326507"/>
    <w:rsid w:val="00327433"/>
    <w:rsid w:val="00327436"/>
    <w:rsid w:val="003275D4"/>
    <w:rsid w:val="00327C61"/>
    <w:rsid w:val="00332EE7"/>
    <w:rsid w:val="00333314"/>
    <w:rsid w:val="00334564"/>
    <w:rsid w:val="00334B2F"/>
    <w:rsid w:val="0033571F"/>
    <w:rsid w:val="00335C2A"/>
    <w:rsid w:val="00336F9A"/>
    <w:rsid w:val="00340083"/>
    <w:rsid w:val="003414F9"/>
    <w:rsid w:val="00341A74"/>
    <w:rsid w:val="00341D7A"/>
    <w:rsid w:val="00341ED4"/>
    <w:rsid w:val="003427DF"/>
    <w:rsid w:val="003436A5"/>
    <w:rsid w:val="00344849"/>
    <w:rsid w:val="00345909"/>
    <w:rsid w:val="003468B8"/>
    <w:rsid w:val="00347499"/>
    <w:rsid w:val="0034769E"/>
    <w:rsid w:val="0034777A"/>
    <w:rsid w:val="00350018"/>
    <w:rsid w:val="003500D1"/>
    <w:rsid w:val="00350C85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D5B"/>
    <w:rsid w:val="00380721"/>
    <w:rsid w:val="00381658"/>
    <w:rsid w:val="0038317B"/>
    <w:rsid w:val="00383BC3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338D"/>
    <w:rsid w:val="003946B4"/>
    <w:rsid w:val="003949A5"/>
    <w:rsid w:val="00395D6D"/>
    <w:rsid w:val="0039646A"/>
    <w:rsid w:val="00396D60"/>
    <w:rsid w:val="003972CC"/>
    <w:rsid w:val="00397730"/>
    <w:rsid w:val="00397DC0"/>
    <w:rsid w:val="003A0A31"/>
    <w:rsid w:val="003A145D"/>
    <w:rsid w:val="003A2BE0"/>
    <w:rsid w:val="003A377C"/>
    <w:rsid w:val="003A5049"/>
    <w:rsid w:val="003A5533"/>
    <w:rsid w:val="003A57F0"/>
    <w:rsid w:val="003A59B8"/>
    <w:rsid w:val="003A62A4"/>
    <w:rsid w:val="003A645E"/>
    <w:rsid w:val="003A7A32"/>
    <w:rsid w:val="003A7FC7"/>
    <w:rsid w:val="003B0939"/>
    <w:rsid w:val="003B0D6E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C7446"/>
    <w:rsid w:val="003D0075"/>
    <w:rsid w:val="003D0940"/>
    <w:rsid w:val="003D14E9"/>
    <w:rsid w:val="003D1CF4"/>
    <w:rsid w:val="003D1FE3"/>
    <w:rsid w:val="003D39F7"/>
    <w:rsid w:val="003D4374"/>
    <w:rsid w:val="003D56A5"/>
    <w:rsid w:val="003D5DAB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5158"/>
    <w:rsid w:val="004055C1"/>
    <w:rsid w:val="00405996"/>
    <w:rsid w:val="004064ED"/>
    <w:rsid w:val="004068F5"/>
    <w:rsid w:val="00406C77"/>
    <w:rsid w:val="004072C8"/>
    <w:rsid w:val="0040761D"/>
    <w:rsid w:val="0040799E"/>
    <w:rsid w:val="00407CC7"/>
    <w:rsid w:val="00407F37"/>
    <w:rsid w:val="004107A0"/>
    <w:rsid w:val="00410B68"/>
    <w:rsid w:val="00410FAF"/>
    <w:rsid w:val="004110AC"/>
    <w:rsid w:val="00411D9D"/>
    <w:rsid w:val="004134BB"/>
    <w:rsid w:val="00413A8A"/>
    <w:rsid w:val="00416F1E"/>
    <w:rsid w:val="00417553"/>
    <w:rsid w:val="004175B6"/>
    <w:rsid w:val="0042084B"/>
    <w:rsid w:val="00423E92"/>
    <w:rsid w:val="00427EAA"/>
    <w:rsid w:val="00427FD1"/>
    <w:rsid w:val="004306D6"/>
    <w:rsid w:val="004313D4"/>
    <w:rsid w:val="00431998"/>
    <w:rsid w:val="00431F65"/>
    <w:rsid w:val="004320F2"/>
    <w:rsid w:val="00433F39"/>
    <w:rsid w:val="004348F9"/>
    <w:rsid w:val="004349A1"/>
    <w:rsid w:val="00434C77"/>
    <w:rsid w:val="00434D1C"/>
    <w:rsid w:val="0043558D"/>
    <w:rsid w:val="004361D6"/>
    <w:rsid w:val="0043641B"/>
    <w:rsid w:val="00436DF8"/>
    <w:rsid w:val="00436F47"/>
    <w:rsid w:val="00437CDB"/>
    <w:rsid w:val="00440390"/>
    <w:rsid w:val="00441C20"/>
    <w:rsid w:val="00441CC1"/>
    <w:rsid w:val="00441D04"/>
    <w:rsid w:val="00442C9D"/>
    <w:rsid w:val="00443208"/>
    <w:rsid w:val="00443B7A"/>
    <w:rsid w:val="00444069"/>
    <w:rsid w:val="004454D8"/>
    <w:rsid w:val="0044556F"/>
    <w:rsid w:val="004460B1"/>
    <w:rsid w:val="0044660E"/>
    <w:rsid w:val="00447808"/>
    <w:rsid w:val="00447FFD"/>
    <w:rsid w:val="004504F0"/>
    <w:rsid w:val="00452896"/>
    <w:rsid w:val="00454D73"/>
    <w:rsid w:val="0045525D"/>
    <w:rsid w:val="004553DE"/>
    <w:rsid w:val="00455EC9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619C"/>
    <w:rsid w:val="00476579"/>
    <w:rsid w:val="00476596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6E18"/>
    <w:rsid w:val="004974D8"/>
    <w:rsid w:val="004A08CB"/>
    <w:rsid w:val="004A1734"/>
    <w:rsid w:val="004A1C5D"/>
    <w:rsid w:val="004A3051"/>
    <w:rsid w:val="004A712A"/>
    <w:rsid w:val="004A7722"/>
    <w:rsid w:val="004B123A"/>
    <w:rsid w:val="004B2363"/>
    <w:rsid w:val="004B28E1"/>
    <w:rsid w:val="004B2DE7"/>
    <w:rsid w:val="004B2F56"/>
    <w:rsid w:val="004B383E"/>
    <w:rsid w:val="004B4580"/>
    <w:rsid w:val="004B5522"/>
    <w:rsid w:val="004B61C2"/>
    <w:rsid w:val="004B6D52"/>
    <w:rsid w:val="004B7B69"/>
    <w:rsid w:val="004B7C30"/>
    <w:rsid w:val="004B7C9F"/>
    <w:rsid w:val="004C090C"/>
    <w:rsid w:val="004C17D2"/>
    <w:rsid w:val="004C1D9B"/>
    <w:rsid w:val="004C217A"/>
    <w:rsid w:val="004C3803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288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7C7"/>
    <w:rsid w:val="00516DDC"/>
    <w:rsid w:val="005170F3"/>
    <w:rsid w:val="005209B0"/>
    <w:rsid w:val="00520BDB"/>
    <w:rsid w:val="005215E3"/>
    <w:rsid w:val="005216EB"/>
    <w:rsid w:val="005230A8"/>
    <w:rsid w:val="00523563"/>
    <w:rsid w:val="005236FD"/>
    <w:rsid w:val="00523748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22AF"/>
    <w:rsid w:val="00542491"/>
    <w:rsid w:val="00543250"/>
    <w:rsid w:val="00543262"/>
    <w:rsid w:val="00544728"/>
    <w:rsid w:val="0054575E"/>
    <w:rsid w:val="005457B4"/>
    <w:rsid w:val="00545F4E"/>
    <w:rsid w:val="0054752B"/>
    <w:rsid w:val="00551E52"/>
    <w:rsid w:val="005525A4"/>
    <w:rsid w:val="00552D6E"/>
    <w:rsid w:val="00553DFD"/>
    <w:rsid w:val="00556113"/>
    <w:rsid w:val="0055623A"/>
    <w:rsid w:val="005562ED"/>
    <w:rsid w:val="005563D9"/>
    <w:rsid w:val="00557E3D"/>
    <w:rsid w:val="00560961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39AB"/>
    <w:rsid w:val="005754F7"/>
    <w:rsid w:val="00575C75"/>
    <w:rsid w:val="00577582"/>
    <w:rsid w:val="0057790D"/>
    <w:rsid w:val="00581057"/>
    <w:rsid w:val="005812BE"/>
    <w:rsid w:val="00581DC3"/>
    <w:rsid w:val="0058298C"/>
    <w:rsid w:val="00582FEB"/>
    <w:rsid w:val="00583092"/>
    <w:rsid w:val="00583117"/>
    <w:rsid w:val="00584050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6C2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910"/>
    <w:rsid w:val="005E6380"/>
    <w:rsid w:val="005E6606"/>
    <w:rsid w:val="005E6D42"/>
    <w:rsid w:val="005F1793"/>
    <w:rsid w:val="005F1B96"/>
    <w:rsid w:val="005F1DBB"/>
    <w:rsid w:val="005F1F95"/>
    <w:rsid w:val="005F35FC"/>
    <w:rsid w:val="005F425D"/>
    <w:rsid w:val="005F53F2"/>
    <w:rsid w:val="005F7C1D"/>
    <w:rsid w:val="00600DD3"/>
    <w:rsid w:val="00603D3C"/>
    <w:rsid w:val="0060505A"/>
    <w:rsid w:val="0060526C"/>
    <w:rsid w:val="00606328"/>
    <w:rsid w:val="0060652B"/>
    <w:rsid w:val="00606B84"/>
    <w:rsid w:val="0060715C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65F4"/>
    <w:rsid w:val="00627101"/>
    <w:rsid w:val="0062728A"/>
    <w:rsid w:val="00627E00"/>
    <w:rsid w:val="00630BF1"/>
    <w:rsid w:val="00630CC3"/>
    <w:rsid w:val="0063101C"/>
    <w:rsid w:val="00631429"/>
    <w:rsid w:val="00631658"/>
    <w:rsid w:val="00631744"/>
    <w:rsid w:val="00633389"/>
    <w:rsid w:val="00633E1E"/>
    <w:rsid w:val="00634DC9"/>
    <w:rsid w:val="00635D52"/>
    <w:rsid w:val="00637DAB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219"/>
    <w:rsid w:val="00654ADD"/>
    <w:rsid w:val="00654D3D"/>
    <w:rsid w:val="00655E71"/>
    <w:rsid w:val="00655EBD"/>
    <w:rsid w:val="006568C9"/>
    <w:rsid w:val="00657201"/>
    <w:rsid w:val="00657F32"/>
    <w:rsid w:val="006607D5"/>
    <w:rsid w:val="006608AD"/>
    <w:rsid w:val="006618DE"/>
    <w:rsid w:val="00662165"/>
    <w:rsid w:val="00662623"/>
    <w:rsid w:val="0066349B"/>
    <w:rsid w:val="006657A3"/>
    <w:rsid w:val="006657EE"/>
    <w:rsid w:val="00667A56"/>
    <w:rsid w:val="0067102D"/>
    <w:rsid w:val="00671A82"/>
    <w:rsid w:val="0067229B"/>
    <w:rsid w:val="0067579A"/>
    <w:rsid w:val="00676178"/>
    <w:rsid w:val="00677658"/>
    <w:rsid w:val="00677C72"/>
    <w:rsid w:val="006818C6"/>
    <w:rsid w:val="006818F0"/>
    <w:rsid w:val="00685962"/>
    <w:rsid w:val="00685A30"/>
    <w:rsid w:val="00685C48"/>
    <w:rsid w:val="00691009"/>
    <w:rsid w:val="006912BB"/>
    <w:rsid w:val="00692C09"/>
    <w:rsid w:val="00692FA3"/>
    <w:rsid w:val="00693C4E"/>
    <w:rsid w:val="006953B6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6D19"/>
    <w:rsid w:val="006B0116"/>
    <w:rsid w:val="006B0566"/>
    <w:rsid w:val="006B2824"/>
    <w:rsid w:val="006B2F02"/>
    <w:rsid w:val="006B3E66"/>
    <w:rsid w:val="006B4238"/>
    <w:rsid w:val="006B5588"/>
    <w:rsid w:val="006B572D"/>
    <w:rsid w:val="006B5849"/>
    <w:rsid w:val="006B6951"/>
    <w:rsid w:val="006B739E"/>
    <w:rsid w:val="006B78C9"/>
    <w:rsid w:val="006B7A24"/>
    <w:rsid w:val="006C08B6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50D5"/>
    <w:rsid w:val="006C679A"/>
    <w:rsid w:val="006C778B"/>
    <w:rsid w:val="006C7B6E"/>
    <w:rsid w:val="006C7FE2"/>
    <w:rsid w:val="006D0B02"/>
    <w:rsid w:val="006D0D6F"/>
    <w:rsid w:val="006D1826"/>
    <w:rsid w:val="006D1BA0"/>
    <w:rsid w:val="006D3D3F"/>
    <w:rsid w:val="006D4E1D"/>
    <w:rsid w:val="006D5516"/>
    <w:rsid w:val="006D5E0B"/>
    <w:rsid w:val="006D6150"/>
    <w:rsid w:val="006E0F22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3244"/>
    <w:rsid w:val="00714C96"/>
    <w:rsid w:val="007154FC"/>
    <w:rsid w:val="0071687B"/>
    <w:rsid w:val="0071689A"/>
    <w:rsid w:val="00716F47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A3A"/>
    <w:rsid w:val="00731BD1"/>
    <w:rsid w:val="00731D26"/>
    <w:rsid w:val="00735365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5C8A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4B18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11AE"/>
    <w:rsid w:val="007813EB"/>
    <w:rsid w:val="00781688"/>
    <w:rsid w:val="007829BF"/>
    <w:rsid w:val="00782D3C"/>
    <w:rsid w:val="0078387F"/>
    <w:rsid w:val="007839E7"/>
    <w:rsid w:val="00784B86"/>
    <w:rsid w:val="00784CB7"/>
    <w:rsid w:val="007862B1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97CBA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AEE"/>
    <w:rsid w:val="007E46FE"/>
    <w:rsid w:val="007E4E0E"/>
    <w:rsid w:val="007E6333"/>
    <w:rsid w:val="007E6804"/>
    <w:rsid w:val="007E6E01"/>
    <w:rsid w:val="007F12DE"/>
    <w:rsid w:val="007F1314"/>
    <w:rsid w:val="007F1F51"/>
    <w:rsid w:val="007F281F"/>
    <w:rsid w:val="007F3495"/>
    <w:rsid w:val="007F503F"/>
    <w:rsid w:val="007F5A5F"/>
    <w:rsid w:val="007F6722"/>
    <w:rsid w:val="008013DA"/>
    <w:rsid w:val="00803B67"/>
    <w:rsid w:val="0080437A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386C"/>
    <w:rsid w:val="00866029"/>
    <w:rsid w:val="008676A6"/>
    <w:rsid w:val="00867987"/>
    <w:rsid w:val="008702CB"/>
    <w:rsid w:val="0087155D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823"/>
    <w:rsid w:val="00881C05"/>
    <w:rsid w:val="00881C22"/>
    <w:rsid w:val="0088384C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384E"/>
    <w:rsid w:val="00896212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11D"/>
    <w:rsid w:val="008A56AD"/>
    <w:rsid w:val="008A5CEA"/>
    <w:rsid w:val="008A73D0"/>
    <w:rsid w:val="008A7905"/>
    <w:rsid w:val="008B12AF"/>
    <w:rsid w:val="008B1605"/>
    <w:rsid w:val="008B1B4F"/>
    <w:rsid w:val="008B4DB1"/>
    <w:rsid w:val="008B4FDA"/>
    <w:rsid w:val="008B62C8"/>
    <w:rsid w:val="008B6E07"/>
    <w:rsid w:val="008B73CD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6BA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48C8"/>
    <w:rsid w:val="008E5B7C"/>
    <w:rsid w:val="008E5C09"/>
    <w:rsid w:val="008E60B3"/>
    <w:rsid w:val="008F2365"/>
    <w:rsid w:val="008F2B76"/>
    <w:rsid w:val="008F527F"/>
    <w:rsid w:val="008F6B74"/>
    <w:rsid w:val="00900103"/>
    <w:rsid w:val="00902BB9"/>
    <w:rsid w:val="00902D0C"/>
    <w:rsid w:val="00903898"/>
    <w:rsid w:val="00903BDB"/>
    <w:rsid w:val="0090481C"/>
    <w:rsid w:val="00904926"/>
    <w:rsid w:val="0090510C"/>
    <w:rsid w:val="00905984"/>
    <w:rsid w:val="00905F57"/>
    <w:rsid w:val="00906104"/>
    <w:rsid w:val="00906204"/>
    <w:rsid w:val="00906D65"/>
    <w:rsid w:val="00907972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2306"/>
    <w:rsid w:val="009229DF"/>
    <w:rsid w:val="009247B8"/>
    <w:rsid w:val="00926875"/>
    <w:rsid w:val="00931A1F"/>
    <w:rsid w:val="009334DB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40C2A"/>
    <w:rsid w:val="00941136"/>
    <w:rsid w:val="009414B2"/>
    <w:rsid w:val="00941728"/>
    <w:rsid w:val="00941924"/>
    <w:rsid w:val="00945364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E87"/>
    <w:rsid w:val="00956D11"/>
    <w:rsid w:val="00960802"/>
    <w:rsid w:val="00961895"/>
    <w:rsid w:val="00962585"/>
    <w:rsid w:val="00962644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67E1"/>
    <w:rsid w:val="009771B9"/>
    <w:rsid w:val="009775DB"/>
    <w:rsid w:val="009813C4"/>
    <w:rsid w:val="00981540"/>
    <w:rsid w:val="0098244A"/>
    <w:rsid w:val="0098325C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4C2"/>
    <w:rsid w:val="00996C19"/>
    <w:rsid w:val="00997050"/>
    <w:rsid w:val="00997686"/>
    <w:rsid w:val="009A05AC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6103"/>
    <w:rsid w:val="009C7DD3"/>
    <w:rsid w:val="009D03A4"/>
    <w:rsid w:val="009D158E"/>
    <w:rsid w:val="009D2415"/>
    <w:rsid w:val="009D2800"/>
    <w:rsid w:val="009D352B"/>
    <w:rsid w:val="009D3747"/>
    <w:rsid w:val="009D47AF"/>
    <w:rsid w:val="009D64FE"/>
    <w:rsid w:val="009D6D1A"/>
    <w:rsid w:val="009D78BC"/>
    <w:rsid w:val="009E1525"/>
    <w:rsid w:val="009E19C7"/>
    <w:rsid w:val="009E1F92"/>
    <w:rsid w:val="009E2620"/>
    <w:rsid w:val="009E27FC"/>
    <w:rsid w:val="009E35C5"/>
    <w:rsid w:val="009E38B9"/>
    <w:rsid w:val="009E3D79"/>
    <w:rsid w:val="009E45F3"/>
    <w:rsid w:val="009E4A0F"/>
    <w:rsid w:val="009E7100"/>
    <w:rsid w:val="009F0660"/>
    <w:rsid w:val="009F06BA"/>
    <w:rsid w:val="009F18D0"/>
    <w:rsid w:val="009F1FF7"/>
    <w:rsid w:val="009F330C"/>
    <w:rsid w:val="009F337A"/>
    <w:rsid w:val="009F4429"/>
    <w:rsid w:val="009F4638"/>
    <w:rsid w:val="009F5D9B"/>
    <w:rsid w:val="009F64A7"/>
    <w:rsid w:val="009F7683"/>
    <w:rsid w:val="009F7C54"/>
    <w:rsid w:val="009F7D78"/>
    <w:rsid w:val="00A00A39"/>
    <w:rsid w:val="00A00BCA"/>
    <w:rsid w:val="00A00E74"/>
    <w:rsid w:val="00A0285A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1DB"/>
    <w:rsid w:val="00A222D7"/>
    <w:rsid w:val="00A22548"/>
    <w:rsid w:val="00A22EB5"/>
    <w:rsid w:val="00A232D9"/>
    <w:rsid w:val="00A24827"/>
    <w:rsid w:val="00A249DB"/>
    <w:rsid w:val="00A24F80"/>
    <w:rsid w:val="00A27FAF"/>
    <w:rsid w:val="00A3062D"/>
    <w:rsid w:val="00A30B3F"/>
    <w:rsid w:val="00A31A12"/>
    <w:rsid w:val="00A31F51"/>
    <w:rsid w:val="00A3284C"/>
    <w:rsid w:val="00A34587"/>
    <w:rsid w:val="00A37070"/>
    <w:rsid w:val="00A40446"/>
    <w:rsid w:val="00A408CE"/>
    <w:rsid w:val="00A42216"/>
    <w:rsid w:val="00A42D1F"/>
    <w:rsid w:val="00A42E71"/>
    <w:rsid w:val="00A43166"/>
    <w:rsid w:val="00A4360B"/>
    <w:rsid w:val="00A43854"/>
    <w:rsid w:val="00A4426D"/>
    <w:rsid w:val="00A45662"/>
    <w:rsid w:val="00A45946"/>
    <w:rsid w:val="00A45D0A"/>
    <w:rsid w:val="00A4729F"/>
    <w:rsid w:val="00A5050E"/>
    <w:rsid w:val="00A510C9"/>
    <w:rsid w:val="00A51B73"/>
    <w:rsid w:val="00A51D7C"/>
    <w:rsid w:val="00A52061"/>
    <w:rsid w:val="00A524AC"/>
    <w:rsid w:val="00A530B3"/>
    <w:rsid w:val="00A5473D"/>
    <w:rsid w:val="00A5501E"/>
    <w:rsid w:val="00A5512C"/>
    <w:rsid w:val="00A558B9"/>
    <w:rsid w:val="00A55E59"/>
    <w:rsid w:val="00A55FEE"/>
    <w:rsid w:val="00A572D8"/>
    <w:rsid w:val="00A61746"/>
    <w:rsid w:val="00A619F2"/>
    <w:rsid w:val="00A63118"/>
    <w:rsid w:val="00A63445"/>
    <w:rsid w:val="00A63EB8"/>
    <w:rsid w:val="00A64093"/>
    <w:rsid w:val="00A64339"/>
    <w:rsid w:val="00A65307"/>
    <w:rsid w:val="00A65C38"/>
    <w:rsid w:val="00A660E4"/>
    <w:rsid w:val="00A66431"/>
    <w:rsid w:val="00A6756D"/>
    <w:rsid w:val="00A67EAC"/>
    <w:rsid w:val="00A70355"/>
    <w:rsid w:val="00A706CF"/>
    <w:rsid w:val="00A7178B"/>
    <w:rsid w:val="00A71BBC"/>
    <w:rsid w:val="00A722B2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620"/>
    <w:rsid w:val="00A81DD5"/>
    <w:rsid w:val="00A8328A"/>
    <w:rsid w:val="00A85E5D"/>
    <w:rsid w:val="00A86727"/>
    <w:rsid w:val="00A87140"/>
    <w:rsid w:val="00A905A7"/>
    <w:rsid w:val="00A9072D"/>
    <w:rsid w:val="00A921FF"/>
    <w:rsid w:val="00A93710"/>
    <w:rsid w:val="00A95C09"/>
    <w:rsid w:val="00A96293"/>
    <w:rsid w:val="00A96817"/>
    <w:rsid w:val="00A97283"/>
    <w:rsid w:val="00AA0AD8"/>
    <w:rsid w:val="00AA0F00"/>
    <w:rsid w:val="00AA13E4"/>
    <w:rsid w:val="00AA1568"/>
    <w:rsid w:val="00AA1BBF"/>
    <w:rsid w:val="00AA4636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5AF2"/>
    <w:rsid w:val="00AB5D5B"/>
    <w:rsid w:val="00AB5E50"/>
    <w:rsid w:val="00AB64C0"/>
    <w:rsid w:val="00AB77E2"/>
    <w:rsid w:val="00AB7D2E"/>
    <w:rsid w:val="00AC082E"/>
    <w:rsid w:val="00AC2AFF"/>
    <w:rsid w:val="00AC3F2F"/>
    <w:rsid w:val="00AC45C7"/>
    <w:rsid w:val="00AC4EAF"/>
    <w:rsid w:val="00AC5807"/>
    <w:rsid w:val="00AC743C"/>
    <w:rsid w:val="00AC7A2E"/>
    <w:rsid w:val="00AD0AB3"/>
    <w:rsid w:val="00AD0BEB"/>
    <w:rsid w:val="00AD19C7"/>
    <w:rsid w:val="00AD1BFE"/>
    <w:rsid w:val="00AD305B"/>
    <w:rsid w:val="00AD34C9"/>
    <w:rsid w:val="00AD522C"/>
    <w:rsid w:val="00AD6D6A"/>
    <w:rsid w:val="00AD7B20"/>
    <w:rsid w:val="00AE049F"/>
    <w:rsid w:val="00AE1606"/>
    <w:rsid w:val="00AE210D"/>
    <w:rsid w:val="00AE224E"/>
    <w:rsid w:val="00AE26C8"/>
    <w:rsid w:val="00AE2768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3A7"/>
    <w:rsid w:val="00AF023B"/>
    <w:rsid w:val="00AF04FC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4CEE"/>
    <w:rsid w:val="00B1537B"/>
    <w:rsid w:val="00B15AD9"/>
    <w:rsid w:val="00B1695D"/>
    <w:rsid w:val="00B169A3"/>
    <w:rsid w:val="00B16E83"/>
    <w:rsid w:val="00B176AF"/>
    <w:rsid w:val="00B2066D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6E56"/>
    <w:rsid w:val="00B37250"/>
    <w:rsid w:val="00B40121"/>
    <w:rsid w:val="00B40233"/>
    <w:rsid w:val="00B413A8"/>
    <w:rsid w:val="00B425F0"/>
    <w:rsid w:val="00B4364F"/>
    <w:rsid w:val="00B448E6"/>
    <w:rsid w:val="00B44A67"/>
    <w:rsid w:val="00B44DC4"/>
    <w:rsid w:val="00B46279"/>
    <w:rsid w:val="00B46AA0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53D8"/>
    <w:rsid w:val="00B5713B"/>
    <w:rsid w:val="00B57948"/>
    <w:rsid w:val="00B57B59"/>
    <w:rsid w:val="00B57D12"/>
    <w:rsid w:val="00B61677"/>
    <w:rsid w:val="00B62020"/>
    <w:rsid w:val="00B62122"/>
    <w:rsid w:val="00B62D06"/>
    <w:rsid w:val="00B62DDA"/>
    <w:rsid w:val="00B63078"/>
    <w:rsid w:val="00B64118"/>
    <w:rsid w:val="00B64BF8"/>
    <w:rsid w:val="00B666C2"/>
    <w:rsid w:val="00B66C0B"/>
    <w:rsid w:val="00B67CCD"/>
    <w:rsid w:val="00B71D73"/>
    <w:rsid w:val="00B73AB8"/>
    <w:rsid w:val="00B73DE0"/>
    <w:rsid w:val="00B744F6"/>
    <w:rsid w:val="00B75687"/>
    <w:rsid w:val="00B7771E"/>
    <w:rsid w:val="00B81AD3"/>
    <w:rsid w:val="00B834EF"/>
    <w:rsid w:val="00B83C84"/>
    <w:rsid w:val="00B84F37"/>
    <w:rsid w:val="00B853BF"/>
    <w:rsid w:val="00B8636F"/>
    <w:rsid w:val="00B86BCB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1629"/>
    <w:rsid w:val="00BA3554"/>
    <w:rsid w:val="00BA632C"/>
    <w:rsid w:val="00BB0E56"/>
    <w:rsid w:val="00BB1A5D"/>
    <w:rsid w:val="00BB1C9B"/>
    <w:rsid w:val="00BB3575"/>
    <w:rsid w:val="00BB489C"/>
    <w:rsid w:val="00BB4ADD"/>
    <w:rsid w:val="00BB500A"/>
    <w:rsid w:val="00BB52F9"/>
    <w:rsid w:val="00BB5B35"/>
    <w:rsid w:val="00BB5B81"/>
    <w:rsid w:val="00BB5F0B"/>
    <w:rsid w:val="00BB682B"/>
    <w:rsid w:val="00BB6EAD"/>
    <w:rsid w:val="00BB771A"/>
    <w:rsid w:val="00BC0BAC"/>
    <w:rsid w:val="00BC1555"/>
    <w:rsid w:val="00BC1804"/>
    <w:rsid w:val="00BC2255"/>
    <w:rsid w:val="00BC256B"/>
    <w:rsid w:val="00BC354F"/>
    <w:rsid w:val="00BC3E66"/>
    <w:rsid w:val="00BC4594"/>
    <w:rsid w:val="00BC5FEE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572E"/>
    <w:rsid w:val="00BD5F94"/>
    <w:rsid w:val="00BD6BF7"/>
    <w:rsid w:val="00BD72E6"/>
    <w:rsid w:val="00BE01AE"/>
    <w:rsid w:val="00BE037D"/>
    <w:rsid w:val="00BE3F61"/>
    <w:rsid w:val="00BE439E"/>
    <w:rsid w:val="00BE45B6"/>
    <w:rsid w:val="00BE4D53"/>
    <w:rsid w:val="00BE54A9"/>
    <w:rsid w:val="00BE557F"/>
    <w:rsid w:val="00BE6363"/>
    <w:rsid w:val="00BE6F5D"/>
    <w:rsid w:val="00BE7276"/>
    <w:rsid w:val="00BE7FE1"/>
    <w:rsid w:val="00BF0913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4D3"/>
    <w:rsid w:val="00C029B6"/>
    <w:rsid w:val="00C03431"/>
    <w:rsid w:val="00C03728"/>
    <w:rsid w:val="00C0413D"/>
    <w:rsid w:val="00C0447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BB9"/>
    <w:rsid w:val="00C23D48"/>
    <w:rsid w:val="00C23F1D"/>
    <w:rsid w:val="00C24256"/>
    <w:rsid w:val="00C26B4D"/>
    <w:rsid w:val="00C26CF7"/>
    <w:rsid w:val="00C27455"/>
    <w:rsid w:val="00C3130B"/>
    <w:rsid w:val="00C31373"/>
    <w:rsid w:val="00C324F0"/>
    <w:rsid w:val="00C34414"/>
    <w:rsid w:val="00C346B2"/>
    <w:rsid w:val="00C3484C"/>
    <w:rsid w:val="00C35169"/>
    <w:rsid w:val="00C358EA"/>
    <w:rsid w:val="00C35D56"/>
    <w:rsid w:val="00C364E8"/>
    <w:rsid w:val="00C3797F"/>
    <w:rsid w:val="00C4095B"/>
    <w:rsid w:val="00C43213"/>
    <w:rsid w:val="00C4327F"/>
    <w:rsid w:val="00C43524"/>
    <w:rsid w:val="00C435DD"/>
    <w:rsid w:val="00C4487D"/>
    <w:rsid w:val="00C45620"/>
    <w:rsid w:val="00C464BA"/>
    <w:rsid w:val="00C473EF"/>
    <w:rsid w:val="00C47611"/>
    <w:rsid w:val="00C4795F"/>
    <w:rsid w:val="00C47D72"/>
    <w:rsid w:val="00C50D71"/>
    <w:rsid w:val="00C51512"/>
    <w:rsid w:val="00C527F9"/>
    <w:rsid w:val="00C53926"/>
    <w:rsid w:val="00C53D1C"/>
    <w:rsid w:val="00C54CEE"/>
    <w:rsid w:val="00C56BBA"/>
    <w:rsid w:val="00C57D7E"/>
    <w:rsid w:val="00C602B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4F7B"/>
    <w:rsid w:val="00C66474"/>
    <w:rsid w:val="00C66A65"/>
    <w:rsid w:val="00C67E80"/>
    <w:rsid w:val="00C700FE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419"/>
    <w:rsid w:val="00C84D2D"/>
    <w:rsid w:val="00C85FFA"/>
    <w:rsid w:val="00C864DC"/>
    <w:rsid w:val="00C91F69"/>
    <w:rsid w:val="00C92051"/>
    <w:rsid w:val="00C95B0F"/>
    <w:rsid w:val="00C978AF"/>
    <w:rsid w:val="00CA0015"/>
    <w:rsid w:val="00CA169D"/>
    <w:rsid w:val="00CA1747"/>
    <w:rsid w:val="00CA1C11"/>
    <w:rsid w:val="00CA2207"/>
    <w:rsid w:val="00CA2D70"/>
    <w:rsid w:val="00CA30F7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C001A"/>
    <w:rsid w:val="00CC0A8D"/>
    <w:rsid w:val="00CC16CF"/>
    <w:rsid w:val="00CC32EA"/>
    <w:rsid w:val="00CC3419"/>
    <w:rsid w:val="00CC3A77"/>
    <w:rsid w:val="00CC43F3"/>
    <w:rsid w:val="00CC49B7"/>
    <w:rsid w:val="00CC4F8A"/>
    <w:rsid w:val="00CC518E"/>
    <w:rsid w:val="00CC73F0"/>
    <w:rsid w:val="00CC7693"/>
    <w:rsid w:val="00CD043A"/>
    <w:rsid w:val="00CD1E70"/>
    <w:rsid w:val="00CD3548"/>
    <w:rsid w:val="00CD4190"/>
    <w:rsid w:val="00CD435C"/>
    <w:rsid w:val="00CD43C8"/>
    <w:rsid w:val="00CD4898"/>
    <w:rsid w:val="00CE0D95"/>
    <w:rsid w:val="00CE0DE7"/>
    <w:rsid w:val="00CE2264"/>
    <w:rsid w:val="00CE3A99"/>
    <w:rsid w:val="00CE4D1D"/>
    <w:rsid w:val="00CE7B83"/>
    <w:rsid w:val="00CE7BF1"/>
    <w:rsid w:val="00CF0D0D"/>
    <w:rsid w:val="00CF12EE"/>
    <w:rsid w:val="00CF1653"/>
    <w:rsid w:val="00CF1742"/>
    <w:rsid w:val="00CF2191"/>
    <w:rsid w:val="00CF2304"/>
    <w:rsid w:val="00CF30C0"/>
    <w:rsid w:val="00CF34D0"/>
    <w:rsid w:val="00CF3B8F"/>
    <w:rsid w:val="00CF6DDF"/>
    <w:rsid w:val="00CF7D84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CA2"/>
    <w:rsid w:val="00D03E7C"/>
    <w:rsid w:val="00D048EE"/>
    <w:rsid w:val="00D04B17"/>
    <w:rsid w:val="00D05A4D"/>
    <w:rsid w:val="00D05F06"/>
    <w:rsid w:val="00D104E6"/>
    <w:rsid w:val="00D10B0C"/>
    <w:rsid w:val="00D11611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411B6"/>
    <w:rsid w:val="00D433D6"/>
    <w:rsid w:val="00D43BB2"/>
    <w:rsid w:val="00D4557B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2CC7"/>
    <w:rsid w:val="00D52D0B"/>
    <w:rsid w:val="00D531C7"/>
    <w:rsid w:val="00D5440E"/>
    <w:rsid w:val="00D54E6F"/>
    <w:rsid w:val="00D5541F"/>
    <w:rsid w:val="00D562B1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33D8"/>
    <w:rsid w:val="00D65BF2"/>
    <w:rsid w:val="00D65E4E"/>
    <w:rsid w:val="00D65EBA"/>
    <w:rsid w:val="00D66DC7"/>
    <w:rsid w:val="00D71259"/>
    <w:rsid w:val="00D729D4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650F"/>
    <w:rsid w:val="00D970D2"/>
    <w:rsid w:val="00D976EB"/>
    <w:rsid w:val="00DA0240"/>
    <w:rsid w:val="00DA0948"/>
    <w:rsid w:val="00DA0A4E"/>
    <w:rsid w:val="00DA0F94"/>
    <w:rsid w:val="00DA0FDD"/>
    <w:rsid w:val="00DA10C9"/>
    <w:rsid w:val="00DA1AF1"/>
    <w:rsid w:val="00DA2289"/>
    <w:rsid w:val="00DA41B1"/>
    <w:rsid w:val="00DA687B"/>
    <w:rsid w:val="00DA6A3E"/>
    <w:rsid w:val="00DA6C97"/>
    <w:rsid w:val="00DB01A7"/>
    <w:rsid w:val="00DB0602"/>
    <w:rsid w:val="00DB19DA"/>
    <w:rsid w:val="00DB2BCC"/>
    <w:rsid w:val="00DB3E17"/>
    <w:rsid w:val="00DB41B7"/>
    <w:rsid w:val="00DB4273"/>
    <w:rsid w:val="00DB4CC7"/>
    <w:rsid w:val="00DB64C8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6DF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E4"/>
    <w:rsid w:val="00DE3538"/>
    <w:rsid w:val="00DE3C28"/>
    <w:rsid w:val="00DE4085"/>
    <w:rsid w:val="00DE5B89"/>
    <w:rsid w:val="00DE65EA"/>
    <w:rsid w:val="00DE7B31"/>
    <w:rsid w:val="00DE7F8F"/>
    <w:rsid w:val="00DF11C4"/>
    <w:rsid w:val="00DF1625"/>
    <w:rsid w:val="00DF19A1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F32"/>
    <w:rsid w:val="00E06E58"/>
    <w:rsid w:val="00E06E9D"/>
    <w:rsid w:val="00E070E6"/>
    <w:rsid w:val="00E10031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04"/>
    <w:rsid w:val="00E30D12"/>
    <w:rsid w:val="00E31A0F"/>
    <w:rsid w:val="00E326DD"/>
    <w:rsid w:val="00E327B8"/>
    <w:rsid w:val="00E34189"/>
    <w:rsid w:val="00E36717"/>
    <w:rsid w:val="00E36A86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ACA"/>
    <w:rsid w:val="00E45C7F"/>
    <w:rsid w:val="00E46422"/>
    <w:rsid w:val="00E46DBA"/>
    <w:rsid w:val="00E50B82"/>
    <w:rsid w:val="00E51117"/>
    <w:rsid w:val="00E51EEA"/>
    <w:rsid w:val="00E5348C"/>
    <w:rsid w:val="00E54297"/>
    <w:rsid w:val="00E54B2C"/>
    <w:rsid w:val="00E5510F"/>
    <w:rsid w:val="00E6008B"/>
    <w:rsid w:val="00E601A1"/>
    <w:rsid w:val="00E6044F"/>
    <w:rsid w:val="00E60526"/>
    <w:rsid w:val="00E61E2C"/>
    <w:rsid w:val="00E6367A"/>
    <w:rsid w:val="00E63C8D"/>
    <w:rsid w:val="00E64337"/>
    <w:rsid w:val="00E656BF"/>
    <w:rsid w:val="00E65F37"/>
    <w:rsid w:val="00E66866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5A49"/>
    <w:rsid w:val="00E8793F"/>
    <w:rsid w:val="00E90E72"/>
    <w:rsid w:val="00E90FD0"/>
    <w:rsid w:val="00E92272"/>
    <w:rsid w:val="00E92B8E"/>
    <w:rsid w:val="00E92BAA"/>
    <w:rsid w:val="00E93CA2"/>
    <w:rsid w:val="00E9479B"/>
    <w:rsid w:val="00E94D7F"/>
    <w:rsid w:val="00E957D0"/>
    <w:rsid w:val="00E95E47"/>
    <w:rsid w:val="00E968EF"/>
    <w:rsid w:val="00E969ED"/>
    <w:rsid w:val="00E9746B"/>
    <w:rsid w:val="00E97AB0"/>
    <w:rsid w:val="00EA059F"/>
    <w:rsid w:val="00EA06E9"/>
    <w:rsid w:val="00EA150B"/>
    <w:rsid w:val="00EA1765"/>
    <w:rsid w:val="00EA3E33"/>
    <w:rsid w:val="00EA3FD0"/>
    <w:rsid w:val="00EA40DF"/>
    <w:rsid w:val="00EA58C8"/>
    <w:rsid w:val="00EA625E"/>
    <w:rsid w:val="00EA68B2"/>
    <w:rsid w:val="00EA7474"/>
    <w:rsid w:val="00EA7727"/>
    <w:rsid w:val="00EA7D6B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5F23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2AD"/>
    <w:rsid w:val="00ED4C1D"/>
    <w:rsid w:val="00ED5C1C"/>
    <w:rsid w:val="00ED6836"/>
    <w:rsid w:val="00EE0172"/>
    <w:rsid w:val="00EE09A4"/>
    <w:rsid w:val="00EE0EB3"/>
    <w:rsid w:val="00EE0EF1"/>
    <w:rsid w:val="00EE11C5"/>
    <w:rsid w:val="00EE2306"/>
    <w:rsid w:val="00EE2663"/>
    <w:rsid w:val="00EE55F5"/>
    <w:rsid w:val="00EE5855"/>
    <w:rsid w:val="00EE5A09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5FC"/>
    <w:rsid w:val="00F02AB6"/>
    <w:rsid w:val="00F02DBC"/>
    <w:rsid w:val="00F03B10"/>
    <w:rsid w:val="00F04FC3"/>
    <w:rsid w:val="00F05954"/>
    <w:rsid w:val="00F06F30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0276"/>
    <w:rsid w:val="00F32A24"/>
    <w:rsid w:val="00F339E3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51B3A"/>
    <w:rsid w:val="00F51D51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D"/>
    <w:rsid w:val="00F70E55"/>
    <w:rsid w:val="00F73CAB"/>
    <w:rsid w:val="00F743B3"/>
    <w:rsid w:val="00F7451F"/>
    <w:rsid w:val="00F7467F"/>
    <w:rsid w:val="00F74984"/>
    <w:rsid w:val="00F7548C"/>
    <w:rsid w:val="00F7609B"/>
    <w:rsid w:val="00F8049A"/>
    <w:rsid w:val="00F825AC"/>
    <w:rsid w:val="00F82623"/>
    <w:rsid w:val="00F839B3"/>
    <w:rsid w:val="00F83B76"/>
    <w:rsid w:val="00F8462A"/>
    <w:rsid w:val="00F85DFC"/>
    <w:rsid w:val="00F85E02"/>
    <w:rsid w:val="00F85F62"/>
    <w:rsid w:val="00F86162"/>
    <w:rsid w:val="00F86ED5"/>
    <w:rsid w:val="00F871C2"/>
    <w:rsid w:val="00F914CF"/>
    <w:rsid w:val="00F930CD"/>
    <w:rsid w:val="00F9314A"/>
    <w:rsid w:val="00F932ED"/>
    <w:rsid w:val="00F94321"/>
    <w:rsid w:val="00F9448B"/>
    <w:rsid w:val="00F9486B"/>
    <w:rsid w:val="00F954E8"/>
    <w:rsid w:val="00F96621"/>
    <w:rsid w:val="00F96801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897"/>
    <w:rsid w:val="00FB1C56"/>
    <w:rsid w:val="00FB1CB4"/>
    <w:rsid w:val="00FB2C0D"/>
    <w:rsid w:val="00FB35D5"/>
    <w:rsid w:val="00FB3AFB"/>
    <w:rsid w:val="00FB3CC9"/>
    <w:rsid w:val="00FB4ACF"/>
    <w:rsid w:val="00FB57CB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1316"/>
    <w:rsid w:val="00FE20B2"/>
    <w:rsid w:val="00FE2467"/>
    <w:rsid w:val="00FE4310"/>
    <w:rsid w:val="00FE4AE3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6A4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DC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customStyle="1" w:styleId="12">
    <w:name w:val="Название1"/>
    <w:basedOn w:val="a"/>
    <w:link w:val="af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">
    <w:name w:val="Название Знак"/>
    <w:link w:val="12"/>
    <w:rsid w:val="00096865"/>
    <w:rPr>
      <w:rFonts w:ascii="Arial Armenian" w:hAnsi="Arial Armenian"/>
      <w:sz w:val="24"/>
      <w:lang w:val="en-US" w:eastAsia="en-US" w:bidi="ar-SA"/>
    </w:rPr>
  </w:style>
  <w:style w:type="character" w:styleId="af0">
    <w:name w:val="page number"/>
    <w:basedOn w:val="a0"/>
    <w:rsid w:val="00096865"/>
  </w:style>
  <w:style w:type="paragraph" w:styleId="af1">
    <w:name w:val="footnote text"/>
    <w:basedOn w:val="a"/>
    <w:link w:val="af2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096865"/>
    <w:rPr>
      <w:b/>
      <w:bCs/>
    </w:rPr>
  </w:style>
  <w:style w:type="character" w:styleId="af5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6">
    <w:name w:val="annotation reference"/>
    <w:semiHidden/>
    <w:rsid w:val="007602A3"/>
    <w:rPr>
      <w:sz w:val="16"/>
      <w:szCs w:val="16"/>
    </w:rPr>
  </w:style>
  <w:style w:type="paragraph" w:styleId="af7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8">
    <w:name w:val="annotation subject"/>
    <w:basedOn w:val="af7"/>
    <w:next w:val="af7"/>
    <w:semiHidden/>
    <w:rsid w:val="007602A3"/>
    <w:rPr>
      <w:b/>
      <w:bCs/>
    </w:rPr>
  </w:style>
  <w:style w:type="paragraph" w:styleId="af9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a">
    <w:name w:val="endnote reference"/>
    <w:semiHidden/>
    <w:rsid w:val="007602A3"/>
    <w:rPr>
      <w:vertAlign w:val="superscript"/>
    </w:rPr>
  </w:style>
  <w:style w:type="paragraph" w:styleId="afb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c">
    <w:name w:val="Revision"/>
    <w:hidden/>
    <w:semiHidden/>
    <w:rsid w:val="007602A3"/>
    <w:rPr>
      <w:rFonts w:ascii="Times Armenian" w:hAnsi="Times Armenian"/>
      <w:sz w:val="24"/>
      <w:lang w:val="en-US"/>
    </w:rPr>
  </w:style>
  <w:style w:type="table" w:styleId="afd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basedOn w:val="a"/>
    <w:link w:val="aff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2">
    <w:name w:val="Текст сноски Знак"/>
    <w:link w:val="af1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">
    <w:name w:val="Абзац списка Знак"/>
    <w:link w:val="afe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2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">
    <w:name w:val="Unresolved Mention"/>
    <w:uiPriority w:val="99"/>
    <w:semiHidden/>
    <w:unhideWhenUsed/>
    <w:rsid w:val="007B3D9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6DC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customStyle="1" w:styleId="12">
    <w:name w:val="Название1"/>
    <w:basedOn w:val="a"/>
    <w:link w:val="af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">
    <w:name w:val="Название Знак"/>
    <w:link w:val="12"/>
    <w:rsid w:val="00096865"/>
    <w:rPr>
      <w:rFonts w:ascii="Arial Armenian" w:hAnsi="Arial Armenian"/>
      <w:sz w:val="24"/>
      <w:lang w:val="en-US" w:eastAsia="en-US" w:bidi="ar-SA"/>
    </w:rPr>
  </w:style>
  <w:style w:type="character" w:styleId="af0">
    <w:name w:val="page number"/>
    <w:basedOn w:val="a0"/>
    <w:rsid w:val="00096865"/>
  </w:style>
  <w:style w:type="paragraph" w:styleId="af1">
    <w:name w:val="footnote text"/>
    <w:basedOn w:val="a"/>
    <w:link w:val="af2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3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096865"/>
    <w:rPr>
      <w:b/>
      <w:bCs/>
    </w:rPr>
  </w:style>
  <w:style w:type="character" w:styleId="af5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6">
    <w:name w:val="annotation reference"/>
    <w:semiHidden/>
    <w:rsid w:val="007602A3"/>
    <w:rPr>
      <w:sz w:val="16"/>
      <w:szCs w:val="16"/>
    </w:rPr>
  </w:style>
  <w:style w:type="paragraph" w:styleId="af7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8">
    <w:name w:val="annotation subject"/>
    <w:basedOn w:val="af7"/>
    <w:next w:val="af7"/>
    <w:semiHidden/>
    <w:rsid w:val="007602A3"/>
    <w:rPr>
      <w:b/>
      <w:bCs/>
    </w:rPr>
  </w:style>
  <w:style w:type="paragraph" w:styleId="af9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a">
    <w:name w:val="endnote reference"/>
    <w:semiHidden/>
    <w:rsid w:val="007602A3"/>
    <w:rPr>
      <w:vertAlign w:val="superscript"/>
    </w:rPr>
  </w:style>
  <w:style w:type="paragraph" w:styleId="afb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c">
    <w:name w:val="Revision"/>
    <w:hidden/>
    <w:semiHidden/>
    <w:rsid w:val="007602A3"/>
    <w:rPr>
      <w:rFonts w:ascii="Times Armenian" w:hAnsi="Times Armenian"/>
      <w:sz w:val="24"/>
      <w:lang w:val="en-US"/>
    </w:rPr>
  </w:style>
  <w:style w:type="table" w:styleId="afd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basedOn w:val="a"/>
    <w:link w:val="aff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2">
    <w:name w:val="Текст сноски Знак"/>
    <w:link w:val="af1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">
    <w:name w:val="Абзац списка Знак"/>
    <w:link w:val="afe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2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">
    <w:name w:val="Unresolved Mention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ocurement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curement.am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mail.ru/compose?To=melanyasimonyan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mail.ru/compose?To=melanyasimonyan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44EA5-AC70-4CCE-AC40-1E5BBB8A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91</Pages>
  <Words>23375</Words>
  <Characters>133240</Characters>
  <Application>Microsoft Office Word</Application>
  <DocSecurity>0</DocSecurity>
  <Lines>1110</Lines>
  <Paragraphs>312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156303</CharactersWithSpaces>
  <SharedDoc>false</SharedDoc>
  <HLinks>
    <vt:vector size="24" baseType="variant"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1245284</vt:i4>
      </vt:variant>
      <vt:variant>
        <vt:i4>3</vt:i4>
      </vt:variant>
      <vt:variant>
        <vt:i4>0</vt:i4>
      </vt:variant>
      <vt:variant>
        <vt:i4>5</vt:i4>
      </vt:variant>
      <vt:variant>
        <vt:lpwstr>https://e.mail.ru/compose?To=melanyasimonyan@mail.ru</vt:lpwstr>
      </vt:variant>
      <vt:variant>
        <vt:lpwstr/>
      </vt:variant>
      <vt:variant>
        <vt:i4>1245284</vt:i4>
      </vt:variant>
      <vt:variant>
        <vt:i4>0</vt:i4>
      </vt:variant>
      <vt:variant>
        <vt:i4>0</vt:i4>
      </vt:variant>
      <vt:variant>
        <vt:i4>5</vt:i4>
      </vt:variant>
      <vt:variant>
        <vt:lpwstr>https://e.mail.ru/compose?To=melanyasimonyan@mail.ru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/>
  <cp:lastModifiedBy>Aida</cp:lastModifiedBy>
  <cp:revision>16</cp:revision>
  <cp:lastPrinted>2018-02-16T07:12:00Z</cp:lastPrinted>
  <dcterms:created xsi:type="dcterms:W3CDTF">2019-12-13T19:33:00Z</dcterms:created>
  <dcterms:modified xsi:type="dcterms:W3CDTF">2019-12-17T09:09:00Z</dcterms:modified>
</cp:coreProperties>
</file>